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A7C" w:rsidRPr="009448C9" w:rsidRDefault="002C6E39">
      <w:pPr>
        <w:widowControl/>
        <w:rPr>
          <w:b/>
          <w:bCs/>
          <w:sz w:val="22"/>
          <w:szCs w:val="22"/>
          <w:lang w:val="en-CA"/>
        </w:rPr>
      </w:pPr>
      <w:r w:rsidRPr="009448C9">
        <w:rPr>
          <w:b/>
          <w:sz w:val="22"/>
          <w:szCs w:val="22"/>
        </w:rPr>
        <w:fldChar w:fldCharType="begin"/>
      </w:r>
      <w:r w:rsidR="00ED2A7C" w:rsidRPr="009448C9">
        <w:rPr>
          <w:b/>
          <w:sz w:val="22"/>
          <w:szCs w:val="22"/>
        </w:rPr>
        <w:instrText xml:space="preserve"> SEQ CHAPTER \h \r 1</w:instrText>
      </w:r>
      <w:r w:rsidRPr="009448C9">
        <w:rPr>
          <w:b/>
          <w:sz w:val="22"/>
          <w:szCs w:val="22"/>
        </w:rPr>
        <w:fldChar w:fldCharType="end"/>
      </w:r>
      <w:smartTag w:uri="urn:schemas-microsoft-com:office:smarttags" w:element="State">
        <w:smartTag w:uri="urn:schemas-microsoft-com:office:smarttags" w:element="place">
          <w:r w:rsidR="001E1D79" w:rsidRPr="009448C9">
            <w:rPr>
              <w:b/>
              <w:sz w:val="22"/>
              <w:szCs w:val="22"/>
            </w:rPr>
            <w:t>CALIFORNIA</w:t>
          </w:r>
        </w:smartTag>
      </w:smartTag>
      <w:r w:rsidR="001E1D79" w:rsidRPr="009448C9">
        <w:rPr>
          <w:b/>
          <w:sz w:val="22"/>
          <w:szCs w:val="22"/>
        </w:rPr>
        <w:t xml:space="preserve"> GARLIC</w:t>
      </w:r>
    </w:p>
    <w:p w:rsidR="00ED2A7C" w:rsidRPr="004C55C1" w:rsidRDefault="00ED2A7C">
      <w:pPr>
        <w:widowControl/>
        <w:rPr>
          <w:szCs w:val="24"/>
          <w:highlight w:val="cyan"/>
          <w:lang w:val="en-CA"/>
        </w:rPr>
      </w:pPr>
    </w:p>
    <w:p w:rsidR="00C10D70" w:rsidRDefault="00311D3B" w:rsidP="005F4422">
      <w:pPr>
        <w:widowControl/>
        <w:jc w:val="both"/>
        <w:rPr>
          <w:szCs w:val="24"/>
          <w:lang w:val="en-CA"/>
        </w:rPr>
      </w:pPr>
      <w:r>
        <w:rPr>
          <w:szCs w:val="24"/>
          <w:lang w:val="en-CA"/>
        </w:rPr>
        <w:t xml:space="preserve">This scenario was updated in </w:t>
      </w:r>
      <w:r w:rsidR="00381EFE">
        <w:rPr>
          <w:szCs w:val="24"/>
          <w:lang w:val="en-CA"/>
        </w:rPr>
        <w:t>December</w:t>
      </w:r>
      <w:r>
        <w:rPr>
          <w:szCs w:val="24"/>
          <w:lang w:val="en-CA"/>
        </w:rPr>
        <w:t xml:space="preserve"> 2012. </w:t>
      </w:r>
      <w:smartTag w:uri="urn:schemas-microsoft-com:office:smarttags" w:element="State">
        <w:r w:rsidR="008D4A1B" w:rsidRPr="008D4A1B">
          <w:rPr>
            <w:szCs w:val="24"/>
            <w:lang w:val="en-CA"/>
          </w:rPr>
          <w:t>Cali</w:t>
        </w:r>
        <w:r w:rsidR="008D4A1B">
          <w:rPr>
            <w:szCs w:val="24"/>
            <w:lang w:val="en-CA"/>
          </w:rPr>
          <w:t>fornia</w:t>
        </w:r>
      </w:smartTag>
      <w:r w:rsidR="008D4A1B">
        <w:rPr>
          <w:szCs w:val="24"/>
          <w:lang w:val="en-CA"/>
        </w:rPr>
        <w:t xml:space="preserve"> is the largest producer of garlic in the </w:t>
      </w:r>
      <w:smartTag w:uri="urn:schemas-microsoft-com:office:smarttags" w:element="country-region">
        <w:smartTag w:uri="urn:schemas-microsoft-com:office:smarttags" w:element="place">
          <w:r w:rsidR="008D4A1B">
            <w:rPr>
              <w:szCs w:val="24"/>
              <w:lang w:val="en-CA"/>
            </w:rPr>
            <w:t>U</w:t>
          </w:r>
          <w:r w:rsidR="00C10D70">
            <w:rPr>
              <w:szCs w:val="24"/>
              <w:lang w:val="en-CA"/>
            </w:rPr>
            <w:t xml:space="preserve">nited </w:t>
          </w:r>
          <w:r w:rsidR="008D4A1B">
            <w:rPr>
              <w:szCs w:val="24"/>
              <w:lang w:val="en-CA"/>
            </w:rPr>
            <w:t>S</w:t>
          </w:r>
          <w:r w:rsidR="00C10D70">
            <w:rPr>
              <w:szCs w:val="24"/>
              <w:lang w:val="en-CA"/>
            </w:rPr>
            <w:t>tates</w:t>
          </w:r>
        </w:smartTag>
      </w:smartTag>
      <w:r w:rsidR="008D4A1B">
        <w:rPr>
          <w:szCs w:val="24"/>
          <w:lang w:val="en-CA"/>
        </w:rPr>
        <w:t xml:space="preserve"> measured both in acres and number of producing farms (USDA</w:t>
      </w:r>
      <w:r w:rsidR="000E3488">
        <w:rPr>
          <w:szCs w:val="24"/>
          <w:lang w:val="en-CA"/>
        </w:rPr>
        <w:t>,</w:t>
      </w:r>
      <w:r w:rsidR="008D4A1B">
        <w:rPr>
          <w:szCs w:val="24"/>
          <w:lang w:val="en-CA"/>
        </w:rPr>
        <w:t xml:space="preserve"> 200</w:t>
      </w:r>
      <w:r w:rsidR="000E3488">
        <w:rPr>
          <w:szCs w:val="24"/>
          <w:lang w:val="en-CA"/>
        </w:rPr>
        <w:t>4</w:t>
      </w:r>
      <w:r w:rsidR="008D4A1B">
        <w:rPr>
          <w:szCs w:val="24"/>
          <w:lang w:val="en-CA"/>
        </w:rPr>
        <w:t xml:space="preserve">).  29,240 acres were dedicated to garlic production in 2001, with 96.5% of production occurring in Fresno </w:t>
      </w:r>
      <w:r w:rsidR="00D519D7">
        <w:rPr>
          <w:szCs w:val="24"/>
          <w:lang w:val="en-CA"/>
        </w:rPr>
        <w:t>(86% of the acres)</w:t>
      </w:r>
      <w:r w:rsidR="008D4A1B">
        <w:rPr>
          <w:szCs w:val="24"/>
          <w:lang w:val="en-CA"/>
        </w:rPr>
        <w:t xml:space="preserve"> and Kern </w:t>
      </w:r>
      <w:r w:rsidR="00FF2198">
        <w:rPr>
          <w:szCs w:val="24"/>
          <w:lang w:val="en-CA"/>
        </w:rPr>
        <w:t>C</w:t>
      </w:r>
      <w:r w:rsidR="00C64F32">
        <w:rPr>
          <w:szCs w:val="24"/>
          <w:lang w:val="en-CA"/>
        </w:rPr>
        <w:t>ounties</w:t>
      </w:r>
      <w:r w:rsidR="008D4A1B">
        <w:rPr>
          <w:szCs w:val="24"/>
          <w:lang w:val="en-CA"/>
        </w:rPr>
        <w:t xml:space="preserve"> </w:t>
      </w:r>
      <w:r w:rsidR="00FF2198">
        <w:rPr>
          <w:szCs w:val="24"/>
          <w:lang w:val="en-CA"/>
        </w:rPr>
        <w:t xml:space="preserve">located </w:t>
      </w:r>
      <w:r w:rsidR="008D4A1B">
        <w:rPr>
          <w:szCs w:val="24"/>
          <w:lang w:val="en-CA"/>
        </w:rPr>
        <w:t xml:space="preserve">within the San </w:t>
      </w:r>
      <w:r w:rsidR="008F3028">
        <w:rPr>
          <w:szCs w:val="24"/>
          <w:lang w:val="en-CA"/>
        </w:rPr>
        <w:t>Joaquin V</w:t>
      </w:r>
      <w:r w:rsidR="008D4A1B">
        <w:rPr>
          <w:szCs w:val="24"/>
          <w:lang w:val="en-CA"/>
        </w:rPr>
        <w:t>alley.</w:t>
      </w:r>
      <w:r w:rsidR="00C10D70">
        <w:rPr>
          <w:szCs w:val="24"/>
          <w:lang w:val="en-CA"/>
        </w:rPr>
        <w:t xml:space="preserve">  </w:t>
      </w:r>
    </w:p>
    <w:p w:rsidR="00C10D70" w:rsidRDefault="00FF2198" w:rsidP="005F4422">
      <w:pPr>
        <w:widowControl/>
        <w:jc w:val="both"/>
        <w:rPr>
          <w:szCs w:val="24"/>
          <w:lang w:val="en-CA"/>
        </w:rPr>
      </w:pPr>
      <w:r>
        <w:rPr>
          <w:szCs w:val="24"/>
          <w:lang w:val="en-CA"/>
        </w:rPr>
        <w:t>Ga</w:t>
      </w:r>
      <w:r w:rsidR="00C10D70">
        <w:rPr>
          <w:szCs w:val="24"/>
          <w:lang w:val="en-CA"/>
        </w:rPr>
        <w:t>rlic is propagated vegetatively through the planting of cloves.  Root depth is usually 18-24”.  Both g</w:t>
      </w:r>
      <w:r>
        <w:rPr>
          <w:szCs w:val="24"/>
          <w:lang w:val="en-CA"/>
        </w:rPr>
        <w:t xml:space="preserve">arlic and onions are grown in elevated light soil beds planted in double rows at a density of approximately 18 plants per foot.  </w:t>
      </w:r>
      <w:r w:rsidR="00093863" w:rsidRPr="00093863">
        <w:rPr>
          <w:szCs w:val="24"/>
          <w:lang w:val="en-CA"/>
        </w:rPr>
        <w:t>Growers</w:t>
      </w:r>
      <w:r w:rsidR="00093863">
        <w:rPr>
          <w:szCs w:val="24"/>
          <w:lang w:val="en-CA"/>
        </w:rPr>
        <w:t xml:space="preserve"> </w:t>
      </w:r>
      <w:r w:rsidR="00093863" w:rsidRPr="00093863">
        <w:rPr>
          <w:szCs w:val="24"/>
          <w:lang w:val="en-CA"/>
        </w:rPr>
        <w:t>typically plant garlic from mid September through November</w:t>
      </w:r>
      <w:r w:rsidR="00093863">
        <w:rPr>
          <w:szCs w:val="24"/>
          <w:lang w:val="en-CA"/>
        </w:rPr>
        <w:t xml:space="preserve"> (USDA, 2004)</w:t>
      </w:r>
      <w:r w:rsidR="00093863" w:rsidRPr="00093863">
        <w:rPr>
          <w:szCs w:val="24"/>
          <w:lang w:val="en-CA"/>
        </w:rPr>
        <w:t>.</w:t>
      </w:r>
      <w:r w:rsidR="00093863">
        <w:rPr>
          <w:szCs w:val="24"/>
          <w:lang w:val="en-CA"/>
        </w:rPr>
        <w:t xml:space="preserve"> </w:t>
      </w:r>
      <w:r>
        <w:rPr>
          <w:szCs w:val="24"/>
          <w:lang w:val="en-CA"/>
        </w:rPr>
        <w:t>Fields are treated with herbicide immediatel</w:t>
      </w:r>
      <w:r w:rsidR="0022424B">
        <w:rPr>
          <w:szCs w:val="24"/>
          <w:lang w:val="en-CA"/>
        </w:rPr>
        <w:t>y after planting</w:t>
      </w:r>
      <w:r>
        <w:rPr>
          <w:szCs w:val="24"/>
          <w:lang w:val="en-CA"/>
        </w:rPr>
        <w:t xml:space="preserve"> and will usually receive one or two further applications before harvest.  Garlic intended for fresh markets will often go without any insecticide treatments, while garlic grown for dehydration will receive insecticide treatments near maturity.</w:t>
      </w:r>
      <w:r w:rsidR="00C10D70">
        <w:rPr>
          <w:szCs w:val="24"/>
          <w:lang w:val="en-CA"/>
        </w:rPr>
        <w:t xml:space="preserve">  The majority of garlic crops, intended for dehydration, will be mowed up to 2 months before harvest by mechanical diggers.  Garlic grown for fresh markets is harvested earlier by mechanical “undercut” techniques that loosen the bulbs within the soil</w:t>
      </w:r>
      <w:r w:rsidR="0022424B">
        <w:rPr>
          <w:szCs w:val="24"/>
          <w:lang w:val="en-CA"/>
        </w:rPr>
        <w:t xml:space="preserve"> </w:t>
      </w:r>
      <w:r w:rsidR="000E3488">
        <w:rPr>
          <w:szCs w:val="24"/>
          <w:lang w:val="en-CA"/>
        </w:rPr>
        <w:t>(USDA, 2004)</w:t>
      </w:r>
    </w:p>
    <w:p w:rsidR="00ED2A7C" w:rsidRDefault="00ED2A7C" w:rsidP="005F4422">
      <w:pPr>
        <w:widowControl/>
        <w:jc w:val="both"/>
        <w:rPr>
          <w:szCs w:val="24"/>
          <w:highlight w:val="cyan"/>
          <w:lang w:val="en-CA"/>
        </w:rPr>
      </w:pPr>
    </w:p>
    <w:p w:rsidR="005D5460" w:rsidRPr="005D5460" w:rsidRDefault="005D5460" w:rsidP="005F4422">
      <w:pPr>
        <w:jc w:val="both"/>
      </w:pPr>
      <w:r w:rsidRPr="005D5460">
        <w:t xml:space="preserve">The Met station chosen was the </w:t>
      </w:r>
      <w:smartTag w:uri="urn:schemas-microsoft-com:office:smarttags" w:element="City">
        <w:smartTag w:uri="urn:schemas-microsoft-com:office:smarttags" w:element="place">
          <w:r w:rsidRPr="005D5460">
            <w:t>Fresno</w:t>
          </w:r>
        </w:smartTag>
      </w:smartTag>
      <w:r w:rsidRPr="005D5460">
        <w:t xml:space="preserve"> station (</w:t>
      </w:r>
      <w:r w:rsidR="009752D2">
        <w:t>W</w:t>
      </w:r>
      <w:r w:rsidRPr="005D5460">
        <w:t xml:space="preserve">93193.dvf) located at 36º 47’ N, 119º 43’ W and at an elevation of approximately 102 meters above sea level.  </w:t>
      </w:r>
      <w:r w:rsidR="00D47848">
        <w:t xml:space="preserve">The station is located within </w:t>
      </w:r>
      <w:smartTag w:uri="urn:schemas-microsoft-com:office:smarttags" w:element="place">
        <w:smartTag w:uri="urn:schemas-microsoft-com:office:smarttags" w:element="PlaceName">
          <w:r w:rsidR="00D47848">
            <w:t>Fresno</w:t>
          </w:r>
        </w:smartTag>
        <w:r w:rsidR="00D47848">
          <w:t xml:space="preserve"> </w:t>
        </w:r>
        <w:smartTag w:uri="urn:schemas-microsoft-com:office:smarttags" w:element="PlaceType">
          <w:r w:rsidR="00D47848">
            <w:t>County</w:t>
          </w:r>
        </w:smartTag>
      </w:smartTag>
      <w:r w:rsidR="00D47848">
        <w:t xml:space="preserve"> </w:t>
      </w:r>
      <w:r w:rsidR="00D66A9F">
        <w:t xml:space="preserve">where the majority of garlic is grown </w:t>
      </w:r>
      <w:r w:rsidR="00D47848">
        <w:t xml:space="preserve">and is the closest station containing the necessary data for PRZM.  </w:t>
      </w:r>
      <w:r w:rsidRPr="005D5460">
        <w:t>This station receives an average of approximat</w:t>
      </w:r>
      <w:r w:rsidR="00DE790D">
        <w:t>ely 27 cm of rainfall annually, with the majority of rainfall occurring between November and March.</w:t>
      </w:r>
    </w:p>
    <w:p w:rsidR="005D5460" w:rsidRPr="005D5460" w:rsidRDefault="005D5460" w:rsidP="005F4422">
      <w:pPr>
        <w:widowControl/>
        <w:jc w:val="both"/>
        <w:rPr>
          <w:szCs w:val="24"/>
          <w:highlight w:val="cyan"/>
        </w:rPr>
      </w:pPr>
    </w:p>
    <w:p w:rsidR="00ED2A7C" w:rsidRPr="00CF7C25" w:rsidRDefault="00ED2A7C" w:rsidP="005F4422">
      <w:pPr>
        <w:widowControl/>
        <w:jc w:val="both"/>
        <w:rPr>
          <w:szCs w:val="24"/>
          <w:lang w:val="en-CA"/>
        </w:rPr>
      </w:pPr>
      <w:r w:rsidRPr="006773EE">
        <w:rPr>
          <w:szCs w:val="24"/>
          <w:lang w:val="en-CA"/>
        </w:rPr>
        <w:t xml:space="preserve">The </w:t>
      </w:r>
      <w:r w:rsidR="006773EE" w:rsidRPr="006773EE">
        <w:rPr>
          <w:szCs w:val="24"/>
          <w:lang w:val="en-CA"/>
        </w:rPr>
        <w:t>Cerini</w:t>
      </w:r>
      <w:r w:rsidRPr="006773EE">
        <w:rPr>
          <w:szCs w:val="24"/>
          <w:lang w:val="en-CA"/>
        </w:rPr>
        <w:t xml:space="preserve"> series is the </w:t>
      </w:r>
      <w:r w:rsidR="006773EE" w:rsidRPr="006773EE">
        <w:rPr>
          <w:szCs w:val="24"/>
          <w:lang w:val="en-CA"/>
        </w:rPr>
        <w:t xml:space="preserve">second most common soil found </w:t>
      </w:r>
      <w:r w:rsidR="000117F5">
        <w:rPr>
          <w:szCs w:val="24"/>
          <w:lang w:val="en-CA"/>
        </w:rPr>
        <w:t xml:space="preserve">in </w:t>
      </w:r>
      <w:r w:rsidR="006773EE" w:rsidRPr="006773EE">
        <w:rPr>
          <w:szCs w:val="24"/>
          <w:lang w:val="en-CA"/>
        </w:rPr>
        <w:t xml:space="preserve">garlic producing areas of Fresno, Kern, and Kings </w:t>
      </w:r>
      <w:r w:rsidR="00E35A30" w:rsidRPr="006773EE">
        <w:rPr>
          <w:szCs w:val="24"/>
          <w:lang w:val="en-CA"/>
        </w:rPr>
        <w:t>Counties</w:t>
      </w:r>
      <w:r w:rsidR="006773EE" w:rsidRPr="006773EE">
        <w:rPr>
          <w:szCs w:val="24"/>
          <w:lang w:val="en-CA"/>
        </w:rPr>
        <w:t xml:space="preserve">, </w:t>
      </w:r>
      <w:r w:rsidRPr="006773EE">
        <w:rPr>
          <w:szCs w:val="24"/>
          <w:lang w:val="en-CA"/>
        </w:rPr>
        <w:t xml:space="preserve">accounting for </w:t>
      </w:r>
      <w:r w:rsidR="006773EE" w:rsidRPr="006773EE">
        <w:rPr>
          <w:szCs w:val="24"/>
          <w:lang w:val="en-CA"/>
        </w:rPr>
        <w:t>nearly 2</w:t>
      </w:r>
      <w:r w:rsidRPr="006773EE">
        <w:rPr>
          <w:szCs w:val="24"/>
          <w:lang w:val="en-CA"/>
        </w:rPr>
        <w:t xml:space="preserve">0% of </w:t>
      </w:r>
      <w:r w:rsidR="00E35A30">
        <w:rPr>
          <w:szCs w:val="24"/>
          <w:lang w:val="en-CA"/>
        </w:rPr>
        <w:t xml:space="preserve">garlic </w:t>
      </w:r>
      <w:r w:rsidR="00DF5386">
        <w:rPr>
          <w:szCs w:val="24"/>
          <w:lang w:val="en-CA"/>
        </w:rPr>
        <w:t xml:space="preserve">bearing soils </w:t>
      </w:r>
      <w:r w:rsidR="00E35A30">
        <w:rPr>
          <w:szCs w:val="24"/>
          <w:lang w:val="en-CA"/>
        </w:rPr>
        <w:t xml:space="preserve">acreage (USDA, </w:t>
      </w:r>
      <w:r w:rsidR="00363FD2">
        <w:rPr>
          <w:szCs w:val="24"/>
          <w:lang w:val="en-CA"/>
        </w:rPr>
        <w:t>2006</w:t>
      </w:r>
      <w:r w:rsidRPr="006773EE">
        <w:rPr>
          <w:szCs w:val="24"/>
          <w:lang w:val="en-CA"/>
        </w:rPr>
        <w:t xml:space="preserve">).  </w:t>
      </w:r>
      <w:r w:rsidR="008F083C">
        <w:rPr>
          <w:szCs w:val="24"/>
          <w:lang w:val="en-CA"/>
        </w:rPr>
        <w:t xml:space="preserve">Garlic in </w:t>
      </w:r>
      <w:smartTag w:uri="urn:schemas-microsoft-com:office:smarttags" w:element="State">
        <w:smartTag w:uri="urn:schemas-microsoft-com:office:smarttags" w:element="place">
          <w:r w:rsidR="008F083C">
            <w:rPr>
              <w:szCs w:val="24"/>
              <w:lang w:val="en-CA"/>
            </w:rPr>
            <w:t>California</w:t>
          </w:r>
        </w:smartTag>
      </w:smartTag>
      <w:r w:rsidR="008F083C">
        <w:rPr>
          <w:szCs w:val="24"/>
          <w:lang w:val="en-CA"/>
        </w:rPr>
        <w:t xml:space="preserve"> is predominantly grown on </w:t>
      </w:r>
      <w:r w:rsidR="008F083C" w:rsidRPr="008F083C">
        <w:rPr>
          <w:szCs w:val="24"/>
          <w:lang w:val="en-CA"/>
        </w:rPr>
        <w:t>clay loam to san</w:t>
      </w:r>
      <w:r w:rsidR="008F083C">
        <w:rPr>
          <w:szCs w:val="24"/>
          <w:lang w:val="en-CA"/>
        </w:rPr>
        <w:t>d</w:t>
      </w:r>
      <w:r w:rsidR="008F083C" w:rsidRPr="008F083C">
        <w:rPr>
          <w:szCs w:val="24"/>
          <w:lang w:val="en-CA"/>
        </w:rPr>
        <w:t>y loam</w:t>
      </w:r>
      <w:r w:rsidR="008F083C">
        <w:rPr>
          <w:szCs w:val="24"/>
          <w:lang w:val="en-CA"/>
        </w:rPr>
        <w:t xml:space="preserve"> soils (USDA 2004).  </w:t>
      </w:r>
      <w:r w:rsidR="00CF7C25">
        <w:rPr>
          <w:szCs w:val="24"/>
          <w:lang w:val="en-CA"/>
        </w:rPr>
        <w:t xml:space="preserve">Cerini soils are </w:t>
      </w:r>
      <w:r w:rsidR="00712660">
        <w:rPr>
          <w:szCs w:val="24"/>
          <w:lang w:val="en-CA"/>
        </w:rPr>
        <w:t xml:space="preserve">found in </w:t>
      </w:r>
      <w:smartTag w:uri="urn:schemas-microsoft-com:office:smarttags" w:element="City">
        <w:r w:rsidR="00712660">
          <w:rPr>
            <w:szCs w:val="24"/>
            <w:lang w:val="en-CA"/>
          </w:rPr>
          <w:t>Fresno</w:t>
        </w:r>
      </w:smartTag>
      <w:r w:rsidR="00712660">
        <w:rPr>
          <w:szCs w:val="24"/>
          <w:lang w:val="en-CA"/>
        </w:rPr>
        <w:t xml:space="preserve"> and </w:t>
      </w:r>
      <w:smartTag w:uri="urn:schemas-microsoft-com:office:smarttags" w:element="place">
        <w:smartTag w:uri="urn:schemas-microsoft-com:office:smarttags" w:element="PlaceName">
          <w:r w:rsidR="00712660">
            <w:rPr>
              <w:szCs w:val="24"/>
              <w:lang w:val="en-CA"/>
            </w:rPr>
            <w:t>Kings</w:t>
          </w:r>
        </w:smartTag>
        <w:r w:rsidR="00712660">
          <w:rPr>
            <w:szCs w:val="24"/>
            <w:lang w:val="en-CA"/>
          </w:rPr>
          <w:t xml:space="preserve"> </w:t>
        </w:r>
        <w:smartTag w:uri="urn:schemas-microsoft-com:office:smarttags" w:element="PlaceType">
          <w:r w:rsidR="00E35A30">
            <w:rPr>
              <w:szCs w:val="24"/>
              <w:lang w:val="en-CA"/>
            </w:rPr>
            <w:t>Counties</w:t>
          </w:r>
        </w:smartTag>
      </w:smartTag>
      <w:r w:rsidR="00712660">
        <w:rPr>
          <w:szCs w:val="24"/>
          <w:lang w:val="en-CA"/>
        </w:rPr>
        <w:t xml:space="preserve"> and are </w:t>
      </w:r>
      <w:r w:rsidR="00CF7C25">
        <w:rPr>
          <w:szCs w:val="24"/>
          <w:lang w:val="en-CA"/>
        </w:rPr>
        <w:t>f</w:t>
      </w:r>
      <w:r w:rsidR="006773EE" w:rsidRPr="006773EE">
        <w:rPr>
          <w:szCs w:val="24"/>
          <w:lang w:val="en-CA"/>
        </w:rPr>
        <w:t>ine-loamy, mixed, superactive, thermic Fluventic Haplocambids soil found on slopes of 0</w:t>
      </w:r>
      <w:r w:rsidRPr="006773EE">
        <w:rPr>
          <w:szCs w:val="24"/>
          <w:lang w:val="en-CA"/>
        </w:rPr>
        <w:t xml:space="preserve"> to </w:t>
      </w:r>
      <w:r w:rsidR="006773EE" w:rsidRPr="006773EE">
        <w:rPr>
          <w:szCs w:val="24"/>
          <w:lang w:val="en-CA"/>
        </w:rPr>
        <w:t>5</w:t>
      </w:r>
      <w:r w:rsidRPr="006773EE">
        <w:rPr>
          <w:szCs w:val="24"/>
          <w:lang w:val="en-CA"/>
        </w:rPr>
        <w:t>%</w:t>
      </w:r>
      <w:r w:rsidR="006773EE" w:rsidRPr="006773EE">
        <w:rPr>
          <w:szCs w:val="24"/>
          <w:lang w:val="en-CA"/>
        </w:rPr>
        <w:t xml:space="preserve"> (USDA, 2003)</w:t>
      </w:r>
      <w:r w:rsidR="00712660">
        <w:rPr>
          <w:szCs w:val="24"/>
          <w:lang w:val="en-CA"/>
        </w:rPr>
        <w:t>.  Cerini soils are</w:t>
      </w:r>
      <w:r w:rsidR="008F083C">
        <w:rPr>
          <w:szCs w:val="24"/>
          <w:lang w:val="en-CA"/>
        </w:rPr>
        <w:t xml:space="preserve"> identified as garlic beari</w:t>
      </w:r>
      <w:r w:rsidR="00E35A30">
        <w:rPr>
          <w:szCs w:val="24"/>
          <w:lang w:val="en-CA"/>
        </w:rPr>
        <w:t xml:space="preserve">ng soils (USDA 2003, USDA </w:t>
      </w:r>
      <w:r w:rsidR="00363FD2">
        <w:rPr>
          <w:szCs w:val="24"/>
          <w:lang w:val="en-CA"/>
        </w:rPr>
        <w:t>2006</w:t>
      </w:r>
      <w:r w:rsidR="00712660">
        <w:rPr>
          <w:szCs w:val="24"/>
          <w:lang w:val="en-CA"/>
        </w:rPr>
        <w:t xml:space="preserve">) and </w:t>
      </w:r>
      <w:r w:rsidR="006F0D41">
        <w:rPr>
          <w:szCs w:val="24"/>
          <w:lang w:val="en-CA"/>
        </w:rPr>
        <w:t>are among the top soils for expected irrigated yields (Table 5).</w:t>
      </w:r>
      <w:r w:rsidRPr="006773EE">
        <w:rPr>
          <w:szCs w:val="24"/>
          <w:lang w:val="en-CA"/>
        </w:rPr>
        <w:t xml:space="preserve"> </w:t>
      </w:r>
      <w:r w:rsidR="006F0D41">
        <w:rPr>
          <w:szCs w:val="24"/>
          <w:lang w:val="en-CA"/>
        </w:rPr>
        <w:t xml:space="preserve"> </w:t>
      </w:r>
      <w:r w:rsidR="00731B29">
        <w:rPr>
          <w:szCs w:val="24"/>
          <w:lang w:val="en-CA"/>
        </w:rPr>
        <w:t xml:space="preserve">Cerini soils are not expected to yield garlic without irrigation (USDA, 2006; Table 5).  </w:t>
      </w:r>
      <w:r w:rsidRPr="006773EE">
        <w:rPr>
          <w:szCs w:val="24"/>
          <w:lang w:val="en-CA"/>
        </w:rPr>
        <w:t xml:space="preserve">Location and </w:t>
      </w:r>
      <w:r w:rsidRPr="00CF7C25">
        <w:rPr>
          <w:szCs w:val="24"/>
          <w:lang w:val="en-CA"/>
        </w:rPr>
        <w:t>met</w:t>
      </w:r>
      <w:r w:rsidR="00683789">
        <w:rPr>
          <w:szCs w:val="24"/>
          <w:lang w:val="en-CA"/>
        </w:rPr>
        <w:t>eorology data</w:t>
      </w:r>
      <w:r w:rsidRPr="00CF7C25">
        <w:rPr>
          <w:szCs w:val="24"/>
          <w:lang w:val="en-CA"/>
        </w:rPr>
        <w:t xml:space="preserve"> selections are often the most important developments affecting scenario vulnerability and protectiveness.  Because </w:t>
      </w:r>
      <w:r w:rsidR="00683789" w:rsidRPr="00CF7C25">
        <w:rPr>
          <w:szCs w:val="24"/>
          <w:lang w:val="en-CA"/>
        </w:rPr>
        <w:t>over 80</w:t>
      </w:r>
      <w:r w:rsidR="006773EE" w:rsidRPr="00CF7C25">
        <w:rPr>
          <w:szCs w:val="24"/>
          <w:lang w:val="en-CA"/>
        </w:rPr>
        <w:t xml:space="preserve">% of garlic in California is grown in </w:t>
      </w:r>
      <w:r w:rsidR="00CF7C25">
        <w:rPr>
          <w:szCs w:val="24"/>
          <w:lang w:val="en-CA"/>
        </w:rPr>
        <w:t>Fresno</w:t>
      </w:r>
      <w:r w:rsidR="00CF7C25" w:rsidRPr="00CF7C25">
        <w:rPr>
          <w:szCs w:val="24"/>
          <w:lang w:val="en-CA"/>
        </w:rPr>
        <w:t xml:space="preserve"> County </w:t>
      </w:r>
      <w:r w:rsidR="006773EE" w:rsidRPr="00CF7C25">
        <w:rPr>
          <w:szCs w:val="24"/>
          <w:lang w:val="en-CA"/>
        </w:rPr>
        <w:t xml:space="preserve">(USDA, 2002; USDA, 2004) </w:t>
      </w:r>
      <w:r w:rsidR="00CF7C25" w:rsidRPr="00CF7C25">
        <w:rPr>
          <w:szCs w:val="24"/>
          <w:lang w:val="en-CA"/>
        </w:rPr>
        <w:t>the met</w:t>
      </w:r>
      <w:r w:rsidR="00683789">
        <w:rPr>
          <w:szCs w:val="24"/>
          <w:lang w:val="en-CA"/>
        </w:rPr>
        <w:t xml:space="preserve">eorology </w:t>
      </w:r>
      <w:r w:rsidR="00CF7C25" w:rsidRPr="00CF7C25">
        <w:rPr>
          <w:szCs w:val="24"/>
          <w:lang w:val="en-CA"/>
        </w:rPr>
        <w:t xml:space="preserve">file closest to the center of </w:t>
      </w:r>
      <w:r w:rsidR="00CF7C25">
        <w:rPr>
          <w:szCs w:val="24"/>
          <w:lang w:val="en-CA"/>
        </w:rPr>
        <w:t>Fresno</w:t>
      </w:r>
      <w:r w:rsidR="00CF7C25" w:rsidRPr="00CF7C25">
        <w:rPr>
          <w:szCs w:val="24"/>
          <w:lang w:val="en-CA"/>
        </w:rPr>
        <w:t xml:space="preserve"> </w:t>
      </w:r>
      <w:r w:rsidR="00382F51">
        <w:rPr>
          <w:szCs w:val="24"/>
          <w:lang w:val="en-CA"/>
        </w:rPr>
        <w:t>C</w:t>
      </w:r>
      <w:r w:rsidR="00CF7C25" w:rsidRPr="00CF7C25">
        <w:rPr>
          <w:szCs w:val="24"/>
          <w:lang w:val="en-CA"/>
        </w:rPr>
        <w:t xml:space="preserve">ounty was chosen.  </w:t>
      </w:r>
      <w:r w:rsidR="00CF7C25">
        <w:rPr>
          <w:szCs w:val="24"/>
          <w:lang w:val="en-CA"/>
        </w:rPr>
        <w:t xml:space="preserve">In fact, approximately 95% of garlic grown in Fresno county is grown in the area bounded by </w:t>
      </w:r>
      <w:r w:rsidR="00CF7C25" w:rsidRPr="00CF7C25">
        <w:rPr>
          <w:szCs w:val="24"/>
          <w:lang w:val="en-CA"/>
        </w:rPr>
        <w:t>Interstate 5</w:t>
      </w:r>
      <w:r w:rsidR="00CF7C25">
        <w:rPr>
          <w:szCs w:val="24"/>
          <w:lang w:val="en-CA"/>
        </w:rPr>
        <w:t xml:space="preserve"> on the west, the city of Huron on the south, and US 269 on the east (</w:t>
      </w:r>
      <w:r w:rsidR="00C10D70" w:rsidRPr="00275650">
        <w:t xml:space="preserve">R. </w:t>
      </w:r>
      <w:proofErr w:type="spellStart"/>
      <w:r w:rsidR="00C10D70" w:rsidRPr="00275650">
        <w:t>Ehn</w:t>
      </w:r>
      <w:proofErr w:type="spellEnd"/>
      <w:r w:rsidR="00C10D70" w:rsidRPr="00275650">
        <w:t xml:space="preserve">, </w:t>
      </w:r>
      <w:r w:rsidR="00C10D70" w:rsidRPr="00275650">
        <w:rPr>
          <w:bCs/>
        </w:rPr>
        <w:t>California Garlic and Onion Resea</w:t>
      </w:r>
      <w:r w:rsidR="00C10D70">
        <w:rPr>
          <w:bCs/>
        </w:rPr>
        <w:t>rch Advisory Board</w:t>
      </w:r>
      <w:r w:rsidR="00CF7C25">
        <w:rPr>
          <w:szCs w:val="24"/>
          <w:lang w:val="en-CA"/>
        </w:rPr>
        <w:t xml:space="preserve">, personal communication).  This detailed information allowed for </w:t>
      </w:r>
      <w:r w:rsidR="00CF7C25" w:rsidRPr="00CF7C25">
        <w:rPr>
          <w:szCs w:val="24"/>
          <w:lang w:val="en-CA"/>
        </w:rPr>
        <w:t>s</w:t>
      </w:r>
      <w:r w:rsidRPr="00CF7C25">
        <w:rPr>
          <w:szCs w:val="24"/>
          <w:lang w:val="en-CA"/>
        </w:rPr>
        <w:t xml:space="preserve">oil selection </w:t>
      </w:r>
      <w:r w:rsidR="008F3028">
        <w:rPr>
          <w:szCs w:val="24"/>
          <w:lang w:val="en-CA"/>
        </w:rPr>
        <w:t>within</w:t>
      </w:r>
      <w:r w:rsidR="00CF7C25">
        <w:rPr>
          <w:szCs w:val="24"/>
          <w:lang w:val="en-CA"/>
        </w:rPr>
        <w:t xml:space="preserve"> that boundary</w:t>
      </w:r>
      <w:r w:rsidR="00381EFE">
        <w:rPr>
          <w:szCs w:val="24"/>
          <w:lang w:val="en-CA"/>
        </w:rPr>
        <w:t>.</w:t>
      </w:r>
    </w:p>
    <w:p w:rsidR="00ED2A7C" w:rsidRPr="004C55C1" w:rsidRDefault="00ED2A7C" w:rsidP="005F4422">
      <w:pPr>
        <w:widowControl/>
        <w:ind w:firstLine="720"/>
        <w:jc w:val="both"/>
        <w:rPr>
          <w:szCs w:val="24"/>
          <w:highlight w:val="cyan"/>
          <w:lang w:val="en-CA"/>
        </w:rPr>
      </w:pPr>
    </w:p>
    <w:p w:rsidR="00F26FBD" w:rsidRDefault="00CF7C25" w:rsidP="005F4422">
      <w:pPr>
        <w:widowControl/>
        <w:jc w:val="both"/>
        <w:rPr>
          <w:szCs w:val="24"/>
          <w:lang w:val="en-CA"/>
        </w:rPr>
      </w:pPr>
      <w:r w:rsidRPr="008F083C">
        <w:rPr>
          <w:szCs w:val="24"/>
          <w:lang w:val="en-CA"/>
        </w:rPr>
        <w:t>Cerini</w:t>
      </w:r>
      <w:r w:rsidR="00ED2A7C" w:rsidRPr="008F083C">
        <w:rPr>
          <w:szCs w:val="24"/>
          <w:lang w:val="en-CA"/>
        </w:rPr>
        <w:t xml:space="preserve"> is a Hydrolo</w:t>
      </w:r>
      <w:r w:rsidRPr="008F083C">
        <w:rPr>
          <w:szCs w:val="24"/>
          <w:lang w:val="en-CA"/>
        </w:rPr>
        <w:t>gic Group C</w:t>
      </w:r>
      <w:r w:rsidR="00ED2A7C" w:rsidRPr="008F083C">
        <w:rPr>
          <w:szCs w:val="24"/>
          <w:lang w:val="en-CA"/>
        </w:rPr>
        <w:t xml:space="preserve"> soil, which includes the 90</w:t>
      </w:r>
      <w:r w:rsidR="00ED2A7C" w:rsidRPr="008F083C">
        <w:rPr>
          <w:szCs w:val="24"/>
          <w:vertAlign w:val="superscript"/>
          <w:lang w:val="en-CA"/>
        </w:rPr>
        <w:t>th</w:t>
      </w:r>
      <w:r w:rsidR="00ED2A7C" w:rsidRPr="008F083C">
        <w:rPr>
          <w:szCs w:val="24"/>
          <w:lang w:val="en-CA"/>
        </w:rPr>
        <w:t xml:space="preserve"> percentile of these soils in drainage.  </w:t>
      </w:r>
      <w:r w:rsidRPr="008F083C">
        <w:rPr>
          <w:szCs w:val="24"/>
          <w:lang w:val="en-CA"/>
        </w:rPr>
        <w:t>Cerini</w:t>
      </w:r>
      <w:r w:rsidR="00ED2A7C" w:rsidRPr="008F083C">
        <w:rPr>
          <w:szCs w:val="24"/>
          <w:lang w:val="en-CA"/>
        </w:rPr>
        <w:t xml:space="preserve"> soils have a USLE K factor of 0.</w:t>
      </w:r>
      <w:r w:rsidR="008F083C" w:rsidRPr="008F083C">
        <w:rPr>
          <w:szCs w:val="24"/>
          <w:lang w:val="en-CA"/>
        </w:rPr>
        <w:t>37</w:t>
      </w:r>
      <w:r w:rsidR="00ED2A7C" w:rsidRPr="008F083C">
        <w:rPr>
          <w:szCs w:val="24"/>
          <w:lang w:val="en-CA"/>
        </w:rPr>
        <w:t xml:space="preserve">, </w:t>
      </w:r>
      <w:r w:rsidR="008F083C" w:rsidRPr="008F083C">
        <w:rPr>
          <w:szCs w:val="24"/>
          <w:lang w:val="en-CA"/>
        </w:rPr>
        <w:t>which is common to 58</w:t>
      </w:r>
      <w:r w:rsidR="00ED2A7C" w:rsidRPr="008F083C">
        <w:rPr>
          <w:szCs w:val="24"/>
          <w:lang w:val="en-CA"/>
        </w:rPr>
        <w:t xml:space="preserve">% of </w:t>
      </w:r>
      <w:r w:rsidR="004E5F06">
        <w:rPr>
          <w:szCs w:val="24"/>
          <w:lang w:val="en-CA"/>
        </w:rPr>
        <w:t>garlic-</w:t>
      </w:r>
      <w:r w:rsidR="00ED2A7C" w:rsidRPr="008F083C">
        <w:rPr>
          <w:szCs w:val="24"/>
          <w:lang w:val="en-CA"/>
        </w:rPr>
        <w:t>bearing soils and includes the 90</w:t>
      </w:r>
      <w:r w:rsidR="00ED2A7C" w:rsidRPr="008F083C">
        <w:rPr>
          <w:szCs w:val="24"/>
          <w:vertAlign w:val="superscript"/>
          <w:lang w:val="en-CA"/>
        </w:rPr>
        <w:t>th</w:t>
      </w:r>
      <w:r w:rsidR="00ED2A7C" w:rsidRPr="008F083C">
        <w:rPr>
          <w:szCs w:val="24"/>
          <w:lang w:val="en-CA"/>
        </w:rPr>
        <w:t xml:space="preserve"> percentile of these </w:t>
      </w:r>
      <w:r w:rsidR="00ED2A7C" w:rsidRPr="00700C86">
        <w:rPr>
          <w:szCs w:val="24"/>
          <w:lang w:val="en-CA"/>
        </w:rPr>
        <w:t xml:space="preserve">soils in erodibility.  </w:t>
      </w:r>
      <w:r w:rsidR="00700C86" w:rsidRPr="00700C86">
        <w:rPr>
          <w:szCs w:val="24"/>
          <w:lang w:val="en-CA"/>
        </w:rPr>
        <w:t>Approximately 10</w:t>
      </w:r>
      <w:r w:rsidR="00ED2A7C" w:rsidRPr="00700C86">
        <w:rPr>
          <w:szCs w:val="24"/>
          <w:lang w:val="en-CA"/>
        </w:rPr>
        <w:t xml:space="preserve">% of </w:t>
      </w:r>
      <w:r w:rsidR="00700C86" w:rsidRPr="00700C86">
        <w:rPr>
          <w:szCs w:val="24"/>
          <w:lang w:val="en-CA"/>
        </w:rPr>
        <w:t>garlic</w:t>
      </w:r>
      <w:r w:rsidR="00ED2A7C" w:rsidRPr="00700C86">
        <w:rPr>
          <w:szCs w:val="24"/>
          <w:lang w:val="en-CA"/>
        </w:rPr>
        <w:t xml:space="preserve"> bearing soils </w:t>
      </w:r>
      <w:proofErr w:type="gramStart"/>
      <w:r w:rsidR="00ED2A7C" w:rsidRPr="00700C86">
        <w:rPr>
          <w:szCs w:val="24"/>
          <w:lang w:val="en-CA"/>
        </w:rPr>
        <w:t>have</w:t>
      </w:r>
      <w:proofErr w:type="gramEnd"/>
      <w:r w:rsidR="00ED2A7C" w:rsidRPr="00700C86">
        <w:rPr>
          <w:szCs w:val="24"/>
          <w:lang w:val="en-CA"/>
        </w:rPr>
        <w:t xml:space="preserve"> a pH lower than </w:t>
      </w:r>
      <w:r w:rsidR="00700C86" w:rsidRPr="00700C86">
        <w:rPr>
          <w:szCs w:val="24"/>
          <w:lang w:val="en-CA"/>
        </w:rPr>
        <w:t>Cerini</w:t>
      </w:r>
      <w:r w:rsidR="00ED2A7C" w:rsidRPr="00700C86">
        <w:rPr>
          <w:szCs w:val="24"/>
          <w:lang w:val="en-CA"/>
        </w:rPr>
        <w:t xml:space="preserve"> soils</w:t>
      </w:r>
      <w:r w:rsidR="00700C86" w:rsidRPr="00700C86">
        <w:rPr>
          <w:szCs w:val="24"/>
          <w:lang w:val="en-CA"/>
        </w:rPr>
        <w:t xml:space="preserve"> (7.7)</w:t>
      </w:r>
      <w:r w:rsidR="00ED2A7C" w:rsidRPr="00700C86">
        <w:rPr>
          <w:szCs w:val="24"/>
          <w:lang w:val="en-CA"/>
        </w:rPr>
        <w:t>.  However, soil pH is not currently a PRZM input parameter</w:t>
      </w:r>
      <w:r w:rsidR="005F4422">
        <w:rPr>
          <w:szCs w:val="24"/>
          <w:lang w:val="en-CA"/>
        </w:rPr>
        <w:t xml:space="preserve">. </w:t>
      </w:r>
      <w:r w:rsidR="00ED2A7C" w:rsidRPr="00700C86">
        <w:rPr>
          <w:szCs w:val="24"/>
          <w:lang w:val="en-CA"/>
        </w:rPr>
        <w:t xml:space="preserve"> </w:t>
      </w:r>
      <w:r w:rsidR="00700C86" w:rsidRPr="00700C86">
        <w:rPr>
          <w:szCs w:val="24"/>
          <w:lang w:val="en-CA"/>
        </w:rPr>
        <w:t>Cerini soils have an A</w:t>
      </w:r>
      <w:r w:rsidR="00ED2A7C" w:rsidRPr="00700C86">
        <w:rPr>
          <w:szCs w:val="24"/>
          <w:lang w:val="en-CA"/>
        </w:rPr>
        <w:t xml:space="preserve"> horizon fro</w:t>
      </w:r>
      <w:r w:rsidR="00700C86">
        <w:rPr>
          <w:szCs w:val="24"/>
          <w:lang w:val="en-CA"/>
        </w:rPr>
        <w:t xml:space="preserve">m 0 to 5 inches (0-13 cm) deep </w:t>
      </w:r>
      <w:r w:rsidR="00700C86" w:rsidRPr="00700C86">
        <w:rPr>
          <w:szCs w:val="24"/>
          <w:lang w:val="en-CA"/>
        </w:rPr>
        <w:t xml:space="preserve">and </w:t>
      </w:r>
      <w:r w:rsidR="00ED2A7C" w:rsidRPr="00700C86">
        <w:rPr>
          <w:szCs w:val="24"/>
          <w:lang w:val="en-CA"/>
        </w:rPr>
        <w:t xml:space="preserve">a B horizon from 5 to </w:t>
      </w:r>
      <w:r w:rsidR="00700C86" w:rsidRPr="00700C86">
        <w:rPr>
          <w:szCs w:val="24"/>
          <w:lang w:val="en-CA"/>
        </w:rPr>
        <w:t>52</w:t>
      </w:r>
      <w:r w:rsidR="00ED2A7C" w:rsidRPr="00700C86">
        <w:rPr>
          <w:szCs w:val="24"/>
          <w:lang w:val="en-CA"/>
        </w:rPr>
        <w:t xml:space="preserve"> inches (13-</w:t>
      </w:r>
      <w:r w:rsidR="00700C86" w:rsidRPr="006F0D41">
        <w:rPr>
          <w:szCs w:val="24"/>
          <w:lang w:val="en-CA"/>
        </w:rPr>
        <w:t>132</w:t>
      </w:r>
      <w:r w:rsidR="00ED2A7C" w:rsidRPr="006F0D41">
        <w:rPr>
          <w:szCs w:val="24"/>
          <w:lang w:val="en-CA"/>
        </w:rPr>
        <w:t xml:space="preserve"> cm) deep</w:t>
      </w:r>
      <w:r w:rsidR="00700C86" w:rsidRPr="006F0D41">
        <w:rPr>
          <w:szCs w:val="24"/>
          <w:lang w:val="en-CA"/>
        </w:rPr>
        <w:t xml:space="preserve">.  </w:t>
      </w:r>
      <w:r w:rsidR="00ED2A7C" w:rsidRPr="006F0D41">
        <w:rPr>
          <w:szCs w:val="24"/>
          <w:lang w:val="en-CA"/>
        </w:rPr>
        <w:t xml:space="preserve">No benchmark soils of </w:t>
      </w:r>
      <w:smartTag w:uri="urn:schemas-microsoft-com:office:smarttags" w:element="place">
        <w:smartTag w:uri="urn:schemas-microsoft-com:office:smarttags" w:element="State">
          <w:r w:rsidR="006F0D41" w:rsidRPr="006F0D41">
            <w:rPr>
              <w:szCs w:val="24"/>
              <w:lang w:val="en-CA"/>
            </w:rPr>
            <w:t>California</w:t>
          </w:r>
        </w:smartTag>
      </w:smartTag>
      <w:r w:rsidR="00ED2A7C" w:rsidRPr="006F0D41">
        <w:rPr>
          <w:szCs w:val="24"/>
          <w:lang w:val="en-CA"/>
        </w:rPr>
        <w:t xml:space="preserve"> were selected for this scenario, </w:t>
      </w:r>
      <w:r w:rsidR="006F0D41" w:rsidRPr="006F0D41">
        <w:rPr>
          <w:szCs w:val="24"/>
          <w:lang w:val="en-CA"/>
        </w:rPr>
        <w:t>since</w:t>
      </w:r>
      <w:r w:rsidR="00ED2A7C" w:rsidRPr="006F0D41">
        <w:rPr>
          <w:szCs w:val="24"/>
          <w:lang w:val="en-CA"/>
        </w:rPr>
        <w:t xml:space="preserve"> </w:t>
      </w:r>
      <w:r w:rsidR="006F0D41" w:rsidRPr="006F0D41">
        <w:rPr>
          <w:szCs w:val="24"/>
          <w:lang w:val="en-CA"/>
        </w:rPr>
        <w:t xml:space="preserve">no hydrologic group C or D benchmark soils </w:t>
      </w:r>
      <w:r w:rsidR="00ED2A7C" w:rsidRPr="006F0D41">
        <w:rPr>
          <w:szCs w:val="24"/>
          <w:lang w:val="en-CA"/>
        </w:rPr>
        <w:t xml:space="preserve">bear </w:t>
      </w:r>
      <w:r w:rsidR="006F0D41" w:rsidRPr="006F0D41">
        <w:rPr>
          <w:szCs w:val="24"/>
          <w:lang w:val="en-CA"/>
        </w:rPr>
        <w:t>garlic</w:t>
      </w:r>
      <w:r w:rsidR="00E35A30">
        <w:rPr>
          <w:szCs w:val="24"/>
          <w:lang w:val="en-CA"/>
        </w:rPr>
        <w:t xml:space="preserve"> production (USDA, </w:t>
      </w:r>
      <w:r w:rsidR="00363FD2">
        <w:rPr>
          <w:szCs w:val="24"/>
          <w:lang w:val="en-CA"/>
        </w:rPr>
        <w:t>2006</w:t>
      </w:r>
      <w:r w:rsidR="00ED2A7C" w:rsidRPr="006F0D41">
        <w:rPr>
          <w:szCs w:val="24"/>
          <w:lang w:val="en-CA"/>
        </w:rPr>
        <w:t>).</w:t>
      </w:r>
      <w:r w:rsidR="00E35A30">
        <w:rPr>
          <w:szCs w:val="24"/>
          <w:lang w:val="en-CA"/>
        </w:rPr>
        <w:t xml:space="preserve">  </w:t>
      </w:r>
      <w:proofErr w:type="gramStart"/>
      <w:r w:rsidR="00E35A30">
        <w:rPr>
          <w:szCs w:val="24"/>
          <w:lang w:val="en-CA"/>
        </w:rPr>
        <w:t>Cerini clay loam 0-2 percent slopes was</w:t>
      </w:r>
      <w:proofErr w:type="gramEnd"/>
      <w:r w:rsidR="00E35A30">
        <w:rPr>
          <w:szCs w:val="24"/>
          <w:lang w:val="en-CA"/>
        </w:rPr>
        <w:t xml:space="preserve"> used to parameterize this scenario (USDA </w:t>
      </w:r>
      <w:r w:rsidR="00363FD2">
        <w:rPr>
          <w:szCs w:val="24"/>
          <w:lang w:val="en-CA"/>
        </w:rPr>
        <w:t>2006</w:t>
      </w:r>
      <w:r w:rsidR="00683789">
        <w:rPr>
          <w:szCs w:val="24"/>
          <w:lang w:val="en-CA"/>
        </w:rPr>
        <w:t xml:space="preserve">). </w:t>
      </w:r>
    </w:p>
    <w:p w:rsidR="00683789" w:rsidRDefault="00683789" w:rsidP="005F4422">
      <w:pPr>
        <w:widowControl/>
        <w:jc w:val="both"/>
        <w:rPr>
          <w:szCs w:val="24"/>
          <w:lang w:val="en-CA"/>
        </w:rPr>
      </w:pPr>
    </w:p>
    <w:p w:rsidR="00683789" w:rsidRDefault="00683789" w:rsidP="005F4422">
      <w:pPr>
        <w:widowControl/>
        <w:jc w:val="both"/>
        <w:rPr>
          <w:szCs w:val="24"/>
          <w:highlight w:val="cyan"/>
          <w:lang w:val="en-CA"/>
        </w:rPr>
      </w:pPr>
      <w:r>
        <w:rPr>
          <w:szCs w:val="24"/>
          <w:lang w:val="en-CA"/>
        </w:rPr>
        <w:t>The meteorology data used in the</w:t>
      </w:r>
      <w:r>
        <w:rPr>
          <w:szCs w:val="24"/>
          <w:lang w:val="en-CA"/>
        </w:rPr>
        <w:t xml:space="preserve"> </w:t>
      </w:r>
      <w:r w:rsidR="00496894">
        <w:rPr>
          <w:szCs w:val="24"/>
          <w:lang w:val="en-CA"/>
        </w:rPr>
        <w:t>original garlic</w:t>
      </w:r>
      <w:r>
        <w:rPr>
          <w:szCs w:val="24"/>
          <w:lang w:val="en-CA"/>
        </w:rPr>
        <w:t xml:space="preserve"> </w:t>
      </w:r>
      <w:r>
        <w:rPr>
          <w:szCs w:val="24"/>
          <w:lang w:val="en-CA"/>
        </w:rPr>
        <w:t>scenario</w:t>
      </w:r>
      <w:r w:rsidR="00496894">
        <w:rPr>
          <w:szCs w:val="24"/>
          <w:lang w:val="en-CA"/>
        </w:rPr>
        <w:t>,</w:t>
      </w:r>
      <w:r>
        <w:rPr>
          <w:szCs w:val="24"/>
          <w:lang w:val="en-CA"/>
        </w:rPr>
        <w:t xml:space="preserve"> W23188.dvf</w:t>
      </w:r>
      <w:r w:rsidR="00496894">
        <w:rPr>
          <w:szCs w:val="24"/>
          <w:lang w:val="en-CA"/>
        </w:rPr>
        <w:t>,</w:t>
      </w:r>
      <w:r>
        <w:rPr>
          <w:szCs w:val="24"/>
          <w:lang w:val="en-CA"/>
        </w:rPr>
        <w:t xml:space="preserve"> was for San Diego and not Fresno CA as cited in the scenario documentation. </w:t>
      </w:r>
      <w:r>
        <w:rPr>
          <w:szCs w:val="24"/>
          <w:lang w:val="en-CA"/>
        </w:rPr>
        <w:t>Th</w:t>
      </w:r>
      <w:r w:rsidR="005F4422">
        <w:rPr>
          <w:szCs w:val="24"/>
          <w:lang w:val="en-CA"/>
        </w:rPr>
        <w:t>e current</w:t>
      </w:r>
      <w:r>
        <w:rPr>
          <w:szCs w:val="24"/>
          <w:lang w:val="en-CA"/>
        </w:rPr>
        <w:t xml:space="preserve"> scenario was modified to use the correct met file, W93193.dvf.</w:t>
      </w:r>
    </w:p>
    <w:p w:rsidR="00BA580E" w:rsidRDefault="00E578EA" w:rsidP="005F4422">
      <w:pPr>
        <w:widowControl/>
        <w:jc w:val="both"/>
        <w:rPr>
          <w:szCs w:val="24"/>
          <w:lang w:val="en-CA"/>
        </w:rPr>
      </w:pPr>
      <w:r w:rsidRPr="00E578EA">
        <w:rPr>
          <w:szCs w:val="24"/>
          <w:lang w:val="en-CA"/>
        </w:rPr>
        <w:t>The</w:t>
      </w:r>
      <w:r>
        <w:rPr>
          <w:szCs w:val="24"/>
          <w:lang w:val="en-CA"/>
        </w:rPr>
        <w:t xml:space="preserve"> emergence data in the scenario file</w:t>
      </w:r>
      <w:r w:rsidR="00792A0F">
        <w:rPr>
          <w:szCs w:val="24"/>
          <w:lang w:val="en-CA"/>
        </w:rPr>
        <w:t>, October 1 did not match the data justified in the scenario metadata</w:t>
      </w:r>
      <w:del w:id="0" w:author="Stephen Wente" w:date="2012-10-17T10:22:00Z">
        <w:r w:rsidR="00792A0F">
          <w:rPr>
            <w:szCs w:val="24"/>
            <w:lang w:val="en-CA"/>
          </w:rPr>
          <w:delText xml:space="preserve"> </w:delText>
        </w:r>
      </w:del>
      <w:r w:rsidR="00792A0F">
        <w:rPr>
          <w:szCs w:val="24"/>
          <w:lang w:val="en-CA"/>
        </w:rPr>
        <w:t xml:space="preserve"> of October 30. The scenario file was changed to match the metadata. These two changes were made in response to </w:t>
      </w:r>
      <w:proofErr w:type="gramStart"/>
      <w:r w:rsidR="00792A0F">
        <w:rPr>
          <w:szCs w:val="24"/>
          <w:lang w:val="en-CA"/>
        </w:rPr>
        <w:t>a</w:t>
      </w:r>
      <w:proofErr w:type="gramEnd"/>
      <w:r w:rsidR="00792A0F">
        <w:rPr>
          <w:szCs w:val="24"/>
          <w:lang w:val="en-CA"/>
        </w:rPr>
        <w:t xml:space="preserve"> audit by the Quality Assurance Officer for the pesticide program, Denise Rice (2012). The dates for USLE C Factors, curve numbers, Manning N values in lines 9a-e were adjusted to be consistent with the new emergence date</w:t>
      </w:r>
      <w:r w:rsidR="00EF57D2">
        <w:rPr>
          <w:szCs w:val="24"/>
          <w:lang w:val="en-CA"/>
        </w:rPr>
        <w:t xml:space="preserve"> by adding 20 days to each date on line 9a</w:t>
      </w:r>
      <w:r w:rsidR="00792A0F">
        <w:rPr>
          <w:szCs w:val="24"/>
          <w:lang w:val="en-CA"/>
        </w:rPr>
        <w:t>.</w:t>
      </w:r>
      <w:r w:rsidR="000D64F9">
        <w:rPr>
          <w:szCs w:val="24"/>
          <w:lang w:val="en-CA"/>
        </w:rPr>
        <w:t xml:space="preserve"> Finally, the curve numbers </w:t>
      </w:r>
      <w:r w:rsidR="005F4422">
        <w:rPr>
          <w:szCs w:val="24"/>
          <w:lang w:val="en-CA"/>
        </w:rPr>
        <w:t xml:space="preserve">in the original scenario </w:t>
      </w:r>
      <w:r w:rsidR="000D64F9">
        <w:rPr>
          <w:szCs w:val="24"/>
          <w:lang w:val="en-CA"/>
        </w:rPr>
        <w:t xml:space="preserve">were selected from GLEAMS Table H-4 (Davis, Leonard, and Knisel, 1990). However, this resource is obsolete and has been revised several </w:t>
      </w:r>
      <w:r w:rsidR="000D64F9">
        <w:rPr>
          <w:szCs w:val="24"/>
          <w:lang w:val="en-CA"/>
        </w:rPr>
        <w:t>time</w:t>
      </w:r>
      <w:r w:rsidR="003B79D8">
        <w:rPr>
          <w:szCs w:val="24"/>
          <w:lang w:val="en-CA"/>
        </w:rPr>
        <w:t>s</w:t>
      </w:r>
      <w:r w:rsidR="000D64F9">
        <w:rPr>
          <w:szCs w:val="24"/>
          <w:lang w:val="en-CA"/>
        </w:rPr>
        <w:t xml:space="preserve"> subsequently. The curve numbers were selected </w:t>
      </w:r>
      <w:r w:rsidR="006E0C1D">
        <w:rPr>
          <w:szCs w:val="24"/>
          <w:lang w:val="en-CA"/>
        </w:rPr>
        <w:t xml:space="preserve">to be consistent with current U. S. </w:t>
      </w:r>
      <w:r w:rsidR="000D64F9">
        <w:rPr>
          <w:szCs w:val="24"/>
          <w:lang w:val="en-CA"/>
        </w:rPr>
        <w:t>D</w:t>
      </w:r>
      <w:r w:rsidR="006E0C1D">
        <w:rPr>
          <w:szCs w:val="24"/>
          <w:lang w:val="en-CA"/>
        </w:rPr>
        <w:t xml:space="preserve">epartment of </w:t>
      </w:r>
      <w:r w:rsidR="000D64F9">
        <w:rPr>
          <w:szCs w:val="24"/>
          <w:lang w:val="en-CA"/>
        </w:rPr>
        <w:t>A</w:t>
      </w:r>
      <w:r w:rsidR="006E0C1D">
        <w:rPr>
          <w:szCs w:val="24"/>
          <w:lang w:val="en-CA"/>
        </w:rPr>
        <w:t>griculture</w:t>
      </w:r>
      <w:r w:rsidR="000D64F9">
        <w:rPr>
          <w:szCs w:val="24"/>
          <w:lang w:val="en-CA"/>
        </w:rPr>
        <w:t xml:space="preserve"> guidance (USDA, 2004). </w:t>
      </w:r>
      <w:r w:rsidR="006E0C1D">
        <w:rPr>
          <w:szCs w:val="24"/>
          <w:lang w:val="en-CA"/>
        </w:rPr>
        <w:t xml:space="preserve">The new curve numbers are 91, 83 and 90 for residue, cropped and fallow fields respectively. The previous values were 91, 87, </w:t>
      </w:r>
      <w:proofErr w:type="gramStart"/>
      <w:r w:rsidR="006E0C1D">
        <w:rPr>
          <w:szCs w:val="24"/>
          <w:lang w:val="en-CA"/>
        </w:rPr>
        <w:t>88</w:t>
      </w:r>
      <w:proofErr w:type="gramEnd"/>
      <w:r w:rsidR="006E0C1D">
        <w:rPr>
          <w:szCs w:val="24"/>
          <w:lang w:val="en-CA"/>
        </w:rPr>
        <w:t>.</w:t>
      </w:r>
    </w:p>
    <w:p w:rsidR="005F4422" w:rsidRPr="00E578EA" w:rsidRDefault="005F4422" w:rsidP="005F4422">
      <w:pPr>
        <w:widowControl/>
        <w:jc w:val="both"/>
        <w:rPr>
          <w:szCs w:val="24"/>
          <w:lang w:val="en-CA"/>
        </w:rPr>
        <w:sectPr w:rsidR="005F4422" w:rsidRPr="00E578EA" w:rsidSect="005D5460">
          <w:headerReference w:type="default" r:id="rId7"/>
          <w:footerReference w:type="default" r:id="rId8"/>
          <w:pgSz w:w="12240" w:h="15840" w:code="1"/>
          <w:pgMar w:top="1152" w:right="1440" w:bottom="1152" w:left="1440" w:header="1440" w:footer="1440" w:gutter="0"/>
          <w:cols w:space="720"/>
        </w:sectPr>
      </w:pPr>
    </w:p>
    <w:tbl>
      <w:tblPr>
        <w:tblW w:w="0" w:type="auto"/>
        <w:tblInd w:w="100" w:type="dxa"/>
        <w:tblLayout w:type="fixed"/>
        <w:tblCellMar>
          <w:left w:w="90" w:type="dxa"/>
          <w:right w:w="90" w:type="dxa"/>
        </w:tblCellMar>
        <w:tblLook w:val="0000"/>
      </w:tblPr>
      <w:tblGrid>
        <w:gridCol w:w="2340"/>
        <w:gridCol w:w="1440"/>
        <w:gridCol w:w="5580"/>
      </w:tblGrid>
      <w:tr w:rsidR="004C55C1">
        <w:trPr>
          <w:cantSplit/>
        </w:trPr>
        <w:tc>
          <w:tcPr>
            <w:tcW w:w="9360" w:type="dxa"/>
            <w:gridSpan w:val="3"/>
            <w:tcBorders>
              <w:top w:val="single" w:sz="2" w:space="0" w:color="000000"/>
              <w:left w:val="single" w:sz="2" w:space="0" w:color="000000"/>
              <w:bottom w:val="single" w:sz="2" w:space="0" w:color="000000"/>
              <w:right w:val="single" w:sz="2" w:space="0" w:color="000000"/>
            </w:tcBorders>
            <w:shd w:val="pct10" w:color="000000" w:fill="auto"/>
            <w:tcMar>
              <w:left w:w="100" w:type="dxa"/>
              <w:bottom w:w="85" w:type="dxa"/>
              <w:right w:w="90" w:type="dxa"/>
            </w:tcMar>
          </w:tcPr>
          <w:p w:rsidR="00ED2A7C" w:rsidRPr="00894B49" w:rsidRDefault="00ED2A7C">
            <w:pPr>
              <w:widowControl/>
              <w:rPr>
                <w:szCs w:val="24"/>
                <w:lang w:val="en-CA"/>
              </w:rPr>
            </w:pPr>
          </w:p>
          <w:p w:rsidR="00ED2A7C" w:rsidRPr="00894B49" w:rsidRDefault="00ED2A7C">
            <w:pPr>
              <w:widowControl/>
              <w:rPr>
                <w:b/>
                <w:bCs/>
              </w:rPr>
            </w:pPr>
            <w:r w:rsidRPr="00894B49">
              <w:rPr>
                <w:b/>
                <w:bCs/>
              </w:rPr>
              <w:t xml:space="preserve">Table 1.  PRZM 3.12 Climate and Time Parameters for </w:t>
            </w:r>
            <w:smartTag w:uri="urn:schemas-microsoft-com:office:smarttags" w:element="place">
              <w:smartTag w:uri="urn:schemas-microsoft-com:office:smarttags" w:element="City">
                <w:r w:rsidR="00894B49">
                  <w:rPr>
                    <w:b/>
                    <w:bCs/>
                  </w:rPr>
                  <w:t>Fresno</w:t>
                </w:r>
              </w:smartTag>
              <w:r w:rsidR="00894B49">
                <w:rPr>
                  <w:b/>
                  <w:bCs/>
                </w:rPr>
                <w:t xml:space="preserve">, </w:t>
              </w:r>
              <w:smartTag w:uri="urn:schemas-microsoft-com:office:smarttags" w:element="State">
                <w:r w:rsidR="00894B49">
                  <w:rPr>
                    <w:b/>
                    <w:bCs/>
                  </w:rPr>
                  <w:t>California</w:t>
                </w:r>
              </w:smartTag>
            </w:smartTag>
            <w:r w:rsidRPr="00894B49">
              <w:rPr>
                <w:b/>
                <w:bCs/>
              </w:rPr>
              <w:t xml:space="preserve"> – </w:t>
            </w:r>
            <w:r w:rsidR="00894B49">
              <w:rPr>
                <w:b/>
                <w:bCs/>
              </w:rPr>
              <w:t>Garlic</w:t>
            </w:r>
            <w:r w:rsidRPr="00894B49">
              <w:rPr>
                <w:b/>
                <w:bCs/>
              </w:rPr>
              <w:t>.</w:t>
            </w:r>
          </w:p>
        </w:tc>
      </w:tr>
      <w:tr w:rsidR="004C55C1">
        <w:trPr>
          <w:cantSplit/>
        </w:trPr>
        <w:tc>
          <w:tcPr>
            <w:tcW w:w="2340" w:type="dxa"/>
            <w:tcBorders>
              <w:top w:val="single" w:sz="2" w:space="0" w:color="000000"/>
              <w:left w:val="single" w:sz="2" w:space="0" w:color="000000"/>
              <w:bottom w:val="single" w:sz="2" w:space="0" w:color="000000"/>
              <w:right w:val="single" w:sz="2" w:space="0" w:color="000000"/>
            </w:tcBorders>
            <w:shd w:val="pct10" w:color="000000" w:fill="auto"/>
            <w:tcMar>
              <w:left w:w="100" w:type="dxa"/>
              <w:bottom w:w="85" w:type="dxa"/>
              <w:right w:w="90" w:type="dxa"/>
            </w:tcMar>
          </w:tcPr>
          <w:p w:rsidR="00ED2A7C" w:rsidRPr="00894B49" w:rsidRDefault="00ED2A7C">
            <w:pPr>
              <w:widowControl/>
              <w:rPr>
                <w:b/>
                <w:bCs/>
              </w:rPr>
            </w:pPr>
            <w:r w:rsidRPr="00894B49">
              <w:rPr>
                <w:b/>
                <w:bCs/>
              </w:rPr>
              <w:t>Parameter</w:t>
            </w:r>
          </w:p>
        </w:tc>
        <w:tc>
          <w:tcPr>
            <w:tcW w:w="1440" w:type="dxa"/>
            <w:tcBorders>
              <w:top w:val="single" w:sz="2" w:space="0" w:color="000000"/>
              <w:left w:val="single" w:sz="2" w:space="0" w:color="000000"/>
              <w:bottom w:val="single" w:sz="2" w:space="0" w:color="000000"/>
              <w:right w:val="single" w:sz="2" w:space="0" w:color="000000"/>
            </w:tcBorders>
            <w:shd w:val="pct10" w:color="000000" w:fill="auto"/>
            <w:tcMar>
              <w:left w:w="100" w:type="dxa"/>
              <w:bottom w:w="85" w:type="dxa"/>
              <w:right w:w="90" w:type="dxa"/>
            </w:tcMar>
          </w:tcPr>
          <w:p w:rsidR="00ED2A7C" w:rsidRPr="00894B49" w:rsidRDefault="00ED2A7C">
            <w:pPr>
              <w:widowControl/>
              <w:rPr>
                <w:b/>
                <w:bCs/>
              </w:rPr>
            </w:pPr>
            <w:r w:rsidRPr="00894B49">
              <w:rPr>
                <w:b/>
                <w:bCs/>
              </w:rPr>
              <w:t>Value</w:t>
            </w:r>
          </w:p>
        </w:tc>
        <w:tc>
          <w:tcPr>
            <w:tcW w:w="5580" w:type="dxa"/>
            <w:tcBorders>
              <w:top w:val="single" w:sz="2" w:space="0" w:color="000000"/>
              <w:left w:val="single" w:sz="2" w:space="0" w:color="000000"/>
              <w:bottom w:val="single" w:sz="2" w:space="0" w:color="000000"/>
              <w:right w:val="single" w:sz="2" w:space="0" w:color="000000"/>
            </w:tcBorders>
            <w:shd w:val="pct10" w:color="000000" w:fill="auto"/>
            <w:tcMar>
              <w:left w:w="100" w:type="dxa"/>
              <w:bottom w:w="85" w:type="dxa"/>
              <w:right w:w="100" w:type="dxa"/>
            </w:tcMar>
          </w:tcPr>
          <w:p w:rsidR="00ED2A7C" w:rsidRPr="00894B49" w:rsidRDefault="00ED2A7C">
            <w:pPr>
              <w:widowControl/>
              <w:rPr>
                <w:b/>
                <w:bCs/>
              </w:rPr>
            </w:pPr>
            <w:r w:rsidRPr="00894B49">
              <w:rPr>
                <w:b/>
                <w:bCs/>
              </w:rPr>
              <w:t>Source/Comments</w:t>
            </w:r>
          </w:p>
        </w:tc>
      </w:tr>
      <w:tr w:rsidR="004C55C1">
        <w:trPr>
          <w:cantSplit/>
        </w:trPr>
        <w:tc>
          <w:tcPr>
            <w:tcW w:w="2340" w:type="dxa"/>
            <w:tcBorders>
              <w:top w:val="single" w:sz="2" w:space="0" w:color="000000"/>
              <w:left w:val="single" w:sz="2" w:space="0" w:color="000000"/>
              <w:bottom w:val="single" w:sz="2" w:space="0" w:color="000000"/>
              <w:right w:val="single" w:sz="2" w:space="0" w:color="000000"/>
            </w:tcBorders>
            <w:shd w:val="clear" w:color="000000" w:fill="FFFFFF"/>
            <w:tcMar>
              <w:left w:w="100" w:type="dxa"/>
              <w:bottom w:w="85" w:type="dxa"/>
              <w:right w:w="90" w:type="dxa"/>
            </w:tcMar>
          </w:tcPr>
          <w:p w:rsidR="00ED2A7C" w:rsidRPr="00DD511F" w:rsidRDefault="00ED2A7C">
            <w:pPr>
              <w:widowControl/>
            </w:pPr>
            <w:r w:rsidRPr="00DD511F">
              <w:t>Starting Date</w:t>
            </w:r>
          </w:p>
        </w:tc>
        <w:tc>
          <w:tcPr>
            <w:tcW w:w="1440" w:type="dxa"/>
            <w:tcBorders>
              <w:top w:val="single" w:sz="2" w:space="0" w:color="000000"/>
              <w:left w:val="single" w:sz="2" w:space="0" w:color="000000"/>
              <w:bottom w:val="single" w:sz="2" w:space="0" w:color="000000"/>
              <w:right w:val="single" w:sz="2" w:space="0" w:color="000000"/>
            </w:tcBorders>
            <w:shd w:val="clear" w:color="000000" w:fill="FFFFFF"/>
            <w:tcMar>
              <w:left w:w="100" w:type="dxa"/>
              <w:bottom w:w="85" w:type="dxa"/>
              <w:right w:w="90" w:type="dxa"/>
            </w:tcMar>
          </w:tcPr>
          <w:p w:rsidR="00ED2A7C" w:rsidRPr="00DD511F" w:rsidRDefault="00ED2A7C">
            <w:pPr>
              <w:widowControl/>
            </w:pPr>
            <w:r w:rsidRPr="00DD511F">
              <w:t>Jan. 1, 1961</w:t>
            </w:r>
          </w:p>
        </w:tc>
        <w:tc>
          <w:tcPr>
            <w:tcW w:w="5580" w:type="dxa"/>
            <w:tcBorders>
              <w:top w:val="single" w:sz="2" w:space="0" w:color="000000"/>
              <w:left w:val="single" w:sz="2" w:space="0" w:color="000000"/>
              <w:bottom w:val="single" w:sz="2" w:space="0" w:color="000000"/>
              <w:right w:val="single" w:sz="2" w:space="0" w:color="000000"/>
            </w:tcBorders>
            <w:shd w:val="clear" w:color="000000" w:fill="FFFFFF"/>
            <w:tcMar>
              <w:left w:w="100" w:type="dxa"/>
              <w:bottom w:w="85" w:type="dxa"/>
              <w:right w:w="100" w:type="dxa"/>
            </w:tcMar>
          </w:tcPr>
          <w:p w:rsidR="00ED2A7C" w:rsidRPr="00DD511F" w:rsidRDefault="00ED2A7C">
            <w:pPr>
              <w:widowControl/>
            </w:pPr>
            <w:r w:rsidRPr="00DD511F">
              <w:t xml:space="preserve">Meteorological File from </w:t>
            </w:r>
            <w:smartTag w:uri="urn:schemas-microsoft-com:office:smarttags" w:element="place">
              <w:smartTag w:uri="urn:schemas-microsoft-com:office:smarttags" w:element="City">
                <w:r w:rsidR="00DD511F">
                  <w:t>Fresno</w:t>
                </w:r>
              </w:smartTag>
              <w:r w:rsidR="00DD511F">
                <w:t xml:space="preserve">, </w:t>
              </w:r>
              <w:smartTag w:uri="urn:schemas-microsoft-com:office:smarttags" w:element="State">
                <w:r w:rsidR="00DD511F">
                  <w:t>CA</w:t>
                </w:r>
              </w:smartTag>
            </w:smartTag>
            <w:r w:rsidRPr="00DD511F">
              <w:t xml:space="preserve"> (W</w:t>
            </w:r>
            <w:r w:rsidR="00DD511F">
              <w:t>93193</w:t>
            </w:r>
            <w:r w:rsidRPr="00DD511F">
              <w:t>)</w:t>
            </w:r>
          </w:p>
        </w:tc>
      </w:tr>
      <w:tr w:rsidR="004C55C1">
        <w:trPr>
          <w:cantSplit/>
        </w:trPr>
        <w:tc>
          <w:tcPr>
            <w:tcW w:w="2340" w:type="dxa"/>
            <w:tcBorders>
              <w:top w:val="single" w:sz="2" w:space="0" w:color="000000"/>
              <w:left w:val="single" w:sz="2" w:space="0" w:color="000000"/>
              <w:bottom w:val="single" w:sz="2" w:space="0" w:color="000000"/>
              <w:right w:val="single" w:sz="2" w:space="0" w:color="000000"/>
            </w:tcBorders>
            <w:shd w:val="clear" w:color="000000" w:fill="FFFFFF"/>
            <w:tcMar>
              <w:left w:w="100" w:type="dxa"/>
              <w:bottom w:w="85" w:type="dxa"/>
              <w:right w:w="90" w:type="dxa"/>
            </w:tcMar>
          </w:tcPr>
          <w:p w:rsidR="00ED2A7C" w:rsidRPr="00DD511F" w:rsidRDefault="00ED2A7C">
            <w:pPr>
              <w:widowControl/>
            </w:pPr>
            <w:r w:rsidRPr="00DD511F">
              <w:t>Ending Date</w:t>
            </w:r>
          </w:p>
        </w:tc>
        <w:tc>
          <w:tcPr>
            <w:tcW w:w="1440" w:type="dxa"/>
            <w:tcBorders>
              <w:top w:val="single" w:sz="2" w:space="0" w:color="000000"/>
              <w:left w:val="single" w:sz="2" w:space="0" w:color="000000"/>
              <w:bottom w:val="single" w:sz="2" w:space="0" w:color="000000"/>
              <w:right w:val="single" w:sz="2" w:space="0" w:color="000000"/>
            </w:tcBorders>
            <w:shd w:val="clear" w:color="000000" w:fill="FFFFFF"/>
            <w:tcMar>
              <w:left w:w="100" w:type="dxa"/>
              <w:bottom w:w="85" w:type="dxa"/>
              <w:right w:w="90" w:type="dxa"/>
            </w:tcMar>
          </w:tcPr>
          <w:p w:rsidR="00ED2A7C" w:rsidRPr="00DD511F" w:rsidRDefault="00ED2A7C">
            <w:pPr>
              <w:widowControl/>
            </w:pPr>
            <w:r w:rsidRPr="00DD511F">
              <w:t>Dec. 31, 1990</w:t>
            </w:r>
          </w:p>
        </w:tc>
        <w:tc>
          <w:tcPr>
            <w:tcW w:w="5580" w:type="dxa"/>
            <w:tcBorders>
              <w:top w:val="single" w:sz="2" w:space="0" w:color="000000"/>
              <w:left w:val="single" w:sz="2" w:space="0" w:color="000000"/>
              <w:bottom w:val="single" w:sz="2" w:space="0" w:color="000000"/>
              <w:right w:val="single" w:sz="2" w:space="0" w:color="000000"/>
            </w:tcBorders>
            <w:shd w:val="clear" w:color="000000" w:fill="FFFFFF"/>
            <w:tcMar>
              <w:left w:w="100" w:type="dxa"/>
              <w:bottom w:w="85" w:type="dxa"/>
              <w:right w:w="100" w:type="dxa"/>
            </w:tcMar>
          </w:tcPr>
          <w:p w:rsidR="00ED2A7C" w:rsidRPr="00DD511F" w:rsidRDefault="00ED2A7C">
            <w:pPr>
              <w:widowControl/>
            </w:pPr>
            <w:r w:rsidRPr="00DD511F">
              <w:t xml:space="preserve">Meteorological File from </w:t>
            </w:r>
            <w:smartTag w:uri="urn:schemas-microsoft-com:office:smarttags" w:element="place">
              <w:smartTag w:uri="urn:schemas-microsoft-com:office:smarttags" w:element="City">
                <w:r w:rsidR="00DD511F">
                  <w:t>Fresno</w:t>
                </w:r>
              </w:smartTag>
              <w:r w:rsidR="00DD511F">
                <w:t xml:space="preserve">, </w:t>
              </w:r>
              <w:smartTag w:uri="urn:schemas-microsoft-com:office:smarttags" w:element="State">
                <w:r w:rsidR="00DD511F">
                  <w:t>CA</w:t>
                </w:r>
              </w:smartTag>
            </w:smartTag>
            <w:r w:rsidRPr="00DD511F">
              <w:t xml:space="preserve"> (</w:t>
            </w:r>
            <w:r w:rsidR="00DD511F">
              <w:t>W93193</w:t>
            </w:r>
            <w:r w:rsidRPr="00DD511F">
              <w:t>)</w:t>
            </w:r>
          </w:p>
        </w:tc>
      </w:tr>
      <w:tr w:rsidR="004C55C1">
        <w:trPr>
          <w:cantSplit/>
        </w:trPr>
        <w:tc>
          <w:tcPr>
            <w:tcW w:w="2340" w:type="dxa"/>
            <w:tcBorders>
              <w:top w:val="single" w:sz="2" w:space="0" w:color="000000"/>
              <w:left w:val="single" w:sz="2" w:space="0" w:color="000000"/>
              <w:bottom w:val="single" w:sz="2" w:space="0" w:color="000000"/>
              <w:right w:val="single" w:sz="2" w:space="0" w:color="000000"/>
            </w:tcBorders>
            <w:tcMar>
              <w:left w:w="100" w:type="dxa"/>
              <w:bottom w:w="85" w:type="dxa"/>
              <w:right w:w="90" w:type="dxa"/>
            </w:tcMar>
          </w:tcPr>
          <w:p w:rsidR="00ED2A7C" w:rsidRPr="00DD511F" w:rsidRDefault="00ED2A7C">
            <w:pPr>
              <w:widowControl/>
            </w:pPr>
            <w:r w:rsidRPr="00DD511F">
              <w:t>Pan Evaporation Factor (PFAC)</w:t>
            </w:r>
          </w:p>
        </w:tc>
        <w:tc>
          <w:tcPr>
            <w:tcW w:w="1440" w:type="dxa"/>
            <w:tcBorders>
              <w:top w:val="single" w:sz="2" w:space="0" w:color="000000"/>
              <w:left w:val="single" w:sz="2" w:space="0" w:color="000000"/>
              <w:bottom w:val="single" w:sz="2" w:space="0" w:color="000000"/>
              <w:right w:val="single" w:sz="2" w:space="0" w:color="000000"/>
            </w:tcBorders>
            <w:tcMar>
              <w:left w:w="100" w:type="dxa"/>
              <w:bottom w:w="85" w:type="dxa"/>
              <w:right w:w="90" w:type="dxa"/>
            </w:tcMar>
          </w:tcPr>
          <w:p w:rsidR="00ED2A7C" w:rsidRPr="00DD511F" w:rsidRDefault="00ED2A7C">
            <w:pPr>
              <w:widowControl/>
            </w:pPr>
            <w:r w:rsidRPr="00DD511F">
              <w:t>0.</w:t>
            </w:r>
            <w:r w:rsidR="00DD511F">
              <w:t>68</w:t>
            </w:r>
          </w:p>
          <w:p w:rsidR="00ED2A7C" w:rsidRPr="00DD511F" w:rsidRDefault="00ED2A7C">
            <w:pPr>
              <w:widowControl/>
            </w:pPr>
          </w:p>
        </w:tc>
        <w:tc>
          <w:tcPr>
            <w:tcW w:w="5580" w:type="dxa"/>
            <w:tcBorders>
              <w:top w:val="single" w:sz="2" w:space="0" w:color="000000"/>
              <w:left w:val="single" w:sz="2" w:space="0" w:color="000000"/>
              <w:bottom w:val="single" w:sz="2" w:space="0" w:color="000000"/>
              <w:right w:val="single" w:sz="2" w:space="0" w:color="000000"/>
            </w:tcBorders>
            <w:tcMar>
              <w:left w:w="100" w:type="dxa"/>
              <w:bottom w:w="85" w:type="dxa"/>
              <w:right w:w="100" w:type="dxa"/>
            </w:tcMar>
          </w:tcPr>
          <w:p w:rsidR="00ED2A7C" w:rsidRPr="00DD511F" w:rsidRDefault="00ED2A7C">
            <w:pPr>
              <w:widowControl/>
            </w:pPr>
            <w:r w:rsidRPr="00DD511F">
              <w:t xml:space="preserve">PRZM Manual Figure 5.1.  </w:t>
            </w:r>
            <w:r w:rsidR="00DD511F">
              <w:t>Value represents Southern San Joaquin Valley region.</w:t>
            </w:r>
          </w:p>
        </w:tc>
      </w:tr>
      <w:tr w:rsidR="004C55C1">
        <w:trPr>
          <w:cantSplit/>
        </w:trPr>
        <w:tc>
          <w:tcPr>
            <w:tcW w:w="2340" w:type="dxa"/>
            <w:tcBorders>
              <w:top w:val="single" w:sz="2" w:space="0" w:color="000000"/>
              <w:left w:val="single" w:sz="2" w:space="0" w:color="000000"/>
              <w:bottom w:val="single" w:sz="2" w:space="0" w:color="000000"/>
              <w:right w:val="single" w:sz="2" w:space="0" w:color="000000"/>
            </w:tcBorders>
            <w:shd w:val="clear" w:color="000000" w:fill="FFFFFF"/>
            <w:tcMar>
              <w:left w:w="100" w:type="dxa"/>
              <w:bottom w:w="85" w:type="dxa"/>
              <w:right w:w="90" w:type="dxa"/>
            </w:tcMar>
          </w:tcPr>
          <w:p w:rsidR="00ED2A7C" w:rsidRPr="00894B49" w:rsidRDefault="00ED2A7C">
            <w:pPr>
              <w:widowControl/>
            </w:pPr>
            <w:r w:rsidRPr="00894B49">
              <w:t>Snowmelt Factor (SFAC)</w:t>
            </w:r>
          </w:p>
        </w:tc>
        <w:tc>
          <w:tcPr>
            <w:tcW w:w="1440" w:type="dxa"/>
            <w:tcBorders>
              <w:top w:val="single" w:sz="2" w:space="0" w:color="000000"/>
              <w:left w:val="single" w:sz="2" w:space="0" w:color="000000"/>
              <w:bottom w:val="single" w:sz="2" w:space="0" w:color="000000"/>
              <w:right w:val="single" w:sz="2" w:space="0" w:color="000000"/>
            </w:tcBorders>
            <w:shd w:val="clear" w:color="000000" w:fill="FFFFFF"/>
            <w:tcMar>
              <w:left w:w="100" w:type="dxa"/>
              <w:bottom w:w="85" w:type="dxa"/>
              <w:right w:w="90" w:type="dxa"/>
            </w:tcMar>
          </w:tcPr>
          <w:p w:rsidR="00ED2A7C" w:rsidRPr="00894B49" w:rsidRDefault="00ED2A7C">
            <w:pPr>
              <w:widowControl/>
            </w:pPr>
            <w:r w:rsidRPr="00894B49">
              <w:t>0</w:t>
            </w:r>
          </w:p>
        </w:tc>
        <w:tc>
          <w:tcPr>
            <w:tcW w:w="5580" w:type="dxa"/>
            <w:tcBorders>
              <w:top w:val="single" w:sz="2" w:space="0" w:color="000000"/>
              <w:left w:val="single" w:sz="2" w:space="0" w:color="000000"/>
              <w:bottom w:val="single" w:sz="2" w:space="0" w:color="000000"/>
              <w:right w:val="single" w:sz="2" w:space="0" w:color="000000"/>
            </w:tcBorders>
            <w:shd w:val="clear" w:color="000000" w:fill="FFFFFF"/>
            <w:tcMar>
              <w:left w:w="100" w:type="dxa"/>
              <w:bottom w:w="85" w:type="dxa"/>
              <w:right w:w="100" w:type="dxa"/>
            </w:tcMar>
          </w:tcPr>
          <w:p w:rsidR="00ED2A7C" w:rsidRPr="00894B49" w:rsidRDefault="00ED2A7C">
            <w:pPr>
              <w:widowControl/>
            </w:pPr>
            <w:r w:rsidRPr="00894B49">
              <w:rPr>
                <w:lang w:val="en-CA"/>
              </w:rPr>
              <w:t>The Weather Channel Interactive, Inc. (TWCII, 200</w:t>
            </w:r>
            <w:r w:rsidR="00894B49">
              <w:rPr>
                <w:lang w:val="en-CA"/>
              </w:rPr>
              <w:t>6</w:t>
            </w:r>
            <w:r w:rsidRPr="00894B49">
              <w:rPr>
                <w:lang w:val="en-CA"/>
              </w:rPr>
              <w:t>)</w:t>
            </w:r>
          </w:p>
        </w:tc>
      </w:tr>
      <w:tr w:rsidR="004C55C1">
        <w:trPr>
          <w:cantSplit/>
        </w:trPr>
        <w:tc>
          <w:tcPr>
            <w:tcW w:w="2340" w:type="dxa"/>
            <w:tcBorders>
              <w:top w:val="single" w:sz="2" w:space="0" w:color="000000"/>
              <w:left w:val="single" w:sz="2" w:space="0" w:color="000000"/>
              <w:bottom w:val="single" w:sz="2" w:space="0" w:color="000000"/>
              <w:right w:val="single" w:sz="2" w:space="0" w:color="000000"/>
            </w:tcBorders>
            <w:shd w:val="clear" w:color="000000" w:fill="FFFFFF"/>
            <w:tcMar>
              <w:left w:w="100" w:type="dxa"/>
              <w:bottom w:w="85" w:type="dxa"/>
              <w:right w:w="90" w:type="dxa"/>
            </w:tcMar>
          </w:tcPr>
          <w:p w:rsidR="00ED2A7C" w:rsidRPr="00894B49" w:rsidRDefault="00ED2A7C">
            <w:pPr>
              <w:widowControl/>
            </w:pPr>
            <w:r w:rsidRPr="00894B49">
              <w:t>Minimum Depth of</w:t>
            </w:r>
          </w:p>
          <w:p w:rsidR="00ED2A7C" w:rsidRPr="00894B49" w:rsidRDefault="00ED2A7C">
            <w:pPr>
              <w:widowControl/>
            </w:pPr>
            <w:r w:rsidRPr="00894B49">
              <w:t>Evaporation  (ANETD)</w:t>
            </w:r>
          </w:p>
        </w:tc>
        <w:tc>
          <w:tcPr>
            <w:tcW w:w="1440" w:type="dxa"/>
            <w:tcBorders>
              <w:top w:val="single" w:sz="2" w:space="0" w:color="000000"/>
              <w:left w:val="single" w:sz="2" w:space="0" w:color="000000"/>
              <w:bottom w:val="single" w:sz="2" w:space="0" w:color="000000"/>
              <w:right w:val="single" w:sz="2" w:space="0" w:color="000000"/>
            </w:tcBorders>
            <w:shd w:val="clear" w:color="000000" w:fill="FFFFFF"/>
            <w:tcMar>
              <w:left w:w="100" w:type="dxa"/>
              <w:bottom w:w="85" w:type="dxa"/>
              <w:right w:w="90" w:type="dxa"/>
            </w:tcMar>
          </w:tcPr>
          <w:p w:rsidR="00ED2A7C" w:rsidRPr="00894B49" w:rsidRDefault="00894B49">
            <w:pPr>
              <w:widowControl/>
            </w:pPr>
            <w:r w:rsidRPr="00894B49">
              <w:t>17.5 cm</w:t>
            </w:r>
          </w:p>
        </w:tc>
        <w:tc>
          <w:tcPr>
            <w:tcW w:w="5580" w:type="dxa"/>
            <w:tcBorders>
              <w:top w:val="single" w:sz="2" w:space="0" w:color="000000"/>
              <w:left w:val="single" w:sz="2" w:space="0" w:color="000000"/>
              <w:bottom w:val="single" w:sz="2" w:space="0" w:color="000000"/>
              <w:right w:val="single" w:sz="2" w:space="0" w:color="000000"/>
            </w:tcBorders>
            <w:shd w:val="clear" w:color="000000" w:fill="FFFFFF"/>
            <w:tcMar>
              <w:left w:w="100" w:type="dxa"/>
              <w:bottom w:w="85" w:type="dxa"/>
              <w:right w:w="100" w:type="dxa"/>
            </w:tcMar>
          </w:tcPr>
          <w:p w:rsidR="00ED2A7C" w:rsidRPr="00894B49" w:rsidRDefault="00894B49">
            <w:pPr>
              <w:widowControl/>
            </w:pPr>
            <w:r w:rsidRPr="00894B49">
              <w:t>PRZM Guidance</w:t>
            </w:r>
          </w:p>
        </w:tc>
      </w:tr>
    </w:tbl>
    <w:p w:rsidR="00ED2A7C" w:rsidRPr="004C55C1" w:rsidRDefault="00ED2A7C">
      <w:pPr>
        <w:widowControl/>
        <w:rPr>
          <w:szCs w:val="24"/>
          <w:highlight w:val="cyan"/>
        </w:rPr>
      </w:pPr>
    </w:p>
    <w:tbl>
      <w:tblPr>
        <w:tblW w:w="0" w:type="auto"/>
        <w:tblInd w:w="90" w:type="dxa"/>
        <w:tblLayout w:type="fixed"/>
        <w:tblCellMar>
          <w:left w:w="80" w:type="dxa"/>
          <w:right w:w="80" w:type="dxa"/>
        </w:tblCellMar>
        <w:tblLook w:val="0000"/>
      </w:tblPr>
      <w:tblGrid>
        <w:gridCol w:w="2340"/>
        <w:gridCol w:w="1440"/>
        <w:gridCol w:w="5580"/>
      </w:tblGrid>
      <w:tr w:rsidR="004C55C1" w:rsidRPr="00666AC1">
        <w:trPr>
          <w:cantSplit/>
          <w:tblHeader/>
        </w:trPr>
        <w:tc>
          <w:tcPr>
            <w:tcW w:w="9360" w:type="dxa"/>
            <w:gridSpan w:val="3"/>
            <w:tcBorders>
              <w:top w:val="single" w:sz="2" w:space="0" w:color="000000"/>
              <w:left w:val="single" w:sz="2" w:space="0" w:color="000000"/>
              <w:bottom w:val="single" w:sz="2" w:space="0" w:color="000000"/>
              <w:right w:val="single" w:sz="2" w:space="0" w:color="000000"/>
            </w:tcBorders>
            <w:shd w:val="pct10" w:color="000000" w:fill="auto"/>
            <w:tcMar>
              <w:left w:w="90" w:type="dxa"/>
              <w:right w:w="90" w:type="dxa"/>
            </w:tcMar>
          </w:tcPr>
          <w:p w:rsidR="00ED2A7C" w:rsidRPr="00666AC1" w:rsidRDefault="00ED2A7C">
            <w:pPr>
              <w:keepNext/>
              <w:keepLines/>
              <w:widowControl/>
              <w:rPr>
                <w:b/>
                <w:bCs/>
              </w:rPr>
            </w:pPr>
            <w:r w:rsidRPr="00666AC1">
              <w:rPr>
                <w:b/>
                <w:bCs/>
              </w:rPr>
              <w:t xml:space="preserve">Table 2.  PRZM 3.12 Erosion and Landscape Parameters for </w:t>
            </w:r>
            <w:smartTag w:uri="urn:schemas-microsoft-com:office:smarttags" w:element="place">
              <w:smartTag w:uri="urn:schemas-microsoft-com:office:smarttags" w:element="City">
                <w:r w:rsidR="00363D1A">
                  <w:rPr>
                    <w:b/>
                    <w:bCs/>
                  </w:rPr>
                  <w:t>Fresno</w:t>
                </w:r>
              </w:smartTag>
              <w:r w:rsidR="00363D1A">
                <w:rPr>
                  <w:b/>
                  <w:bCs/>
                </w:rPr>
                <w:t xml:space="preserve">, </w:t>
              </w:r>
              <w:smartTag w:uri="urn:schemas-microsoft-com:office:smarttags" w:element="State">
                <w:r w:rsidR="00363D1A">
                  <w:rPr>
                    <w:b/>
                    <w:bCs/>
                  </w:rPr>
                  <w:t>California</w:t>
                </w:r>
              </w:smartTag>
            </w:smartTag>
            <w:r w:rsidR="00363D1A" w:rsidRPr="00894B49">
              <w:rPr>
                <w:b/>
                <w:bCs/>
              </w:rPr>
              <w:t xml:space="preserve"> – </w:t>
            </w:r>
            <w:r w:rsidR="00363D1A">
              <w:rPr>
                <w:b/>
                <w:bCs/>
              </w:rPr>
              <w:t>Garlic</w:t>
            </w:r>
            <w:r w:rsidR="00363D1A" w:rsidRPr="00894B49">
              <w:rPr>
                <w:b/>
                <w:bCs/>
              </w:rPr>
              <w:t>.</w:t>
            </w:r>
          </w:p>
        </w:tc>
      </w:tr>
      <w:tr w:rsidR="004C55C1">
        <w:trPr>
          <w:tblHeader/>
        </w:trPr>
        <w:tc>
          <w:tcPr>
            <w:tcW w:w="2340" w:type="dxa"/>
            <w:tcBorders>
              <w:top w:val="single" w:sz="2" w:space="0" w:color="000000"/>
              <w:left w:val="single" w:sz="2" w:space="0" w:color="000000"/>
              <w:bottom w:val="single" w:sz="2" w:space="0" w:color="000000"/>
              <w:right w:val="single" w:sz="2" w:space="0" w:color="000000"/>
            </w:tcBorders>
            <w:shd w:val="pct10" w:color="000000" w:fill="auto"/>
            <w:tcMar>
              <w:left w:w="90" w:type="dxa"/>
              <w:right w:w="90" w:type="dxa"/>
            </w:tcMar>
          </w:tcPr>
          <w:p w:rsidR="00ED2A7C" w:rsidRPr="00666AC1" w:rsidRDefault="00ED2A7C">
            <w:pPr>
              <w:keepNext/>
              <w:keepLines/>
              <w:widowControl/>
              <w:rPr>
                <w:b/>
                <w:bCs/>
              </w:rPr>
            </w:pPr>
            <w:r w:rsidRPr="00666AC1">
              <w:rPr>
                <w:b/>
                <w:bCs/>
              </w:rPr>
              <w:t>Parameter</w:t>
            </w:r>
          </w:p>
        </w:tc>
        <w:tc>
          <w:tcPr>
            <w:tcW w:w="1440" w:type="dxa"/>
            <w:tcBorders>
              <w:top w:val="single" w:sz="2" w:space="0" w:color="000000"/>
              <w:left w:val="single" w:sz="2" w:space="0" w:color="000000"/>
              <w:bottom w:val="single" w:sz="2" w:space="0" w:color="000000"/>
              <w:right w:val="single" w:sz="2" w:space="0" w:color="000000"/>
            </w:tcBorders>
            <w:shd w:val="pct10" w:color="000000" w:fill="auto"/>
            <w:tcMar>
              <w:left w:w="90" w:type="dxa"/>
              <w:right w:w="90" w:type="dxa"/>
            </w:tcMar>
          </w:tcPr>
          <w:p w:rsidR="00ED2A7C" w:rsidRPr="00666AC1" w:rsidRDefault="00ED2A7C">
            <w:pPr>
              <w:keepNext/>
              <w:keepLines/>
              <w:widowControl/>
              <w:rPr>
                <w:b/>
                <w:bCs/>
              </w:rPr>
            </w:pPr>
            <w:r w:rsidRPr="00666AC1">
              <w:rPr>
                <w:b/>
                <w:bCs/>
              </w:rPr>
              <w:t>Value</w:t>
            </w:r>
          </w:p>
        </w:tc>
        <w:tc>
          <w:tcPr>
            <w:tcW w:w="5580" w:type="dxa"/>
            <w:tcBorders>
              <w:top w:val="single" w:sz="2" w:space="0" w:color="000000"/>
              <w:left w:val="single" w:sz="2" w:space="0" w:color="000000"/>
              <w:bottom w:val="single" w:sz="2" w:space="0" w:color="000000"/>
              <w:right w:val="single" w:sz="2" w:space="0" w:color="000000"/>
            </w:tcBorders>
            <w:shd w:val="pct10" w:color="000000" w:fill="auto"/>
            <w:tcMar>
              <w:left w:w="90" w:type="dxa"/>
              <w:right w:w="90" w:type="dxa"/>
            </w:tcMar>
          </w:tcPr>
          <w:p w:rsidR="00ED2A7C" w:rsidRPr="00666AC1" w:rsidRDefault="00ED2A7C">
            <w:pPr>
              <w:keepNext/>
              <w:keepLines/>
              <w:widowControl/>
              <w:rPr>
                <w:b/>
                <w:bCs/>
              </w:rPr>
            </w:pPr>
            <w:r w:rsidRPr="00666AC1">
              <w:rPr>
                <w:b/>
                <w:bCs/>
              </w:rPr>
              <w:t>Source/Comments</w:t>
            </w:r>
          </w:p>
        </w:tc>
      </w:tr>
      <w:tr w:rsidR="004C55C1">
        <w:tc>
          <w:tcPr>
            <w:tcW w:w="234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55761F" w:rsidRDefault="00ED2A7C">
            <w:pPr>
              <w:keepNext/>
              <w:keepLines/>
              <w:widowControl/>
            </w:pPr>
            <w:r w:rsidRPr="0055761F">
              <w:t>Method to Calculate Erosion (ERFLAG)</w:t>
            </w:r>
          </w:p>
        </w:tc>
        <w:tc>
          <w:tcPr>
            <w:tcW w:w="144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55761F" w:rsidRDefault="00ED2A7C">
            <w:pPr>
              <w:keepNext/>
              <w:keepLines/>
              <w:widowControl/>
            </w:pPr>
            <w:r w:rsidRPr="0055761F">
              <w:t>4 (MUSS)</w:t>
            </w:r>
          </w:p>
        </w:tc>
        <w:tc>
          <w:tcPr>
            <w:tcW w:w="558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55761F" w:rsidRDefault="00ED2A7C">
            <w:pPr>
              <w:keepNext/>
              <w:keepLines/>
              <w:widowControl/>
            </w:pPr>
            <w:r w:rsidRPr="0055761F">
              <w:t>PRZM Manual (EPA, 1998)</w:t>
            </w:r>
          </w:p>
        </w:tc>
      </w:tr>
      <w:tr w:rsidR="004C55C1">
        <w:tc>
          <w:tcPr>
            <w:tcW w:w="234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55761F" w:rsidRDefault="00ED2A7C">
            <w:pPr>
              <w:keepNext/>
              <w:keepLines/>
              <w:widowControl/>
            </w:pPr>
            <w:r w:rsidRPr="0055761F">
              <w:t>USLE K Factor (USLEK)</w:t>
            </w:r>
          </w:p>
        </w:tc>
        <w:tc>
          <w:tcPr>
            <w:tcW w:w="144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55761F" w:rsidRDefault="0055761F">
            <w:pPr>
              <w:keepNext/>
              <w:keepLines/>
              <w:widowControl/>
            </w:pPr>
            <w:r w:rsidRPr="0055761F">
              <w:t>0.37</w:t>
            </w:r>
            <w:r>
              <w:t xml:space="preserve"> tons EI</w:t>
            </w:r>
            <w:r>
              <w:rPr>
                <w:vertAlign w:val="superscript"/>
              </w:rPr>
              <w:t>-1*</w:t>
            </w:r>
          </w:p>
        </w:tc>
        <w:tc>
          <w:tcPr>
            <w:tcW w:w="558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55761F" w:rsidRDefault="00ED2A7C">
            <w:pPr>
              <w:keepNext/>
              <w:keepLines/>
              <w:widowControl/>
            </w:pPr>
            <w:r w:rsidRPr="0055761F">
              <w:t>USDA NRCS Soil Data Mart (http://soildatamart.nrcs.usda.gov/)</w:t>
            </w:r>
          </w:p>
          <w:p w:rsidR="00ED2A7C" w:rsidRPr="0055761F" w:rsidRDefault="00ED2A7C">
            <w:pPr>
              <w:keepNext/>
              <w:keepLines/>
              <w:widowControl/>
            </w:pPr>
            <w:r w:rsidRPr="0055761F">
              <w:t xml:space="preserve">Value listed for the soil series </w:t>
            </w:r>
            <w:proofErr w:type="spellStart"/>
            <w:r w:rsidR="0055761F" w:rsidRPr="0055761F">
              <w:t>Cerini</w:t>
            </w:r>
            <w:proofErr w:type="spellEnd"/>
            <w:r w:rsidRPr="0055761F">
              <w:t>.</w:t>
            </w:r>
          </w:p>
        </w:tc>
      </w:tr>
      <w:tr w:rsidR="004C55C1">
        <w:tc>
          <w:tcPr>
            <w:tcW w:w="234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55761F" w:rsidRDefault="00ED2A7C">
            <w:pPr>
              <w:keepNext/>
              <w:keepLines/>
              <w:widowControl/>
            </w:pPr>
            <w:r w:rsidRPr="0055761F">
              <w:t>USLE LS Factor (USLELS)</w:t>
            </w:r>
          </w:p>
        </w:tc>
        <w:tc>
          <w:tcPr>
            <w:tcW w:w="144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55761F" w:rsidRDefault="0055761F">
            <w:pPr>
              <w:keepNext/>
              <w:keepLines/>
              <w:widowControl/>
            </w:pPr>
            <w:r>
              <w:t>0</w:t>
            </w:r>
            <w:r w:rsidRPr="0055761F">
              <w:t>.15</w:t>
            </w:r>
          </w:p>
        </w:tc>
        <w:tc>
          <w:tcPr>
            <w:tcW w:w="558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55761F" w:rsidRDefault="0055761F">
            <w:pPr>
              <w:keepNext/>
              <w:keepLines/>
              <w:widowControl/>
            </w:pPr>
            <w:r w:rsidRPr="0055761F">
              <w:t>PRZM Manual (EPA, 1998)</w:t>
            </w:r>
          </w:p>
          <w:p w:rsidR="00ED2A7C" w:rsidRPr="0055761F" w:rsidRDefault="00ED2A7C">
            <w:pPr>
              <w:keepNext/>
              <w:keepLines/>
              <w:widowControl/>
            </w:pPr>
            <w:r w:rsidRPr="0055761F">
              <w:t xml:space="preserve">LS value for </w:t>
            </w:r>
            <w:r w:rsidR="0055761F" w:rsidRPr="0055761F">
              <w:t>0.5%</w:t>
            </w:r>
            <w:r w:rsidRPr="0055761F">
              <w:t xml:space="preserve"> slope and 400’ slope length</w:t>
            </w:r>
            <w:r w:rsidR="00294AE8">
              <w:t xml:space="preserve">; </w:t>
            </w:r>
            <w:r w:rsidR="00294AE8" w:rsidRPr="0043298D">
              <w:t>LS equation (</w:t>
            </w:r>
            <w:proofErr w:type="spellStart"/>
            <w:r w:rsidR="00294AE8" w:rsidRPr="0043298D">
              <w:t>Haan</w:t>
            </w:r>
            <w:proofErr w:type="spellEnd"/>
            <w:r w:rsidR="00294AE8" w:rsidRPr="0043298D">
              <w:t xml:space="preserve"> and Barfield, 1978)</w:t>
            </w:r>
          </w:p>
        </w:tc>
      </w:tr>
      <w:tr w:rsidR="004C55C1">
        <w:tc>
          <w:tcPr>
            <w:tcW w:w="234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275650" w:rsidRDefault="00ED2A7C">
            <w:pPr>
              <w:keepNext/>
              <w:keepLines/>
              <w:widowControl/>
            </w:pPr>
            <w:r w:rsidRPr="00275650">
              <w:t>USLE P Factor (USLEP)</w:t>
            </w:r>
          </w:p>
        </w:tc>
        <w:tc>
          <w:tcPr>
            <w:tcW w:w="144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275650" w:rsidRDefault="00ED2A7C">
            <w:pPr>
              <w:keepNext/>
              <w:keepLines/>
              <w:widowControl/>
            </w:pPr>
            <w:r w:rsidRPr="00275650">
              <w:t>1.0</w:t>
            </w:r>
          </w:p>
        </w:tc>
        <w:tc>
          <w:tcPr>
            <w:tcW w:w="558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275650" w:rsidRDefault="00275650">
            <w:pPr>
              <w:keepNext/>
              <w:keepLines/>
              <w:widowControl/>
            </w:pPr>
            <w:r w:rsidRPr="00275650">
              <w:t xml:space="preserve">R. </w:t>
            </w:r>
            <w:proofErr w:type="spellStart"/>
            <w:smartTag w:uri="urn:schemas-microsoft-com:office:smarttags" w:element="place">
              <w:smartTag w:uri="urn:schemas-microsoft-com:office:smarttags" w:element="City">
                <w:r w:rsidRPr="00275650">
                  <w:t>Ehn</w:t>
                </w:r>
              </w:smartTag>
              <w:proofErr w:type="spellEnd"/>
              <w:r w:rsidRPr="00275650">
                <w:t xml:space="preserve">, </w:t>
              </w:r>
              <w:smartTag w:uri="urn:schemas-microsoft-com:office:smarttags" w:element="State">
                <w:r w:rsidRPr="00275650">
                  <w:rPr>
                    <w:bCs/>
                  </w:rPr>
                  <w:t>California</w:t>
                </w:r>
              </w:smartTag>
            </w:smartTag>
            <w:r w:rsidRPr="00275650">
              <w:rPr>
                <w:bCs/>
              </w:rPr>
              <w:t xml:space="preserve"> Garlic and Onion Research Advisory Board</w:t>
            </w:r>
          </w:p>
          <w:p w:rsidR="00ED2A7C" w:rsidRPr="00275650" w:rsidRDefault="00ED2A7C">
            <w:pPr>
              <w:keepNext/>
              <w:keepLines/>
              <w:widowControl/>
            </w:pPr>
            <w:r w:rsidRPr="00275650">
              <w:t>Default for</w:t>
            </w:r>
            <w:r w:rsidR="00275650" w:rsidRPr="00275650">
              <w:t xml:space="preserve"> crops</w:t>
            </w:r>
            <w:r w:rsidRPr="00275650">
              <w:t xml:space="preserve"> with no contour practices</w:t>
            </w:r>
          </w:p>
        </w:tc>
      </w:tr>
      <w:tr w:rsidR="004C55C1">
        <w:tc>
          <w:tcPr>
            <w:tcW w:w="234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363D1A" w:rsidRDefault="00ED2A7C">
            <w:pPr>
              <w:keepNext/>
              <w:keepLines/>
              <w:widowControl/>
            </w:pPr>
            <w:r w:rsidRPr="00363D1A">
              <w:t>Field Area (AFIELD)</w:t>
            </w:r>
          </w:p>
        </w:tc>
        <w:tc>
          <w:tcPr>
            <w:tcW w:w="144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Default="00ED2A7C">
            <w:pPr>
              <w:keepNext/>
              <w:keepLines/>
              <w:widowControl/>
            </w:pPr>
            <w:r w:rsidRPr="00363D1A">
              <w:t>172 ha</w:t>
            </w:r>
            <w:r w:rsidR="00496894">
              <w:t xml:space="preserve"> (IR)</w:t>
            </w:r>
          </w:p>
          <w:p w:rsidR="00ED2A7C" w:rsidRPr="00363D1A" w:rsidRDefault="00496894">
            <w:pPr>
              <w:keepNext/>
              <w:keepLines/>
              <w:widowControl/>
            </w:pPr>
            <w:r>
              <w:t>10 ha (pond)</w:t>
            </w:r>
          </w:p>
        </w:tc>
        <w:tc>
          <w:tcPr>
            <w:tcW w:w="558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363D1A" w:rsidRDefault="00ED2A7C">
            <w:pPr>
              <w:keepNext/>
              <w:keepLines/>
              <w:widowControl/>
            </w:pPr>
            <w:r w:rsidRPr="00363D1A">
              <w:t>Area of Shipman Reservoir watershed  (EPA, 1999)</w:t>
            </w:r>
          </w:p>
        </w:tc>
      </w:tr>
      <w:tr w:rsidR="004C55C1">
        <w:tc>
          <w:tcPr>
            <w:tcW w:w="234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363D1A" w:rsidRDefault="00ED2A7C">
            <w:pPr>
              <w:keepNext/>
              <w:keepLines/>
              <w:widowControl/>
            </w:pPr>
            <w:r w:rsidRPr="00363D1A">
              <w:t>NRCS Hyetograph (IREG)</w:t>
            </w:r>
          </w:p>
        </w:tc>
        <w:tc>
          <w:tcPr>
            <w:tcW w:w="144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363D1A" w:rsidRDefault="00363D1A">
            <w:pPr>
              <w:keepNext/>
              <w:keepLines/>
              <w:widowControl/>
            </w:pPr>
            <w:r w:rsidRPr="00363D1A">
              <w:t>1</w:t>
            </w:r>
          </w:p>
        </w:tc>
        <w:tc>
          <w:tcPr>
            <w:tcW w:w="558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363D1A" w:rsidRDefault="00ED2A7C">
            <w:pPr>
              <w:keepNext/>
              <w:keepLines/>
              <w:widowControl/>
            </w:pPr>
            <w:r w:rsidRPr="00363D1A">
              <w:t>PRZM Manual Figure 5.12 (EPA, 1998)</w:t>
            </w:r>
          </w:p>
        </w:tc>
      </w:tr>
      <w:tr w:rsidR="004C55C1">
        <w:tc>
          <w:tcPr>
            <w:tcW w:w="234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1B59A4" w:rsidRDefault="00ED2A7C">
            <w:pPr>
              <w:keepNext/>
              <w:keepLines/>
              <w:widowControl/>
            </w:pPr>
            <w:r w:rsidRPr="001B59A4">
              <w:t>Slope (SLP)</w:t>
            </w:r>
          </w:p>
        </w:tc>
        <w:tc>
          <w:tcPr>
            <w:tcW w:w="144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1B59A4" w:rsidRDefault="00321269">
            <w:pPr>
              <w:keepNext/>
              <w:keepLines/>
              <w:widowControl/>
            </w:pPr>
            <w:r w:rsidRPr="001B59A4">
              <w:t>0.5%</w:t>
            </w:r>
          </w:p>
        </w:tc>
        <w:tc>
          <w:tcPr>
            <w:tcW w:w="558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1B59A4" w:rsidRDefault="00321269">
            <w:pPr>
              <w:keepNext/>
              <w:keepLines/>
              <w:widowControl/>
            </w:pPr>
            <w:r w:rsidRPr="001B59A4">
              <w:t xml:space="preserve">R. </w:t>
            </w:r>
            <w:proofErr w:type="spellStart"/>
            <w:smartTag w:uri="urn:schemas-microsoft-com:office:smarttags" w:element="place">
              <w:smartTag w:uri="urn:schemas-microsoft-com:office:smarttags" w:element="City">
                <w:r w:rsidRPr="001B59A4">
                  <w:t>Ehn</w:t>
                </w:r>
              </w:smartTag>
              <w:proofErr w:type="spellEnd"/>
              <w:r w:rsidRPr="001B59A4">
                <w:t xml:space="preserve">, </w:t>
              </w:r>
              <w:smartTag w:uri="urn:schemas-microsoft-com:office:smarttags" w:element="State">
                <w:r w:rsidR="001B59A4" w:rsidRPr="001B59A4">
                  <w:rPr>
                    <w:bCs/>
                  </w:rPr>
                  <w:t>California</w:t>
                </w:r>
              </w:smartTag>
            </w:smartTag>
            <w:r w:rsidR="001B59A4" w:rsidRPr="001B59A4">
              <w:rPr>
                <w:bCs/>
              </w:rPr>
              <w:t xml:space="preserve"> Garlic and Onion Research Advisory Board</w:t>
            </w:r>
          </w:p>
        </w:tc>
      </w:tr>
      <w:tr w:rsidR="004C55C1">
        <w:tc>
          <w:tcPr>
            <w:tcW w:w="234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FE2CD8" w:rsidRDefault="00ED2A7C">
            <w:pPr>
              <w:keepNext/>
              <w:keepLines/>
              <w:widowControl/>
            </w:pPr>
            <w:r w:rsidRPr="00FE2CD8">
              <w:t>Hydraulic Length (HL)</w:t>
            </w:r>
          </w:p>
        </w:tc>
        <w:tc>
          <w:tcPr>
            <w:tcW w:w="144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FE2CD8" w:rsidRDefault="00ED2A7C">
            <w:pPr>
              <w:keepNext/>
              <w:keepLines/>
              <w:widowControl/>
            </w:pPr>
            <w:r w:rsidRPr="00FE2CD8">
              <w:t>600 m</w:t>
            </w:r>
          </w:p>
        </w:tc>
        <w:tc>
          <w:tcPr>
            <w:tcW w:w="558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FE2CD8" w:rsidRDefault="00ED2A7C">
            <w:pPr>
              <w:keepNext/>
              <w:keepLines/>
              <w:widowControl/>
            </w:pPr>
            <w:r w:rsidRPr="00FE2CD8">
              <w:t>Shipman Reservoir (EPA, 1999)</w:t>
            </w:r>
          </w:p>
        </w:tc>
      </w:tr>
      <w:tr w:rsidR="004C55C1">
        <w:tc>
          <w:tcPr>
            <w:tcW w:w="234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352BE3" w:rsidRDefault="00ED2A7C">
            <w:pPr>
              <w:keepNext/>
              <w:keepLines/>
              <w:widowControl/>
            </w:pPr>
            <w:r w:rsidRPr="00352BE3">
              <w:t>Irrigation Flag (IRFLAG)</w:t>
            </w:r>
          </w:p>
        </w:tc>
        <w:tc>
          <w:tcPr>
            <w:tcW w:w="144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352BE3" w:rsidRDefault="008F3028">
            <w:pPr>
              <w:keepNext/>
              <w:keepLines/>
              <w:widowControl/>
            </w:pPr>
            <w:r w:rsidRPr="00352BE3">
              <w:t>2</w:t>
            </w:r>
          </w:p>
        </w:tc>
        <w:tc>
          <w:tcPr>
            <w:tcW w:w="558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352BE3" w:rsidRDefault="008F3028" w:rsidP="008F3028">
            <w:r w:rsidRPr="00352BE3">
              <w:t xml:space="preserve">Irrigation is applied during growing season only.  Irrigation of garlic fields is stopped a few weeks prior to harvest to allow the plants to dry. “Water cutoff” normally occurs in early June for fresh market fields, and mid June for the fields growing garlic for dehydration (USDA, 2004).  1= growing season only as per </w:t>
            </w:r>
            <w:r w:rsidR="00321269" w:rsidRPr="00352BE3">
              <w:t xml:space="preserve">PRZM </w:t>
            </w:r>
            <w:r w:rsidRPr="00352BE3">
              <w:t xml:space="preserve">Irrigation </w:t>
            </w:r>
            <w:r w:rsidR="00321269" w:rsidRPr="00352BE3">
              <w:t xml:space="preserve">Guidance (EPA, </w:t>
            </w:r>
            <w:r w:rsidRPr="00352BE3">
              <w:t>2005</w:t>
            </w:r>
            <w:r w:rsidR="00321269" w:rsidRPr="00352BE3">
              <w:t xml:space="preserve">) </w:t>
            </w:r>
          </w:p>
        </w:tc>
      </w:tr>
      <w:tr w:rsidR="00126E56">
        <w:tc>
          <w:tcPr>
            <w:tcW w:w="234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126E56" w:rsidRPr="00352BE3" w:rsidRDefault="002C6E39" w:rsidP="00551BA5">
            <w:pPr>
              <w:spacing w:before="102" w:after="54"/>
            </w:pPr>
            <w:r w:rsidRPr="00352BE3">
              <w:rPr>
                <w:lang w:val="en-CA"/>
              </w:rPr>
              <w:fldChar w:fldCharType="begin"/>
            </w:r>
            <w:r w:rsidR="00126E56" w:rsidRPr="00352BE3">
              <w:rPr>
                <w:lang w:val="en-CA"/>
              </w:rPr>
              <w:instrText xml:space="preserve"> SEQ CHAPTER \h \r 1</w:instrText>
            </w:r>
            <w:r w:rsidRPr="00352BE3">
              <w:rPr>
                <w:lang w:val="en-CA"/>
              </w:rPr>
              <w:fldChar w:fldCharType="end"/>
            </w:r>
            <w:r w:rsidR="00126E56" w:rsidRPr="00352BE3">
              <w:t>Irrigation Type (IRTYP)</w:t>
            </w:r>
          </w:p>
        </w:tc>
        <w:tc>
          <w:tcPr>
            <w:tcW w:w="144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126E56" w:rsidRPr="00352BE3" w:rsidRDefault="00126E56" w:rsidP="00551BA5">
            <w:pPr>
              <w:spacing w:before="102" w:after="54"/>
            </w:pPr>
            <w:r w:rsidRPr="00352BE3">
              <w:t>3   (sprinkler)</w:t>
            </w:r>
          </w:p>
        </w:tc>
        <w:tc>
          <w:tcPr>
            <w:tcW w:w="558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126E56" w:rsidRPr="00352BE3" w:rsidRDefault="00352BE3" w:rsidP="00551BA5">
            <w:pPr>
              <w:spacing w:after="54"/>
            </w:pPr>
            <w:r w:rsidRPr="00352BE3">
              <w:t xml:space="preserve">Primarily sprinkler with some drip (~15%).   </w:t>
            </w:r>
            <w:bookmarkStart w:id="1" w:name="OLE_LINK1"/>
            <w:bookmarkStart w:id="2" w:name="OLE_LINK2"/>
            <w:r w:rsidRPr="00352BE3">
              <w:t>Shannon Mueller Farm Advisor, University of California Cooperative Extension</w:t>
            </w:r>
            <w:r w:rsidR="00126E56" w:rsidRPr="00352BE3">
              <w:t xml:space="preserve">; and Irrigation Guidance for developing PRZM Scenarios, Table 3; (EPA 2005). </w:t>
            </w:r>
            <w:bookmarkEnd w:id="1"/>
            <w:bookmarkEnd w:id="2"/>
          </w:p>
        </w:tc>
      </w:tr>
      <w:tr w:rsidR="00126E56">
        <w:tc>
          <w:tcPr>
            <w:tcW w:w="234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126E56" w:rsidRPr="00D63A05" w:rsidRDefault="00126E56" w:rsidP="00551BA5">
            <w:pPr>
              <w:spacing w:before="102" w:after="54"/>
            </w:pPr>
            <w:r w:rsidRPr="00D63A05">
              <w:t>Leaching Factor (FLEACH)</w:t>
            </w:r>
          </w:p>
        </w:tc>
        <w:tc>
          <w:tcPr>
            <w:tcW w:w="144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126E56" w:rsidRPr="00D63A05" w:rsidRDefault="00126E56" w:rsidP="00551BA5">
            <w:pPr>
              <w:spacing w:before="102" w:after="54"/>
              <w:jc w:val="center"/>
            </w:pPr>
            <w:r w:rsidRPr="00D63A05">
              <w:t>0.1</w:t>
            </w:r>
          </w:p>
        </w:tc>
        <w:tc>
          <w:tcPr>
            <w:tcW w:w="558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126E56" w:rsidRPr="00D63A05" w:rsidRDefault="00D63A05" w:rsidP="00551BA5">
            <w:pPr>
              <w:spacing w:before="102" w:after="54"/>
            </w:pPr>
            <w:r w:rsidRPr="00D63A05">
              <w:t xml:space="preserve">Information unavailable, set to default = 0.1. </w:t>
            </w:r>
            <w:r w:rsidR="00126E56" w:rsidRPr="00D63A05">
              <w:t>Irrigation Guidance for developing PRZM Scenario</w:t>
            </w:r>
            <w:r w:rsidRPr="00D63A05">
              <w:t>s</w:t>
            </w:r>
            <w:r w:rsidR="00126E56" w:rsidRPr="00D63A05">
              <w:t>, Table 3; (June 15, 2005).</w:t>
            </w:r>
            <w:r w:rsidRPr="00D63A05">
              <w:t xml:space="preserve">  </w:t>
            </w:r>
          </w:p>
        </w:tc>
      </w:tr>
      <w:tr w:rsidR="00126E56">
        <w:tc>
          <w:tcPr>
            <w:tcW w:w="234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126E56" w:rsidRPr="00E5050C" w:rsidRDefault="00126E56" w:rsidP="00551BA5">
            <w:pPr>
              <w:spacing w:before="102" w:after="54"/>
            </w:pPr>
            <w:r w:rsidRPr="00E5050C">
              <w:t>Fraction of Water Capacity when Irrigation is Applied (PCDEPL)</w:t>
            </w:r>
          </w:p>
        </w:tc>
        <w:tc>
          <w:tcPr>
            <w:tcW w:w="144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126E56" w:rsidRPr="00E5050C" w:rsidRDefault="00D63A05" w:rsidP="00551BA5">
            <w:pPr>
              <w:spacing w:before="102" w:after="54"/>
              <w:jc w:val="center"/>
            </w:pPr>
            <w:r w:rsidRPr="00E5050C">
              <w:t>0.66</w:t>
            </w:r>
          </w:p>
        </w:tc>
        <w:tc>
          <w:tcPr>
            <w:tcW w:w="558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126E56" w:rsidRPr="00E5050C" w:rsidRDefault="00D63A05" w:rsidP="00551BA5">
            <w:pPr>
              <w:spacing w:before="102" w:after="54"/>
            </w:pPr>
            <w:r w:rsidRPr="00E5050C">
              <w:t>Garlic is generally irrigated at 66% AWC.   Shannon Mueller</w:t>
            </w:r>
            <w:r w:rsidR="00BA580E" w:rsidRPr="00E5050C">
              <w:t>,</w:t>
            </w:r>
            <w:r w:rsidRPr="00E5050C">
              <w:t xml:space="preserve"> Farm Advisor, University of California Cooperative Extension; and Irrigation Guidance for developing PRZM Scenarios, Table 3; (EPA 2005).</w:t>
            </w:r>
          </w:p>
        </w:tc>
      </w:tr>
      <w:tr w:rsidR="00E5050C">
        <w:tc>
          <w:tcPr>
            <w:tcW w:w="234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5050C" w:rsidRPr="00E5050C" w:rsidRDefault="00E5050C" w:rsidP="00551BA5">
            <w:pPr>
              <w:spacing w:before="102" w:after="54"/>
            </w:pPr>
            <w:r w:rsidRPr="00E5050C">
              <w:t>Maximum Rate at which Irrigation is Applied (RATEAP)</w:t>
            </w:r>
          </w:p>
        </w:tc>
        <w:tc>
          <w:tcPr>
            <w:tcW w:w="144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5050C" w:rsidRPr="00E5050C" w:rsidRDefault="00E5050C" w:rsidP="00551BA5">
            <w:pPr>
              <w:spacing w:before="102" w:after="54"/>
              <w:jc w:val="center"/>
            </w:pPr>
            <w:r w:rsidRPr="00E5050C">
              <w:t>0.068 cm hr</w:t>
            </w:r>
            <w:r w:rsidRPr="00E5050C">
              <w:rPr>
                <w:vertAlign w:val="superscript"/>
              </w:rPr>
              <w:t>-1</w:t>
            </w:r>
          </w:p>
        </w:tc>
        <w:tc>
          <w:tcPr>
            <w:tcW w:w="558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5050C" w:rsidRPr="00E5050C" w:rsidRDefault="00E5050C" w:rsidP="0098667E">
            <w:pPr>
              <w:keepNext/>
              <w:spacing w:before="100" w:after="56"/>
            </w:pPr>
            <w:r w:rsidRPr="00E5050C">
              <w:t>Irrigation Guidance for developing PRZM Scenarios, Table 1; (June 15, 2005).  For CN = 87 and f = 0.1</w:t>
            </w:r>
          </w:p>
        </w:tc>
      </w:tr>
      <w:tr w:rsidR="00E5050C">
        <w:trPr>
          <w:cantSplit/>
        </w:trPr>
        <w:tc>
          <w:tcPr>
            <w:tcW w:w="9360" w:type="dxa"/>
            <w:gridSpan w:val="3"/>
            <w:tcBorders>
              <w:top w:val="single" w:sz="2" w:space="0" w:color="000000"/>
              <w:left w:val="single" w:sz="2" w:space="0" w:color="000000"/>
              <w:bottom w:val="single" w:sz="2" w:space="0" w:color="000000"/>
              <w:right w:val="single" w:sz="2" w:space="0" w:color="000000"/>
            </w:tcBorders>
            <w:tcMar>
              <w:left w:w="90" w:type="dxa"/>
              <w:right w:w="90" w:type="dxa"/>
            </w:tcMar>
          </w:tcPr>
          <w:p w:rsidR="00E5050C" w:rsidRPr="00363D1A" w:rsidRDefault="00E5050C">
            <w:pPr>
              <w:keepNext/>
              <w:keepLines/>
              <w:widowControl/>
            </w:pPr>
            <w:r w:rsidRPr="00363D1A">
              <w:t>* EI = 100 ft-tons * in/ acre*hr</w:t>
            </w:r>
          </w:p>
        </w:tc>
      </w:tr>
      <w:tr w:rsidR="00E5050C">
        <w:trPr>
          <w:cantSplit/>
        </w:trPr>
        <w:tc>
          <w:tcPr>
            <w:tcW w:w="9360" w:type="dxa"/>
            <w:gridSpan w:val="3"/>
            <w:tcBorders>
              <w:top w:val="single" w:sz="2" w:space="0" w:color="000000"/>
              <w:left w:val="single" w:sz="2" w:space="0" w:color="000000"/>
              <w:bottom w:val="single" w:sz="2" w:space="0" w:color="000000"/>
              <w:right w:val="single" w:sz="2" w:space="0" w:color="000000"/>
            </w:tcBorders>
            <w:tcMar>
              <w:left w:w="90" w:type="dxa"/>
              <w:right w:w="90" w:type="dxa"/>
            </w:tcMar>
          </w:tcPr>
          <w:p w:rsidR="00E5050C" w:rsidRPr="004C55C1" w:rsidRDefault="00E5050C">
            <w:pPr>
              <w:keepNext/>
              <w:keepLines/>
              <w:widowControl/>
              <w:rPr>
                <w:highlight w:val="cyan"/>
              </w:rPr>
            </w:pPr>
          </w:p>
        </w:tc>
      </w:tr>
    </w:tbl>
    <w:p w:rsidR="00ED2A7C" w:rsidRPr="004C55C1" w:rsidRDefault="00ED2A7C">
      <w:pPr>
        <w:keepNext/>
        <w:keepLines/>
        <w:widowControl/>
        <w:rPr>
          <w:vanish/>
          <w:highlight w:val="cyan"/>
        </w:rPr>
      </w:pPr>
    </w:p>
    <w:tbl>
      <w:tblPr>
        <w:tblW w:w="0" w:type="auto"/>
        <w:tblInd w:w="90" w:type="dxa"/>
        <w:tblLayout w:type="fixed"/>
        <w:tblCellMar>
          <w:left w:w="80" w:type="dxa"/>
          <w:right w:w="80" w:type="dxa"/>
        </w:tblCellMar>
        <w:tblLook w:val="0000"/>
      </w:tblPr>
      <w:tblGrid>
        <w:gridCol w:w="2340"/>
        <w:gridCol w:w="1440"/>
        <w:gridCol w:w="5580"/>
      </w:tblGrid>
      <w:tr w:rsidR="004C55C1">
        <w:trPr>
          <w:cantSplit/>
          <w:tblHeader/>
        </w:trPr>
        <w:tc>
          <w:tcPr>
            <w:tcW w:w="9360" w:type="dxa"/>
            <w:gridSpan w:val="3"/>
            <w:tcBorders>
              <w:top w:val="single" w:sz="2" w:space="0" w:color="000000"/>
              <w:left w:val="single" w:sz="2" w:space="0" w:color="000000"/>
              <w:bottom w:val="single" w:sz="2" w:space="0" w:color="000000"/>
              <w:right w:val="single" w:sz="2" w:space="0" w:color="000000"/>
            </w:tcBorders>
            <w:shd w:val="pct10" w:color="000000" w:fill="auto"/>
            <w:tcMar>
              <w:left w:w="90" w:type="dxa"/>
              <w:right w:w="90" w:type="dxa"/>
            </w:tcMar>
          </w:tcPr>
          <w:p w:rsidR="00ED2A7C" w:rsidRPr="00363D1A" w:rsidRDefault="00ED2A7C">
            <w:pPr>
              <w:keepNext/>
              <w:keepLines/>
              <w:widowControl/>
            </w:pPr>
          </w:p>
          <w:p w:rsidR="00ED2A7C" w:rsidRPr="00363D1A" w:rsidRDefault="00ED2A7C">
            <w:pPr>
              <w:keepNext/>
              <w:keepLines/>
              <w:widowControl/>
              <w:rPr>
                <w:b/>
                <w:bCs/>
              </w:rPr>
            </w:pPr>
            <w:r w:rsidRPr="00363D1A">
              <w:rPr>
                <w:b/>
                <w:bCs/>
              </w:rPr>
              <w:t xml:space="preserve">Table 3.   PRZM 3.12 Crop Parameters for </w:t>
            </w:r>
            <w:smartTag w:uri="urn:schemas-microsoft-com:office:smarttags" w:element="place">
              <w:smartTag w:uri="urn:schemas-microsoft-com:office:smarttags" w:element="City">
                <w:r w:rsidR="00363D1A" w:rsidRPr="00363D1A">
                  <w:rPr>
                    <w:b/>
                    <w:bCs/>
                  </w:rPr>
                  <w:t>Fresno</w:t>
                </w:r>
              </w:smartTag>
              <w:r w:rsidR="00363D1A" w:rsidRPr="00363D1A">
                <w:rPr>
                  <w:b/>
                  <w:bCs/>
                </w:rPr>
                <w:t xml:space="preserve">, </w:t>
              </w:r>
              <w:smartTag w:uri="urn:schemas-microsoft-com:office:smarttags" w:element="State">
                <w:r w:rsidR="00363D1A" w:rsidRPr="00363D1A">
                  <w:rPr>
                    <w:b/>
                    <w:bCs/>
                  </w:rPr>
                  <w:t>California</w:t>
                </w:r>
              </w:smartTag>
            </w:smartTag>
            <w:r w:rsidR="00363D1A" w:rsidRPr="00363D1A">
              <w:rPr>
                <w:b/>
                <w:bCs/>
              </w:rPr>
              <w:t xml:space="preserve"> – Garlic.</w:t>
            </w:r>
          </w:p>
        </w:tc>
      </w:tr>
      <w:tr w:rsidR="004C55C1">
        <w:trPr>
          <w:cantSplit/>
          <w:tblHeader/>
        </w:trPr>
        <w:tc>
          <w:tcPr>
            <w:tcW w:w="2340" w:type="dxa"/>
            <w:tcBorders>
              <w:top w:val="single" w:sz="2" w:space="0" w:color="000000"/>
              <w:left w:val="single" w:sz="2" w:space="0" w:color="000000"/>
              <w:bottom w:val="single" w:sz="2" w:space="0" w:color="000000"/>
              <w:right w:val="single" w:sz="2" w:space="0" w:color="000000"/>
            </w:tcBorders>
            <w:shd w:val="pct10" w:color="000000" w:fill="auto"/>
            <w:tcMar>
              <w:left w:w="90" w:type="dxa"/>
              <w:right w:w="90" w:type="dxa"/>
            </w:tcMar>
          </w:tcPr>
          <w:p w:rsidR="00ED2A7C" w:rsidRPr="00FE2CD8" w:rsidRDefault="00ED2A7C">
            <w:pPr>
              <w:keepNext/>
              <w:keepLines/>
              <w:widowControl/>
              <w:rPr>
                <w:b/>
                <w:bCs/>
              </w:rPr>
            </w:pPr>
            <w:r w:rsidRPr="00FE2CD8">
              <w:rPr>
                <w:b/>
                <w:bCs/>
              </w:rPr>
              <w:t>Parameter</w:t>
            </w:r>
          </w:p>
        </w:tc>
        <w:tc>
          <w:tcPr>
            <w:tcW w:w="1440" w:type="dxa"/>
            <w:tcBorders>
              <w:top w:val="single" w:sz="2" w:space="0" w:color="000000"/>
              <w:left w:val="single" w:sz="2" w:space="0" w:color="000000"/>
              <w:bottom w:val="single" w:sz="2" w:space="0" w:color="000000"/>
              <w:right w:val="single" w:sz="2" w:space="0" w:color="000000"/>
            </w:tcBorders>
            <w:shd w:val="pct10" w:color="000000" w:fill="auto"/>
            <w:tcMar>
              <w:left w:w="90" w:type="dxa"/>
              <w:right w:w="90" w:type="dxa"/>
            </w:tcMar>
          </w:tcPr>
          <w:p w:rsidR="00ED2A7C" w:rsidRPr="00FE2CD8" w:rsidRDefault="00ED2A7C">
            <w:pPr>
              <w:keepNext/>
              <w:keepLines/>
              <w:widowControl/>
              <w:rPr>
                <w:b/>
                <w:bCs/>
              </w:rPr>
            </w:pPr>
            <w:r w:rsidRPr="00FE2CD8">
              <w:rPr>
                <w:b/>
                <w:bCs/>
              </w:rPr>
              <w:t>Value</w:t>
            </w:r>
          </w:p>
        </w:tc>
        <w:tc>
          <w:tcPr>
            <w:tcW w:w="5580" w:type="dxa"/>
            <w:tcBorders>
              <w:top w:val="single" w:sz="2" w:space="0" w:color="000000"/>
              <w:left w:val="single" w:sz="2" w:space="0" w:color="000000"/>
              <w:bottom w:val="single" w:sz="2" w:space="0" w:color="000000"/>
              <w:right w:val="single" w:sz="2" w:space="0" w:color="000000"/>
            </w:tcBorders>
            <w:shd w:val="pct10" w:color="000000" w:fill="auto"/>
            <w:tcMar>
              <w:left w:w="90" w:type="dxa"/>
              <w:right w:w="90" w:type="dxa"/>
            </w:tcMar>
          </w:tcPr>
          <w:p w:rsidR="00ED2A7C" w:rsidRPr="00FE2CD8" w:rsidRDefault="00ED2A7C">
            <w:pPr>
              <w:keepNext/>
              <w:keepLines/>
              <w:widowControl/>
              <w:rPr>
                <w:b/>
                <w:bCs/>
              </w:rPr>
            </w:pPr>
            <w:r w:rsidRPr="00FE2CD8">
              <w:rPr>
                <w:b/>
                <w:bCs/>
              </w:rPr>
              <w:t>Source/Comments</w:t>
            </w:r>
          </w:p>
        </w:tc>
      </w:tr>
      <w:tr w:rsidR="004C55C1">
        <w:trPr>
          <w:cantSplit/>
        </w:trPr>
        <w:tc>
          <w:tcPr>
            <w:tcW w:w="234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FE2CD8" w:rsidRDefault="00ED2A7C">
            <w:pPr>
              <w:keepNext/>
              <w:keepLines/>
              <w:widowControl/>
            </w:pPr>
            <w:r w:rsidRPr="00FE2CD8">
              <w:t>Initial Crop (INICRP)</w:t>
            </w:r>
          </w:p>
        </w:tc>
        <w:tc>
          <w:tcPr>
            <w:tcW w:w="144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FE2CD8" w:rsidRDefault="00ED2A7C">
            <w:pPr>
              <w:keepNext/>
              <w:keepLines/>
              <w:widowControl/>
            </w:pPr>
            <w:r w:rsidRPr="00FE2CD8">
              <w:t>1</w:t>
            </w:r>
          </w:p>
        </w:tc>
        <w:tc>
          <w:tcPr>
            <w:tcW w:w="558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FE2CD8" w:rsidRDefault="00ED2A7C">
            <w:pPr>
              <w:keepNext/>
              <w:keepLines/>
              <w:widowControl/>
            </w:pPr>
            <w:r w:rsidRPr="00FE2CD8">
              <w:t xml:space="preserve">Set to one for all crops (EPA, </w:t>
            </w:r>
            <w:r w:rsidR="00651A6E">
              <w:t>2004</w:t>
            </w:r>
            <w:r w:rsidRPr="00FE2CD8">
              <w:t>).</w:t>
            </w:r>
          </w:p>
        </w:tc>
      </w:tr>
      <w:tr w:rsidR="004C55C1">
        <w:trPr>
          <w:cantSplit/>
        </w:trPr>
        <w:tc>
          <w:tcPr>
            <w:tcW w:w="234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275650" w:rsidRDefault="00ED2A7C">
            <w:pPr>
              <w:keepLines/>
              <w:widowControl/>
            </w:pPr>
            <w:r w:rsidRPr="00275650">
              <w:t xml:space="preserve">Initial Surface Condition </w:t>
            </w:r>
          </w:p>
          <w:p w:rsidR="00ED2A7C" w:rsidRPr="00275650" w:rsidRDefault="00ED2A7C">
            <w:pPr>
              <w:widowControl/>
            </w:pPr>
            <w:r w:rsidRPr="00275650">
              <w:t>(ISCOND)</w:t>
            </w:r>
          </w:p>
        </w:tc>
        <w:tc>
          <w:tcPr>
            <w:tcW w:w="144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275650" w:rsidRDefault="00275650">
            <w:pPr>
              <w:widowControl/>
            </w:pPr>
            <w:r w:rsidRPr="00275650">
              <w:t>1</w:t>
            </w:r>
          </w:p>
        </w:tc>
        <w:tc>
          <w:tcPr>
            <w:tcW w:w="558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275650" w:rsidRDefault="00275650">
            <w:pPr>
              <w:widowControl/>
            </w:pPr>
            <w:r w:rsidRPr="00275650">
              <w:t xml:space="preserve">R. </w:t>
            </w:r>
            <w:proofErr w:type="spellStart"/>
            <w:smartTag w:uri="urn:schemas-microsoft-com:office:smarttags" w:element="place">
              <w:smartTag w:uri="urn:schemas-microsoft-com:office:smarttags" w:element="City">
                <w:r w:rsidRPr="00275650">
                  <w:t>Ehn</w:t>
                </w:r>
              </w:smartTag>
              <w:proofErr w:type="spellEnd"/>
              <w:r w:rsidRPr="00275650">
                <w:t xml:space="preserve">, </w:t>
              </w:r>
              <w:smartTag w:uri="urn:schemas-microsoft-com:office:smarttags" w:element="State">
                <w:r w:rsidRPr="00275650">
                  <w:rPr>
                    <w:bCs/>
                  </w:rPr>
                  <w:t>California</w:t>
                </w:r>
              </w:smartTag>
            </w:smartTag>
            <w:r w:rsidRPr="00275650">
              <w:rPr>
                <w:bCs/>
              </w:rPr>
              <w:t xml:space="preserve"> Garlic and Onion Research Advisory Board.  Garlic requires a well prepared soil surface.</w:t>
            </w:r>
          </w:p>
        </w:tc>
      </w:tr>
      <w:tr w:rsidR="004C55C1">
        <w:trPr>
          <w:cantSplit/>
        </w:trPr>
        <w:tc>
          <w:tcPr>
            <w:tcW w:w="234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363D1A" w:rsidRDefault="00ED2A7C">
            <w:pPr>
              <w:widowControl/>
            </w:pPr>
            <w:r w:rsidRPr="00363D1A">
              <w:t>Number of Different Crops (NDC)</w:t>
            </w:r>
          </w:p>
        </w:tc>
        <w:tc>
          <w:tcPr>
            <w:tcW w:w="144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363D1A" w:rsidRDefault="00ED2A7C">
            <w:pPr>
              <w:widowControl/>
            </w:pPr>
            <w:r w:rsidRPr="00363D1A">
              <w:t>1</w:t>
            </w:r>
          </w:p>
        </w:tc>
        <w:tc>
          <w:tcPr>
            <w:tcW w:w="558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363D1A" w:rsidRDefault="00ED2A7C">
            <w:pPr>
              <w:widowControl/>
            </w:pPr>
            <w:r w:rsidRPr="00363D1A">
              <w:t>Set to number of crops in simulation.</w:t>
            </w:r>
          </w:p>
        </w:tc>
      </w:tr>
      <w:tr w:rsidR="004C55C1">
        <w:trPr>
          <w:cantSplit/>
        </w:trPr>
        <w:tc>
          <w:tcPr>
            <w:tcW w:w="234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C17DC2" w:rsidRDefault="00ED2A7C">
            <w:pPr>
              <w:widowControl/>
            </w:pPr>
            <w:r w:rsidRPr="00C17DC2">
              <w:t>Number of Cropping Periods (NCPDS)</w:t>
            </w:r>
          </w:p>
        </w:tc>
        <w:tc>
          <w:tcPr>
            <w:tcW w:w="144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C17DC2" w:rsidRDefault="00ED2A7C">
            <w:pPr>
              <w:widowControl/>
            </w:pPr>
            <w:r w:rsidRPr="00C17DC2">
              <w:t>30</w:t>
            </w:r>
          </w:p>
        </w:tc>
        <w:tc>
          <w:tcPr>
            <w:tcW w:w="558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C17DC2" w:rsidRDefault="00ED2A7C">
            <w:pPr>
              <w:widowControl/>
            </w:pPr>
            <w:r w:rsidRPr="00C17DC2">
              <w:t>Set to weather data in meteorological file:</w:t>
            </w:r>
            <w:r w:rsidR="00363D1A" w:rsidRPr="00C17DC2">
              <w:t xml:space="preserve"> </w:t>
            </w:r>
            <w:smartTag w:uri="urn:schemas-microsoft-com:office:smarttags" w:element="place">
              <w:smartTag w:uri="urn:schemas-microsoft-com:office:smarttags" w:element="City">
                <w:r w:rsidR="00363D1A" w:rsidRPr="00C17DC2">
                  <w:t>Fresno</w:t>
                </w:r>
              </w:smartTag>
              <w:r w:rsidR="00363D1A" w:rsidRPr="00C17DC2">
                <w:t xml:space="preserve">, </w:t>
              </w:r>
              <w:smartTag w:uri="urn:schemas-microsoft-com:office:smarttags" w:element="State">
                <w:r w:rsidR="00363D1A" w:rsidRPr="00C17DC2">
                  <w:t>CA</w:t>
                </w:r>
              </w:smartTag>
            </w:smartTag>
            <w:r w:rsidR="00363D1A" w:rsidRPr="00C17DC2">
              <w:t xml:space="preserve"> (W93193</w:t>
            </w:r>
            <w:r w:rsidRPr="00C17DC2">
              <w:t>).</w:t>
            </w:r>
          </w:p>
        </w:tc>
      </w:tr>
      <w:tr w:rsidR="004C55C1">
        <w:trPr>
          <w:cantSplit/>
        </w:trPr>
        <w:tc>
          <w:tcPr>
            <w:tcW w:w="234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C17DC2" w:rsidRDefault="00ED2A7C">
            <w:pPr>
              <w:widowControl/>
            </w:pPr>
            <w:r w:rsidRPr="00C17DC2">
              <w:t>Maximum rainfall interception storage of crop (CINTCP)</w:t>
            </w:r>
          </w:p>
        </w:tc>
        <w:tc>
          <w:tcPr>
            <w:tcW w:w="144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C17DC2" w:rsidRDefault="00C17DC2">
            <w:pPr>
              <w:widowControl/>
            </w:pPr>
            <w:r w:rsidRPr="00C17DC2">
              <w:t>0.1</w:t>
            </w:r>
          </w:p>
        </w:tc>
        <w:tc>
          <w:tcPr>
            <w:tcW w:w="558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C17DC2" w:rsidRDefault="00ED2A7C">
            <w:pPr>
              <w:widowControl/>
            </w:pPr>
            <w:r w:rsidRPr="00C17DC2">
              <w:t xml:space="preserve">Recommended value for </w:t>
            </w:r>
            <w:r w:rsidR="00C17DC2" w:rsidRPr="00C17DC2">
              <w:t>light density crops</w:t>
            </w:r>
            <w:r w:rsidRPr="00C17DC2">
              <w:t xml:space="preserve"> (EPA, </w:t>
            </w:r>
            <w:r w:rsidR="00651A6E">
              <w:t>2004</w:t>
            </w:r>
            <w:r w:rsidRPr="00C17DC2">
              <w:t>).</w:t>
            </w:r>
            <w:r w:rsidR="0022424B" w:rsidRPr="00C17DC2">
              <w:t xml:space="preserve"> </w:t>
            </w:r>
          </w:p>
        </w:tc>
      </w:tr>
      <w:tr w:rsidR="004C55C1">
        <w:trPr>
          <w:cantSplit/>
        </w:trPr>
        <w:tc>
          <w:tcPr>
            <w:tcW w:w="234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275650" w:rsidRDefault="00ED2A7C">
            <w:pPr>
              <w:widowControl/>
            </w:pPr>
            <w:r w:rsidRPr="00275650">
              <w:t>Maximum Active Root Depth (AMXDR)</w:t>
            </w:r>
          </w:p>
        </w:tc>
        <w:tc>
          <w:tcPr>
            <w:tcW w:w="144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275650" w:rsidRDefault="00275650">
            <w:pPr>
              <w:widowControl/>
            </w:pPr>
            <w:r w:rsidRPr="00275650">
              <w:t>46 cm</w:t>
            </w:r>
          </w:p>
        </w:tc>
        <w:tc>
          <w:tcPr>
            <w:tcW w:w="558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275650" w:rsidRDefault="00275650">
            <w:pPr>
              <w:keepNext/>
              <w:keepLines/>
              <w:widowControl/>
            </w:pPr>
            <w:r w:rsidRPr="00275650">
              <w:t xml:space="preserve">R. </w:t>
            </w:r>
            <w:proofErr w:type="spellStart"/>
            <w:smartTag w:uri="urn:schemas-microsoft-com:office:smarttags" w:element="place">
              <w:smartTag w:uri="urn:schemas-microsoft-com:office:smarttags" w:element="City">
                <w:r w:rsidRPr="00275650">
                  <w:t>Ehn</w:t>
                </w:r>
              </w:smartTag>
              <w:proofErr w:type="spellEnd"/>
              <w:r w:rsidRPr="00275650">
                <w:t xml:space="preserve">, </w:t>
              </w:r>
              <w:smartTag w:uri="urn:schemas-microsoft-com:office:smarttags" w:element="State">
                <w:r w:rsidRPr="00275650">
                  <w:rPr>
                    <w:bCs/>
                  </w:rPr>
                  <w:t>California</w:t>
                </w:r>
              </w:smartTag>
            </w:smartTag>
            <w:r w:rsidRPr="00275650">
              <w:rPr>
                <w:bCs/>
              </w:rPr>
              <w:t xml:space="preserve"> Garlic and Onion Research Advisory Board.  </w:t>
            </w:r>
          </w:p>
        </w:tc>
      </w:tr>
      <w:tr w:rsidR="004C55C1">
        <w:trPr>
          <w:cantSplit/>
        </w:trPr>
        <w:tc>
          <w:tcPr>
            <w:tcW w:w="234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275650" w:rsidRDefault="00ED2A7C">
            <w:pPr>
              <w:keepNext/>
              <w:keepLines/>
              <w:widowControl/>
            </w:pPr>
            <w:r w:rsidRPr="00275650">
              <w:t>Maximum Canopy Coverage (COVMAX)</w:t>
            </w:r>
          </w:p>
        </w:tc>
        <w:tc>
          <w:tcPr>
            <w:tcW w:w="144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275650" w:rsidRDefault="00275650">
            <w:pPr>
              <w:keepLines/>
              <w:widowControl/>
            </w:pPr>
            <w:r w:rsidRPr="00275650">
              <w:t>80</w:t>
            </w:r>
          </w:p>
        </w:tc>
        <w:tc>
          <w:tcPr>
            <w:tcW w:w="558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275650" w:rsidRDefault="00275650">
            <w:pPr>
              <w:widowControl/>
            </w:pPr>
            <w:r w:rsidRPr="00275650">
              <w:t xml:space="preserve">R. </w:t>
            </w:r>
            <w:proofErr w:type="spellStart"/>
            <w:smartTag w:uri="urn:schemas-microsoft-com:office:smarttags" w:element="place">
              <w:smartTag w:uri="urn:schemas-microsoft-com:office:smarttags" w:element="City">
                <w:r w:rsidRPr="00275650">
                  <w:t>Ehn</w:t>
                </w:r>
              </w:smartTag>
              <w:proofErr w:type="spellEnd"/>
              <w:r w:rsidRPr="00275650">
                <w:t xml:space="preserve">, </w:t>
              </w:r>
              <w:smartTag w:uri="urn:schemas-microsoft-com:office:smarttags" w:element="State">
                <w:r w:rsidRPr="00275650">
                  <w:rPr>
                    <w:bCs/>
                  </w:rPr>
                  <w:t>California</w:t>
                </w:r>
              </w:smartTag>
            </w:smartTag>
            <w:r w:rsidRPr="00275650">
              <w:rPr>
                <w:bCs/>
              </w:rPr>
              <w:t xml:space="preserve"> Garlic and Onion Research Advisory Board.  </w:t>
            </w:r>
            <w:r w:rsidRPr="00275650">
              <w:t>Gaps in coverage between rows.</w:t>
            </w:r>
          </w:p>
        </w:tc>
      </w:tr>
      <w:tr w:rsidR="004C55C1">
        <w:trPr>
          <w:cantSplit/>
        </w:trPr>
        <w:tc>
          <w:tcPr>
            <w:tcW w:w="234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281C78" w:rsidRDefault="00ED2A7C">
            <w:pPr>
              <w:widowControl/>
            </w:pPr>
            <w:r w:rsidRPr="00281C78">
              <w:t>Soil Surface Condition After Harvest (ICNAH)</w:t>
            </w:r>
          </w:p>
        </w:tc>
        <w:tc>
          <w:tcPr>
            <w:tcW w:w="144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281C78" w:rsidRDefault="00ED2A7C">
            <w:pPr>
              <w:widowControl/>
            </w:pPr>
            <w:r w:rsidRPr="00281C78">
              <w:t>2</w:t>
            </w:r>
          </w:p>
        </w:tc>
        <w:tc>
          <w:tcPr>
            <w:tcW w:w="558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281C78" w:rsidRDefault="00281C78">
            <w:pPr>
              <w:widowControl/>
            </w:pPr>
            <w:r w:rsidRPr="00281C78">
              <w:t xml:space="preserve">R. </w:t>
            </w:r>
            <w:proofErr w:type="spellStart"/>
            <w:smartTag w:uri="urn:schemas-microsoft-com:office:smarttags" w:element="place">
              <w:smartTag w:uri="urn:schemas-microsoft-com:office:smarttags" w:element="City">
                <w:r w:rsidRPr="00281C78">
                  <w:t>Ehn</w:t>
                </w:r>
              </w:smartTag>
              <w:proofErr w:type="spellEnd"/>
              <w:r w:rsidRPr="00281C78">
                <w:t xml:space="preserve">, </w:t>
              </w:r>
              <w:smartTag w:uri="urn:schemas-microsoft-com:office:smarttags" w:element="State">
                <w:r w:rsidRPr="00281C78">
                  <w:rPr>
                    <w:bCs/>
                  </w:rPr>
                  <w:t>California</w:t>
                </w:r>
              </w:smartTag>
            </w:smartTag>
            <w:r w:rsidRPr="00281C78">
              <w:rPr>
                <w:bCs/>
              </w:rPr>
              <w:t xml:space="preserve"> Garlic and Onion Research Advisory Board.  </w:t>
            </w:r>
            <w:r w:rsidRPr="00281C78">
              <w:t xml:space="preserve">Leaf material left </w:t>
            </w:r>
            <w:r>
              <w:t xml:space="preserve">in soil </w:t>
            </w:r>
            <w:r w:rsidRPr="00281C78">
              <w:t>after bulb removal.</w:t>
            </w:r>
          </w:p>
        </w:tc>
      </w:tr>
      <w:tr w:rsidR="004C55C1" w:rsidRPr="00281C78">
        <w:trPr>
          <w:cantSplit/>
        </w:trPr>
        <w:tc>
          <w:tcPr>
            <w:tcW w:w="234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281C78" w:rsidRDefault="00ED2A7C">
            <w:pPr>
              <w:widowControl/>
            </w:pPr>
            <w:r w:rsidRPr="00281C78">
              <w:t>Date of Crop Emergence</w:t>
            </w:r>
          </w:p>
          <w:p w:rsidR="00ED2A7C" w:rsidRPr="00281C78" w:rsidRDefault="00ED2A7C">
            <w:pPr>
              <w:widowControl/>
            </w:pPr>
            <w:r w:rsidRPr="00281C78">
              <w:t>(EMD, EMM, IYREM)</w:t>
            </w:r>
          </w:p>
        </w:tc>
        <w:tc>
          <w:tcPr>
            <w:tcW w:w="144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281C78" w:rsidRDefault="00281C78">
            <w:pPr>
              <w:widowControl/>
            </w:pPr>
            <w:r w:rsidRPr="00281C78">
              <w:t>30</w:t>
            </w:r>
            <w:r w:rsidR="00983B47">
              <w:t>/10</w:t>
            </w:r>
            <w:r w:rsidR="00B609B3">
              <w:t>/60</w:t>
            </w:r>
          </w:p>
        </w:tc>
        <w:tc>
          <w:tcPr>
            <w:tcW w:w="558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281C78" w:rsidRDefault="00281C78">
            <w:pPr>
              <w:widowControl/>
            </w:pPr>
            <w:r w:rsidRPr="00281C78">
              <w:t xml:space="preserve">R. </w:t>
            </w:r>
            <w:proofErr w:type="spellStart"/>
            <w:smartTag w:uri="urn:schemas-microsoft-com:office:smarttags" w:element="place">
              <w:smartTag w:uri="urn:schemas-microsoft-com:office:smarttags" w:element="City">
                <w:r w:rsidRPr="00281C78">
                  <w:t>Ehn</w:t>
                </w:r>
              </w:smartTag>
              <w:proofErr w:type="spellEnd"/>
              <w:r w:rsidRPr="00281C78">
                <w:t xml:space="preserve">, </w:t>
              </w:r>
              <w:smartTag w:uri="urn:schemas-microsoft-com:office:smarttags" w:element="State">
                <w:r w:rsidRPr="00281C78">
                  <w:rPr>
                    <w:bCs/>
                  </w:rPr>
                  <w:t>California</w:t>
                </w:r>
              </w:smartTag>
            </w:smartTag>
            <w:r w:rsidRPr="00281C78">
              <w:rPr>
                <w:bCs/>
              </w:rPr>
              <w:t xml:space="preserve"> Garlic and Onion Research Advisory Board.  Planting proceeds early September.</w:t>
            </w:r>
            <w:r w:rsidR="00B609B3">
              <w:rPr>
                <w:bCs/>
              </w:rPr>
              <w:t xml:space="preserve"> Emergence set to previous year to ensure mature plant during the initial year of simulation.</w:t>
            </w:r>
          </w:p>
        </w:tc>
      </w:tr>
      <w:tr w:rsidR="004C55C1" w:rsidRPr="00281C78">
        <w:trPr>
          <w:cantSplit/>
        </w:trPr>
        <w:tc>
          <w:tcPr>
            <w:tcW w:w="234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281C78" w:rsidRDefault="00ED2A7C">
            <w:pPr>
              <w:widowControl/>
            </w:pPr>
            <w:r w:rsidRPr="00281C78">
              <w:t>Date of Crop Maturity</w:t>
            </w:r>
          </w:p>
          <w:p w:rsidR="00ED2A7C" w:rsidRPr="00281C78" w:rsidRDefault="00ED2A7C">
            <w:pPr>
              <w:widowControl/>
            </w:pPr>
            <w:r w:rsidRPr="00281C78">
              <w:t>(MAD, MAM, IYRMAT)</w:t>
            </w:r>
          </w:p>
        </w:tc>
        <w:tc>
          <w:tcPr>
            <w:tcW w:w="144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281C78" w:rsidRDefault="00983B47">
            <w:pPr>
              <w:widowControl/>
            </w:pPr>
            <w:r>
              <w:t>15</w:t>
            </w:r>
            <w:r w:rsidR="00281C78" w:rsidRPr="00281C78">
              <w:t>/</w:t>
            </w:r>
            <w:r>
              <w:t>05</w:t>
            </w:r>
            <w:r w:rsidR="00B609B3">
              <w:t>/61</w:t>
            </w:r>
          </w:p>
        </w:tc>
        <w:tc>
          <w:tcPr>
            <w:tcW w:w="558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281C78" w:rsidRDefault="00281C78">
            <w:pPr>
              <w:widowControl/>
            </w:pPr>
            <w:r w:rsidRPr="00281C78">
              <w:t xml:space="preserve">R. </w:t>
            </w:r>
            <w:proofErr w:type="spellStart"/>
            <w:smartTag w:uri="urn:schemas-microsoft-com:office:smarttags" w:element="place">
              <w:smartTag w:uri="urn:schemas-microsoft-com:office:smarttags" w:element="City">
                <w:r w:rsidRPr="00281C78">
                  <w:t>Ehn</w:t>
                </w:r>
              </w:smartTag>
              <w:proofErr w:type="spellEnd"/>
              <w:r w:rsidRPr="00281C78">
                <w:t xml:space="preserve">, </w:t>
              </w:r>
              <w:smartTag w:uri="urn:schemas-microsoft-com:office:smarttags" w:element="State">
                <w:r w:rsidRPr="00281C78">
                  <w:rPr>
                    <w:bCs/>
                  </w:rPr>
                  <w:t>California</w:t>
                </w:r>
              </w:smartTag>
            </w:smartTag>
            <w:r w:rsidRPr="00281C78">
              <w:rPr>
                <w:bCs/>
              </w:rPr>
              <w:t xml:space="preserve"> Garlic and Onion Research Advisory Board.  </w:t>
            </w:r>
          </w:p>
        </w:tc>
      </w:tr>
      <w:tr w:rsidR="004C55C1">
        <w:trPr>
          <w:cantSplit/>
        </w:trPr>
        <w:tc>
          <w:tcPr>
            <w:tcW w:w="234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281C78" w:rsidRDefault="00ED2A7C">
            <w:pPr>
              <w:widowControl/>
            </w:pPr>
            <w:r w:rsidRPr="00281C78">
              <w:t>Date of Crop Harvest (HAD, HAM, IYRHAR)</w:t>
            </w:r>
          </w:p>
        </w:tc>
        <w:tc>
          <w:tcPr>
            <w:tcW w:w="144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281C78" w:rsidRDefault="00983B47">
            <w:pPr>
              <w:widowControl/>
            </w:pPr>
            <w:r>
              <w:t>30</w:t>
            </w:r>
            <w:r w:rsidR="00281C78" w:rsidRPr="00281C78">
              <w:t>/</w:t>
            </w:r>
            <w:r>
              <w:t>07</w:t>
            </w:r>
            <w:r w:rsidR="00B609B3">
              <w:t>/61</w:t>
            </w:r>
          </w:p>
        </w:tc>
        <w:tc>
          <w:tcPr>
            <w:tcW w:w="558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281C78" w:rsidRDefault="00281C78">
            <w:pPr>
              <w:widowControl/>
              <w:rPr>
                <w:bCs/>
              </w:rPr>
            </w:pPr>
            <w:r w:rsidRPr="00281C78">
              <w:t xml:space="preserve">R. </w:t>
            </w:r>
            <w:proofErr w:type="spellStart"/>
            <w:smartTag w:uri="urn:schemas-microsoft-com:office:smarttags" w:element="place">
              <w:smartTag w:uri="urn:schemas-microsoft-com:office:smarttags" w:element="City">
                <w:r w:rsidRPr="00281C78">
                  <w:t>Ehn</w:t>
                </w:r>
              </w:smartTag>
              <w:proofErr w:type="spellEnd"/>
              <w:r w:rsidRPr="00281C78">
                <w:t xml:space="preserve">, </w:t>
              </w:r>
              <w:smartTag w:uri="urn:schemas-microsoft-com:office:smarttags" w:element="State">
                <w:r w:rsidRPr="00281C78">
                  <w:rPr>
                    <w:bCs/>
                  </w:rPr>
                  <w:t>California</w:t>
                </w:r>
              </w:smartTag>
            </w:smartTag>
            <w:r w:rsidRPr="00281C78">
              <w:rPr>
                <w:bCs/>
              </w:rPr>
              <w:t xml:space="preserve"> Garlic and Onion Research Advisory Board.  </w:t>
            </w:r>
          </w:p>
          <w:p w:rsidR="00281C78" w:rsidRPr="00281C78" w:rsidRDefault="00281C78">
            <w:pPr>
              <w:widowControl/>
            </w:pPr>
            <w:r w:rsidRPr="00281C78">
              <w:rPr>
                <w:bCs/>
              </w:rPr>
              <w:t>Harvest begins late July and can proceed into October.</w:t>
            </w:r>
          </w:p>
        </w:tc>
      </w:tr>
      <w:tr w:rsidR="004C55C1">
        <w:trPr>
          <w:cantSplit/>
        </w:trPr>
        <w:tc>
          <w:tcPr>
            <w:tcW w:w="234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F26FBD" w:rsidRDefault="00ED2A7C">
            <w:pPr>
              <w:widowControl/>
            </w:pPr>
            <w:r w:rsidRPr="00F26FBD">
              <w:t>Maximum Dry Weight (WFMAX)</w:t>
            </w:r>
          </w:p>
        </w:tc>
        <w:tc>
          <w:tcPr>
            <w:tcW w:w="144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F26FBD" w:rsidRDefault="00ED2A7C">
            <w:pPr>
              <w:widowControl/>
            </w:pPr>
            <w:r w:rsidRPr="00F26FBD">
              <w:t>0.0</w:t>
            </w:r>
          </w:p>
        </w:tc>
        <w:tc>
          <w:tcPr>
            <w:tcW w:w="558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F26FBD" w:rsidRDefault="00ED2A7C">
            <w:pPr>
              <w:widowControl/>
            </w:pPr>
            <w:r w:rsidRPr="00F26FBD">
              <w:t>Not used in scenario</w:t>
            </w:r>
          </w:p>
        </w:tc>
      </w:tr>
      <w:tr w:rsidR="00BC6575">
        <w:trPr>
          <w:cantSplit/>
        </w:trPr>
        <w:tc>
          <w:tcPr>
            <w:tcW w:w="234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BC6575" w:rsidRPr="00BA580E" w:rsidRDefault="00BC6575">
            <w:pPr>
              <w:widowControl/>
            </w:pPr>
            <w:r w:rsidRPr="00BA580E">
              <w:t>Maximum Height (HFMAX)</w:t>
            </w:r>
          </w:p>
        </w:tc>
        <w:tc>
          <w:tcPr>
            <w:tcW w:w="144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BC6575" w:rsidRPr="00BA580E" w:rsidRDefault="00BC6575">
            <w:pPr>
              <w:widowControl/>
            </w:pPr>
            <w:r w:rsidRPr="00BA580E">
              <w:t>18”</w:t>
            </w:r>
          </w:p>
        </w:tc>
        <w:tc>
          <w:tcPr>
            <w:tcW w:w="558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BC6575" w:rsidRPr="00BA580E" w:rsidRDefault="00BC6575">
            <w:pPr>
              <w:widowControl/>
            </w:pPr>
            <w:r w:rsidRPr="00BA580E">
              <w:t xml:space="preserve">R. </w:t>
            </w:r>
            <w:proofErr w:type="spellStart"/>
            <w:smartTag w:uri="urn:schemas-microsoft-com:office:smarttags" w:element="place">
              <w:smartTag w:uri="urn:schemas-microsoft-com:office:smarttags" w:element="City">
                <w:r w:rsidRPr="00BA580E">
                  <w:t>Ehn</w:t>
                </w:r>
              </w:smartTag>
              <w:proofErr w:type="spellEnd"/>
              <w:r w:rsidRPr="00BA580E">
                <w:t xml:space="preserve">, </w:t>
              </w:r>
              <w:smartTag w:uri="urn:schemas-microsoft-com:office:smarttags" w:element="State">
                <w:r w:rsidRPr="00BA580E">
                  <w:rPr>
                    <w:bCs/>
                  </w:rPr>
                  <w:t>California</w:t>
                </w:r>
              </w:smartTag>
            </w:smartTag>
            <w:r w:rsidRPr="00BA580E">
              <w:rPr>
                <w:bCs/>
              </w:rPr>
              <w:t xml:space="preserve"> Garlic and Onion Research Advisory Board.</w:t>
            </w:r>
          </w:p>
        </w:tc>
      </w:tr>
      <w:tr w:rsidR="004C55C1">
        <w:trPr>
          <w:cantSplit/>
        </w:trPr>
        <w:tc>
          <w:tcPr>
            <w:tcW w:w="234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BA580E" w:rsidRDefault="00ED2A7C">
            <w:pPr>
              <w:widowControl/>
            </w:pPr>
            <w:r w:rsidRPr="00BA580E">
              <w:t>SCS Curve Number (CN)</w:t>
            </w:r>
          </w:p>
        </w:tc>
        <w:tc>
          <w:tcPr>
            <w:tcW w:w="144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BA580E" w:rsidRDefault="00FF780C">
            <w:pPr>
              <w:widowControl/>
            </w:pPr>
            <w:r>
              <w:t>91, 83</w:t>
            </w:r>
            <w:r w:rsidR="00BC6575" w:rsidRPr="00BA580E">
              <w:t xml:space="preserve">, </w:t>
            </w:r>
            <w:r>
              <w:t>90</w:t>
            </w:r>
          </w:p>
        </w:tc>
        <w:tc>
          <w:tcPr>
            <w:tcW w:w="558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BA580E" w:rsidRDefault="00FF780C">
            <w:pPr>
              <w:widowControl/>
            </w:pPr>
            <w:r>
              <w:t>USDA Hydrology National Engineering Handbook (USDA, 2004)</w:t>
            </w:r>
            <w:r w:rsidR="0022424B" w:rsidRPr="00BA580E">
              <w:t xml:space="preserve"> </w:t>
            </w:r>
          </w:p>
        </w:tc>
      </w:tr>
      <w:tr w:rsidR="004C55C1">
        <w:trPr>
          <w:cantSplit/>
        </w:trPr>
        <w:tc>
          <w:tcPr>
            <w:tcW w:w="234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BA580E" w:rsidRDefault="00ED2A7C">
            <w:pPr>
              <w:widowControl/>
            </w:pPr>
            <w:r w:rsidRPr="00BA580E">
              <w:t>Manning’s N Value (MNGN)</w:t>
            </w:r>
          </w:p>
        </w:tc>
        <w:tc>
          <w:tcPr>
            <w:tcW w:w="144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BA580E" w:rsidRDefault="00BC6575">
            <w:pPr>
              <w:widowControl/>
            </w:pPr>
            <w:r w:rsidRPr="00BA580E">
              <w:t>0.011</w:t>
            </w:r>
          </w:p>
        </w:tc>
        <w:tc>
          <w:tcPr>
            <w:tcW w:w="558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BA580E" w:rsidRDefault="00ED2A7C">
            <w:pPr>
              <w:widowControl/>
            </w:pPr>
            <w:r w:rsidRPr="00BA580E">
              <w:t xml:space="preserve">RUSLE Project; </w:t>
            </w:r>
            <w:r w:rsidR="00125A39" w:rsidRPr="00BA580E">
              <w:t>C23ONONC</w:t>
            </w:r>
            <w:r w:rsidRPr="00BA580E">
              <w:t xml:space="preserve"> </w:t>
            </w:r>
            <w:r w:rsidR="00125A39" w:rsidRPr="00BA580E">
              <w:t xml:space="preserve">for </w:t>
            </w:r>
            <w:smartTag w:uri="urn:schemas-microsoft-com:office:smarttags" w:element="City">
              <w:smartTag w:uri="urn:schemas-microsoft-com:office:smarttags" w:element="place">
                <w:r w:rsidR="00125A39" w:rsidRPr="00BA580E">
                  <w:t>Fresno</w:t>
                </w:r>
              </w:smartTag>
            </w:smartTag>
            <w:r w:rsidR="00125A39" w:rsidRPr="00BA580E">
              <w:t xml:space="preserve"> onion crops which share most field conditions with garlic</w:t>
            </w:r>
            <w:r w:rsidR="00C64F32">
              <w:t xml:space="preserve"> (USDA, 2000</w:t>
            </w:r>
            <w:r w:rsidRPr="00BA580E">
              <w:t xml:space="preserve">).  </w:t>
            </w:r>
          </w:p>
        </w:tc>
      </w:tr>
      <w:tr w:rsidR="004C55C1">
        <w:trPr>
          <w:cantSplit/>
        </w:trPr>
        <w:tc>
          <w:tcPr>
            <w:tcW w:w="234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125A39" w:rsidRDefault="00ED2A7C">
            <w:pPr>
              <w:widowControl/>
            </w:pPr>
            <w:r w:rsidRPr="00125A39">
              <w:t>USLE C Factor (USLEC)</w:t>
            </w:r>
          </w:p>
        </w:tc>
        <w:tc>
          <w:tcPr>
            <w:tcW w:w="144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125A39" w:rsidRDefault="00125A39">
            <w:pPr>
              <w:widowControl/>
            </w:pPr>
            <w:r w:rsidRPr="00125A39">
              <w:t>0.521-0.732</w:t>
            </w:r>
          </w:p>
        </w:tc>
        <w:tc>
          <w:tcPr>
            <w:tcW w:w="5580" w:type="dxa"/>
            <w:tcBorders>
              <w:top w:val="single" w:sz="2" w:space="0" w:color="000000"/>
              <w:left w:val="single" w:sz="2" w:space="0" w:color="000000"/>
              <w:bottom w:val="single" w:sz="2" w:space="0" w:color="000000"/>
              <w:right w:val="single" w:sz="2" w:space="0" w:color="000000"/>
            </w:tcBorders>
            <w:shd w:val="clear" w:color="000000" w:fill="FFFFFF"/>
            <w:tcMar>
              <w:left w:w="90" w:type="dxa"/>
              <w:right w:w="90" w:type="dxa"/>
            </w:tcMar>
          </w:tcPr>
          <w:p w:rsidR="00ED2A7C" w:rsidRPr="00125A39" w:rsidRDefault="00125A39">
            <w:pPr>
              <w:widowControl/>
            </w:pPr>
            <w:r w:rsidRPr="00125A39">
              <w:t xml:space="preserve">RUSLE Project; C23ONONC for </w:t>
            </w:r>
            <w:smartTag w:uri="urn:schemas-microsoft-com:office:smarttags" w:element="City">
              <w:smartTag w:uri="urn:schemas-microsoft-com:office:smarttags" w:element="place">
                <w:r w:rsidRPr="00125A39">
                  <w:t>Fresno</w:t>
                </w:r>
              </w:smartTag>
            </w:smartTag>
            <w:r w:rsidRPr="00125A39">
              <w:t xml:space="preserve"> onion crops which share most field conditions with garlic (U</w:t>
            </w:r>
            <w:r w:rsidR="00C64F32">
              <w:t>SDA, 2000</w:t>
            </w:r>
            <w:r w:rsidRPr="00125A39">
              <w:t xml:space="preserve">).  </w:t>
            </w:r>
          </w:p>
        </w:tc>
      </w:tr>
    </w:tbl>
    <w:p w:rsidR="00ED2A7C" w:rsidRPr="004C55C1" w:rsidRDefault="00ED2A7C">
      <w:pPr>
        <w:widowControl/>
        <w:rPr>
          <w:highlight w:val="cyan"/>
        </w:rPr>
      </w:pPr>
    </w:p>
    <w:p w:rsidR="00ED2A7C" w:rsidRPr="004C55C1" w:rsidRDefault="00ED2A7C">
      <w:pPr>
        <w:widowControl/>
        <w:rPr>
          <w:highlight w:val="cyan"/>
        </w:rPr>
      </w:pPr>
    </w:p>
    <w:tbl>
      <w:tblPr>
        <w:tblW w:w="9360" w:type="dxa"/>
        <w:tblInd w:w="100" w:type="dxa"/>
        <w:tblLayout w:type="fixed"/>
        <w:tblCellMar>
          <w:left w:w="90" w:type="dxa"/>
          <w:right w:w="90" w:type="dxa"/>
        </w:tblCellMar>
        <w:tblLook w:val="0000"/>
      </w:tblPr>
      <w:tblGrid>
        <w:gridCol w:w="2160"/>
        <w:gridCol w:w="2880"/>
        <w:gridCol w:w="4320"/>
      </w:tblGrid>
      <w:tr w:rsidR="00212B61" w:rsidRPr="00D51DFF" w:rsidTr="00896D6D">
        <w:trPr>
          <w:cantSplit/>
        </w:trPr>
        <w:tc>
          <w:tcPr>
            <w:tcW w:w="9360" w:type="dxa"/>
            <w:gridSpan w:val="3"/>
            <w:tcBorders>
              <w:top w:val="single" w:sz="2" w:space="0" w:color="000000"/>
              <w:left w:val="single" w:sz="2" w:space="0" w:color="000000"/>
              <w:bottom w:val="single" w:sz="2" w:space="0" w:color="000000"/>
              <w:right w:val="single" w:sz="2" w:space="0" w:color="000000"/>
            </w:tcBorders>
            <w:shd w:val="pct10" w:color="000000" w:fill="auto"/>
            <w:tcMar>
              <w:left w:w="100" w:type="dxa"/>
              <w:right w:w="100" w:type="dxa"/>
            </w:tcMar>
          </w:tcPr>
          <w:p w:rsidR="00212B61" w:rsidRPr="00D51DFF" w:rsidRDefault="00212B61" w:rsidP="00896D6D"/>
          <w:p w:rsidR="00212B61" w:rsidRPr="002D1532" w:rsidRDefault="00212B61" w:rsidP="00896D6D">
            <w:pPr>
              <w:rPr>
                <w:b/>
                <w:bCs/>
                <w:highlight w:val="green"/>
              </w:rPr>
            </w:pPr>
            <w:r w:rsidRPr="002D1532">
              <w:rPr>
                <w:b/>
                <w:bCs/>
              </w:rPr>
              <w:t xml:space="preserve">Table 4.  PRZM 3.12 </w:t>
            </w:r>
            <w:proofErr w:type="spellStart"/>
            <w:r w:rsidRPr="002D1532">
              <w:rPr>
                <w:b/>
                <w:color w:val="000000"/>
              </w:rPr>
              <w:t>Cerini</w:t>
            </w:r>
            <w:proofErr w:type="spellEnd"/>
            <w:r w:rsidRPr="002D1532">
              <w:rPr>
                <w:b/>
                <w:color w:val="000000"/>
              </w:rPr>
              <w:t xml:space="preserve"> Clay loam</w:t>
            </w:r>
            <w:r w:rsidRPr="002D1532">
              <w:rPr>
                <w:b/>
                <w:bCs/>
              </w:rPr>
              <w:t xml:space="preserve"> Soil Parameters Fresno, </w:t>
            </w:r>
            <w:smartTag w:uri="urn:schemas-microsoft-com:office:smarttags" w:element="State">
              <w:smartTag w:uri="urn:schemas-microsoft-com:office:smarttags" w:element="place">
                <w:r w:rsidRPr="002D1532">
                  <w:rPr>
                    <w:b/>
                    <w:bCs/>
                  </w:rPr>
                  <w:t>California</w:t>
                </w:r>
              </w:smartTag>
            </w:smartTag>
            <w:r w:rsidRPr="002D1532">
              <w:rPr>
                <w:b/>
                <w:bCs/>
              </w:rPr>
              <w:t xml:space="preserve"> – </w:t>
            </w:r>
            <w:r>
              <w:rPr>
                <w:b/>
                <w:bCs/>
              </w:rPr>
              <w:t>Garlic</w:t>
            </w:r>
            <w:r w:rsidRPr="002D1532">
              <w:rPr>
                <w:b/>
                <w:bCs/>
              </w:rPr>
              <w:t>.</w:t>
            </w:r>
          </w:p>
        </w:tc>
      </w:tr>
      <w:tr w:rsidR="00212B61" w:rsidRPr="00D51DFF" w:rsidTr="00896D6D">
        <w:trPr>
          <w:cantSplit/>
        </w:trPr>
        <w:tc>
          <w:tcPr>
            <w:tcW w:w="2160" w:type="dxa"/>
            <w:tcBorders>
              <w:top w:val="single" w:sz="2" w:space="0" w:color="000000"/>
              <w:left w:val="single" w:sz="2" w:space="0" w:color="000000"/>
              <w:bottom w:val="single" w:sz="2" w:space="0" w:color="000000"/>
              <w:right w:val="single" w:sz="2" w:space="0" w:color="000000"/>
            </w:tcBorders>
            <w:shd w:val="pct10" w:color="000000" w:fill="auto"/>
            <w:tcMar>
              <w:left w:w="100" w:type="dxa"/>
              <w:right w:w="100" w:type="dxa"/>
            </w:tcMar>
          </w:tcPr>
          <w:p w:rsidR="00212B61" w:rsidRPr="002D1532" w:rsidRDefault="00212B61" w:rsidP="00896D6D">
            <w:pPr>
              <w:rPr>
                <w:b/>
                <w:bCs/>
              </w:rPr>
            </w:pPr>
            <w:r w:rsidRPr="002D1532">
              <w:rPr>
                <w:b/>
                <w:bCs/>
              </w:rPr>
              <w:t>Parameter</w:t>
            </w:r>
          </w:p>
        </w:tc>
        <w:tc>
          <w:tcPr>
            <w:tcW w:w="2880" w:type="dxa"/>
            <w:tcBorders>
              <w:top w:val="single" w:sz="2" w:space="0" w:color="000000"/>
              <w:left w:val="single" w:sz="2" w:space="0" w:color="000000"/>
              <w:bottom w:val="single" w:sz="2" w:space="0" w:color="000000"/>
              <w:right w:val="single" w:sz="2" w:space="0" w:color="000000"/>
            </w:tcBorders>
            <w:shd w:val="pct10" w:color="000000" w:fill="auto"/>
            <w:tcMar>
              <w:left w:w="100" w:type="dxa"/>
              <w:right w:w="100" w:type="dxa"/>
            </w:tcMar>
          </w:tcPr>
          <w:p w:rsidR="00212B61" w:rsidRPr="002D1532" w:rsidRDefault="00212B61" w:rsidP="00896D6D">
            <w:pPr>
              <w:rPr>
                <w:b/>
                <w:bCs/>
              </w:rPr>
            </w:pPr>
            <w:r w:rsidRPr="002D1532">
              <w:rPr>
                <w:b/>
                <w:bCs/>
              </w:rPr>
              <w:t>Value</w:t>
            </w:r>
          </w:p>
        </w:tc>
        <w:tc>
          <w:tcPr>
            <w:tcW w:w="4320" w:type="dxa"/>
            <w:tcBorders>
              <w:top w:val="single" w:sz="2" w:space="0" w:color="000000"/>
              <w:left w:val="single" w:sz="2" w:space="0" w:color="000000"/>
              <w:bottom w:val="single" w:sz="2" w:space="0" w:color="000000"/>
              <w:right w:val="single" w:sz="2" w:space="0" w:color="000000"/>
            </w:tcBorders>
            <w:shd w:val="pct10" w:color="000000" w:fill="auto"/>
            <w:tcMar>
              <w:left w:w="100" w:type="dxa"/>
              <w:right w:w="100" w:type="dxa"/>
            </w:tcMar>
          </w:tcPr>
          <w:p w:rsidR="00212B61" w:rsidRPr="002D1532" w:rsidRDefault="00212B61" w:rsidP="00896D6D">
            <w:pPr>
              <w:rPr>
                <w:b/>
                <w:bCs/>
              </w:rPr>
            </w:pPr>
            <w:r w:rsidRPr="002D1532">
              <w:rPr>
                <w:b/>
                <w:bCs/>
              </w:rPr>
              <w:t>Source/Comments</w:t>
            </w:r>
          </w:p>
        </w:tc>
      </w:tr>
      <w:tr w:rsidR="00212B61" w:rsidRPr="00D51DFF" w:rsidTr="00896D6D">
        <w:trPr>
          <w:cantSplit/>
        </w:trPr>
        <w:tc>
          <w:tcPr>
            <w:tcW w:w="2160" w:type="dxa"/>
            <w:tcBorders>
              <w:top w:val="single" w:sz="2" w:space="0" w:color="000000"/>
              <w:left w:val="single" w:sz="2" w:space="0" w:color="000000"/>
              <w:bottom w:val="single" w:sz="2" w:space="0" w:color="000000"/>
              <w:right w:val="single" w:sz="2" w:space="0" w:color="000000"/>
            </w:tcBorders>
            <w:tcMar>
              <w:left w:w="100" w:type="dxa"/>
              <w:right w:w="100" w:type="dxa"/>
            </w:tcMar>
          </w:tcPr>
          <w:p w:rsidR="00212B61" w:rsidRPr="00841D02" w:rsidRDefault="00212B61" w:rsidP="00896D6D">
            <w:r w:rsidRPr="00841D02">
              <w:t>Total Soil Depth (CORED)</w:t>
            </w:r>
          </w:p>
        </w:tc>
        <w:tc>
          <w:tcPr>
            <w:tcW w:w="2880" w:type="dxa"/>
            <w:tcBorders>
              <w:top w:val="single" w:sz="2" w:space="0" w:color="000000"/>
              <w:left w:val="single" w:sz="2" w:space="0" w:color="000000"/>
              <w:bottom w:val="single" w:sz="2" w:space="0" w:color="000000"/>
              <w:right w:val="single" w:sz="2" w:space="0" w:color="000000"/>
            </w:tcBorders>
            <w:tcMar>
              <w:left w:w="100" w:type="dxa"/>
              <w:right w:w="100" w:type="dxa"/>
            </w:tcMar>
          </w:tcPr>
          <w:p w:rsidR="00212B61" w:rsidRPr="00841D02" w:rsidRDefault="00212B61" w:rsidP="00896D6D">
            <w:r w:rsidRPr="00841D02">
              <w:t>157 cm</w:t>
            </w:r>
          </w:p>
        </w:tc>
        <w:tc>
          <w:tcPr>
            <w:tcW w:w="4320" w:type="dxa"/>
            <w:tcBorders>
              <w:top w:val="single" w:sz="2" w:space="0" w:color="000000"/>
              <w:left w:val="single" w:sz="2" w:space="0" w:color="000000"/>
              <w:bottom w:val="single" w:sz="2" w:space="0" w:color="000000"/>
              <w:right w:val="single" w:sz="2" w:space="0" w:color="000000"/>
            </w:tcBorders>
            <w:tcMar>
              <w:left w:w="100" w:type="dxa"/>
              <w:right w:w="100" w:type="dxa"/>
            </w:tcMar>
          </w:tcPr>
          <w:p w:rsidR="00212B61" w:rsidRPr="00841D02" w:rsidRDefault="00212B61" w:rsidP="00896D6D">
            <w:r w:rsidRPr="00841D02">
              <w:t>NRCS Soil Data Mart (SDM) (http://soildatamart.nrcs.usda.gov)</w:t>
            </w:r>
          </w:p>
        </w:tc>
      </w:tr>
      <w:tr w:rsidR="00212B61" w:rsidRPr="00D51DFF" w:rsidTr="00896D6D">
        <w:trPr>
          <w:cantSplit/>
        </w:trPr>
        <w:tc>
          <w:tcPr>
            <w:tcW w:w="2160" w:type="dxa"/>
            <w:tcBorders>
              <w:top w:val="single" w:sz="2" w:space="0" w:color="000000"/>
              <w:left w:val="single" w:sz="2" w:space="0" w:color="000000"/>
              <w:bottom w:val="single" w:sz="2" w:space="0" w:color="000000"/>
              <w:right w:val="single" w:sz="2" w:space="0" w:color="000000"/>
            </w:tcBorders>
            <w:tcMar>
              <w:left w:w="100" w:type="dxa"/>
              <w:right w:w="100" w:type="dxa"/>
            </w:tcMar>
          </w:tcPr>
          <w:p w:rsidR="00212B61" w:rsidRPr="00841D02" w:rsidRDefault="00212B61" w:rsidP="00896D6D">
            <w:r w:rsidRPr="00841D02">
              <w:t>Number of Horizons (NHORIZ)</w:t>
            </w:r>
          </w:p>
        </w:tc>
        <w:tc>
          <w:tcPr>
            <w:tcW w:w="2880" w:type="dxa"/>
            <w:tcBorders>
              <w:top w:val="single" w:sz="2" w:space="0" w:color="000000"/>
              <w:left w:val="single" w:sz="2" w:space="0" w:color="000000"/>
              <w:bottom w:val="single" w:sz="2" w:space="0" w:color="000000"/>
              <w:right w:val="single" w:sz="2" w:space="0" w:color="000000"/>
            </w:tcBorders>
            <w:tcMar>
              <w:left w:w="100" w:type="dxa"/>
              <w:right w:w="100" w:type="dxa"/>
            </w:tcMar>
          </w:tcPr>
          <w:p w:rsidR="00212B61" w:rsidRPr="00841D02" w:rsidRDefault="00212B61" w:rsidP="00896D6D">
            <w:r w:rsidRPr="00841D02">
              <w:t>5</w:t>
            </w:r>
          </w:p>
        </w:tc>
        <w:tc>
          <w:tcPr>
            <w:tcW w:w="4320" w:type="dxa"/>
            <w:tcBorders>
              <w:top w:val="single" w:sz="2" w:space="0" w:color="000000"/>
              <w:left w:val="single" w:sz="2" w:space="0" w:color="000000"/>
              <w:bottom w:val="single" w:sz="2" w:space="0" w:color="000000"/>
              <w:right w:val="single" w:sz="2" w:space="0" w:color="000000"/>
            </w:tcBorders>
            <w:tcMar>
              <w:left w:w="100" w:type="dxa"/>
              <w:right w:w="100" w:type="dxa"/>
            </w:tcMar>
          </w:tcPr>
          <w:p w:rsidR="00212B61" w:rsidRPr="00841D02" w:rsidRDefault="00212B61" w:rsidP="00896D6D">
            <w:r w:rsidRPr="00841D02">
              <w:t>NRCS Soil Data Mart (SDM) (</w:t>
            </w:r>
            <w:hyperlink r:id="rId9" w:history="1">
              <w:r w:rsidRPr="00841D02">
                <w:rPr>
                  <w:rStyle w:val="Hyperlink"/>
                </w:rPr>
                <w:t>http://soildatamart.nrcs.usda.gov</w:t>
              </w:r>
            </w:hyperlink>
            <w:r w:rsidRPr="00841D02">
              <w:t xml:space="preserve">). </w:t>
            </w:r>
          </w:p>
        </w:tc>
      </w:tr>
      <w:tr w:rsidR="00212B61" w:rsidRPr="00D51DFF" w:rsidTr="00896D6D">
        <w:trPr>
          <w:cantSplit/>
        </w:trPr>
        <w:tc>
          <w:tcPr>
            <w:tcW w:w="2160" w:type="dxa"/>
            <w:tcBorders>
              <w:top w:val="single" w:sz="2" w:space="0" w:color="000000"/>
              <w:left w:val="single" w:sz="2" w:space="0" w:color="000000"/>
              <w:bottom w:val="single" w:sz="2" w:space="0" w:color="000000"/>
              <w:right w:val="single" w:sz="2" w:space="0" w:color="000000"/>
            </w:tcBorders>
            <w:tcMar>
              <w:left w:w="100" w:type="dxa"/>
              <w:right w:w="100" w:type="dxa"/>
            </w:tcMar>
          </w:tcPr>
          <w:p w:rsidR="00212B61" w:rsidRPr="00841D02" w:rsidRDefault="00212B61" w:rsidP="00896D6D">
            <w:r w:rsidRPr="00841D02">
              <w:t>Horizon Thickness (THKNS)</w:t>
            </w:r>
          </w:p>
        </w:tc>
        <w:tc>
          <w:tcPr>
            <w:tcW w:w="2880" w:type="dxa"/>
            <w:tcBorders>
              <w:top w:val="single" w:sz="2" w:space="0" w:color="000000"/>
              <w:left w:val="single" w:sz="2" w:space="0" w:color="000000"/>
              <w:bottom w:val="single" w:sz="2" w:space="0" w:color="000000"/>
              <w:right w:val="single" w:sz="2" w:space="0" w:color="000000"/>
            </w:tcBorders>
            <w:tcMar>
              <w:left w:w="100" w:type="dxa"/>
              <w:right w:w="100" w:type="dxa"/>
            </w:tcMar>
          </w:tcPr>
          <w:p w:rsidR="00212B61" w:rsidRPr="00841D02" w:rsidRDefault="00212B61" w:rsidP="00896D6D">
            <w:r w:rsidRPr="00841D02">
              <w:t>10 cm (HORIZN = 1)</w:t>
            </w:r>
          </w:p>
          <w:p w:rsidR="00212B61" w:rsidRPr="00841D02" w:rsidRDefault="00212B61" w:rsidP="00896D6D">
            <w:r w:rsidRPr="00841D02">
              <w:t>3 cm (HORIZN = 2)</w:t>
            </w:r>
          </w:p>
          <w:p w:rsidR="00212B61" w:rsidRPr="00841D02" w:rsidRDefault="00212B61" w:rsidP="00896D6D">
            <w:r w:rsidRPr="00841D02">
              <w:t>51 cm (HORIZN = 3)</w:t>
            </w:r>
          </w:p>
          <w:p w:rsidR="00212B61" w:rsidRPr="00841D02" w:rsidRDefault="00212B61" w:rsidP="00896D6D">
            <w:r w:rsidRPr="00841D02">
              <w:t>25 cm (HORIZN = 4)</w:t>
            </w:r>
          </w:p>
          <w:p w:rsidR="00212B61" w:rsidRPr="00841D02" w:rsidRDefault="00212B61" w:rsidP="00896D6D">
            <w:r w:rsidRPr="00841D02">
              <w:t>68 cm (HORIZN = 5)</w:t>
            </w:r>
          </w:p>
        </w:tc>
        <w:tc>
          <w:tcPr>
            <w:tcW w:w="4320" w:type="dxa"/>
            <w:tcBorders>
              <w:top w:val="single" w:sz="2" w:space="0" w:color="000000"/>
              <w:left w:val="single" w:sz="2" w:space="0" w:color="000000"/>
              <w:bottom w:val="single" w:sz="2" w:space="0" w:color="000000"/>
              <w:right w:val="single" w:sz="2" w:space="0" w:color="000000"/>
            </w:tcBorders>
            <w:tcMar>
              <w:left w:w="100" w:type="dxa"/>
              <w:right w:w="100" w:type="dxa"/>
            </w:tcMar>
          </w:tcPr>
          <w:p w:rsidR="00212B61" w:rsidRPr="00841D02" w:rsidRDefault="00212B61" w:rsidP="00896D6D">
            <w:r w:rsidRPr="00841D02">
              <w:t>NRCS Soil Data Mart (SDM) (</w:t>
            </w:r>
            <w:hyperlink r:id="rId10" w:history="1">
              <w:r w:rsidRPr="00841D02">
                <w:rPr>
                  <w:rStyle w:val="Hyperlink"/>
                </w:rPr>
                <w:t>http://soildatamart.nrcs.usda.gov</w:t>
              </w:r>
            </w:hyperlink>
            <w:r w:rsidRPr="00841D02">
              <w:t xml:space="preserve">). </w:t>
            </w:r>
            <w:r>
              <w:t xml:space="preserve"> The top horizon was</w:t>
            </w:r>
            <w:r w:rsidR="00C64F32">
              <w:t xml:space="preserve"> split into two horizons as per</w:t>
            </w:r>
            <w:r w:rsidRPr="00D51DFF">
              <w:t xml:space="preserve"> PRZM Scenario Guidance (EPA, 2004).</w:t>
            </w:r>
          </w:p>
        </w:tc>
      </w:tr>
      <w:tr w:rsidR="00212B61" w:rsidRPr="00D51DFF" w:rsidTr="00896D6D">
        <w:trPr>
          <w:cantSplit/>
        </w:trPr>
        <w:tc>
          <w:tcPr>
            <w:tcW w:w="2160" w:type="dxa"/>
            <w:tcBorders>
              <w:top w:val="single" w:sz="2" w:space="0" w:color="000000"/>
              <w:left w:val="single" w:sz="2" w:space="0" w:color="000000"/>
              <w:bottom w:val="single" w:sz="2" w:space="0" w:color="000000"/>
              <w:right w:val="single" w:sz="2" w:space="0" w:color="000000"/>
            </w:tcBorders>
            <w:tcMar>
              <w:left w:w="100" w:type="dxa"/>
              <w:right w:w="100" w:type="dxa"/>
            </w:tcMar>
          </w:tcPr>
          <w:p w:rsidR="00212B61" w:rsidRPr="00841D02" w:rsidRDefault="00212B61" w:rsidP="00896D6D">
            <w:r w:rsidRPr="00841D02">
              <w:lastRenderedPageBreak/>
              <w:t>Bulk Density (BD)</w:t>
            </w:r>
          </w:p>
        </w:tc>
        <w:tc>
          <w:tcPr>
            <w:tcW w:w="2880" w:type="dxa"/>
            <w:tcBorders>
              <w:top w:val="single" w:sz="2" w:space="0" w:color="000000"/>
              <w:left w:val="single" w:sz="2" w:space="0" w:color="000000"/>
              <w:bottom w:val="single" w:sz="2" w:space="0" w:color="000000"/>
              <w:right w:val="single" w:sz="2" w:space="0" w:color="000000"/>
            </w:tcBorders>
            <w:tcMar>
              <w:left w:w="100" w:type="dxa"/>
              <w:right w:w="100" w:type="dxa"/>
            </w:tcMar>
          </w:tcPr>
          <w:p w:rsidR="00212B61" w:rsidRPr="00841D02" w:rsidRDefault="00212B61" w:rsidP="00896D6D">
            <w:r w:rsidRPr="00841D02">
              <w:t>1.45 g/cm</w:t>
            </w:r>
            <w:r w:rsidRPr="00841D02">
              <w:rPr>
                <w:vertAlign w:val="superscript"/>
              </w:rPr>
              <w:t>3</w:t>
            </w:r>
            <w:r w:rsidRPr="00841D02">
              <w:t xml:space="preserve"> (HORIZN = 1)</w:t>
            </w:r>
          </w:p>
          <w:p w:rsidR="00212B61" w:rsidRPr="00841D02" w:rsidRDefault="00212B61" w:rsidP="00896D6D">
            <w:r w:rsidRPr="00841D02">
              <w:t>1.45 g/cm</w:t>
            </w:r>
            <w:r w:rsidRPr="00841D02">
              <w:rPr>
                <w:vertAlign w:val="superscript"/>
              </w:rPr>
              <w:t>3</w:t>
            </w:r>
            <w:r w:rsidRPr="00841D02">
              <w:t xml:space="preserve"> (HORIZN = 2)</w:t>
            </w:r>
          </w:p>
          <w:p w:rsidR="00212B61" w:rsidRPr="00841D02" w:rsidRDefault="00212B61" w:rsidP="00896D6D">
            <w:r w:rsidRPr="00841D02">
              <w:t>1.5 g/cm</w:t>
            </w:r>
            <w:r w:rsidRPr="00841D02">
              <w:rPr>
                <w:vertAlign w:val="superscript"/>
              </w:rPr>
              <w:t>3</w:t>
            </w:r>
            <w:r w:rsidRPr="00841D02">
              <w:t xml:space="preserve"> (HORIZN = 3)</w:t>
            </w:r>
          </w:p>
          <w:p w:rsidR="00212B61" w:rsidRPr="00841D02" w:rsidRDefault="00212B61" w:rsidP="00896D6D">
            <w:r w:rsidRPr="00841D02">
              <w:t>1.45 g/cm</w:t>
            </w:r>
            <w:r w:rsidRPr="00841D02">
              <w:rPr>
                <w:vertAlign w:val="superscript"/>
              </w:rPr>
              <w:t>3</w:t>
            </w:r>
            <w:r w:rsidRPr="00841D02">
              <w:t xml:space="preserve"> (HORIZN = 4)</w:t>
            </w:r>
          </w:p>
          <w:p w:rsidR="00212B61" w:rsidRPr="00841D02" w:rsidRDefault="00212B61" w:rsidP="00896D6D">
            <w:r w:rsidRPr="00841D02">
              <w:t>1.45 g/cm</w:t>
            </w:r>
            <w:r w:rsidRPr="00841D02">
              <w:rPr>
                <w:vertAlign w:val="superscript"/>
              </w:rPr>
              <w:t>3</w:t>
            </w:r>
            <w:r w:rsidRPr="00841D02">
              <w:t xml:space="preserve"> (HORIZN = 5)</w:t>
            </w:r>
          </w:p>
        </w:tc>
        <w:tc>
          <w:tcPr>
            <w:tcW w:w="4320" w:type="dxa"/>
            <w:tcBorders>
              <w:top w:val="single" w:sz="2" w:space="0" w:color="000000"/>
              <w:left w:val="single" w:sz="2" w:space="0" w:color="000000"/>
              <w:bottom w:val="single" w:sz="2" w:space="0" w:color="000000"/>
              <w:right w:val="single" w:sz="2" w:space="0" w:color="000000"/>
            </w:tcBorders>
            <w:tcMar>
              <w:left w:w="100" w:type="dxa"/>
              <w:right w:w="100" w:type="dxa"/>
            </w:tcMar>
          </w:tcPr>
          <w:p w:rsidR="00212B61" w:rsidRPr="00D51DFF" w:rsidRDefault="00212B61" w:rsidP="00896D6D">
            <w:r w:rsidRPr="00D51DFF">
              <w:t>NRCS Soil Data Mart (SDM) (</w:t>
            </w:r>
            <w:hyperlink r:id="rId11" w:history="1">
              <w:r w:rsidRPr="00D51DFF">
                <w:rPr>
                  <w:rStyle w:val="Hyperlink"/>
                </w:rPr>
                <w:t>http://soildatamart.nrcs.usda.gov</w:t>
              </w:r>
            </w:hyperlink>
            <w:r w:rsidRPr="00D51DFF">
              <w:t>). Midpoint of the reported range. PRZM Scenario Guidance (EPA, 2004).</w:t>
            </w:r>
          </w:p>
        </w:tc>
      </w:tr>
      <w:tr w:rsidR="00212B61" w:rsidRPr="00D51DFF" w:rsidTr="00896D6D">
        <w:trPr>
          <w:cantSplit/>
        </w:trPr>
        <w:tc>
          <w:tcPr>
            <w:tcW w:w="2160" w:type="dxa"/>
            <w:tcBorders>
              <w:top w:val="single" w:sz="2" w:space="0" w:color="000000"/>
              <w:left w:val="single" w:sz="2" w:space="0" w:color="000000"/>
              <w:bottom w:val="single" w:sz="2" w:space="0" w:color="000000"/>
              <w:right w:val="single" w:sz="2" w:space="0" w:color="000000"/>
            </w:tcBorders>
            <w:tcMar>
              <w:left w:w="100" w:type="dxa"/>
              <w:right w:w="100" w:type="dxa"/>
            </w:tcMar>
          </w:tcPr>
          <w:p w:rsidR="00212B61" w:rsidRPr="00841D02" w:rsidRDefault="00212B61" w:rsidP="00896D6D">
            <w:r w:rsidRPr="00841D02">
              <w:t>Initial Water Content (TH</w:t>
            </w:r>
            <w:smartTag w:uri="urn:schemas-microsoft-com:office:smarttags" w:element="PersonName">
              <w:r w:rsidRPr="00841D02">
                <w:t>ET</w:t>
              </w:r>
            </w:smartTag>
            <w:r w:rsidRPr="00841D02">
              <w:t>O)</w:t>
            </w:r>
          </w:p>
        </w:tc>
        <w:tc>
          <w:tcPr>
            <w:tcW w:w="2880" w:type="dxa"/>
            <w:tcBorders>
              <w:top w:val="single" w:sz="2" w:space="0" w:color="000000"/>
              <w:left w:val="single" w:sz="2" w:space="0" w:color="000000"/>
              <w:bottom w:val="single" w:sz="2" w:space="0" w:color="000000"/>
              <w:right w:val="single" w:sz="2" w:space="0" w:color="000000"/>
            </w:tcBorders>
            <w:tcMar>
              <w:left w:w="100" w:type="dxa"/>
              <w:right w:w="100" w:type="dxa"/>
            </w:tcMar>
          </w:tcPr>
          <w:p w:rsidR="00212B61" w:rsidRPr="00841D02" w:rsidRDefault="00212B61" w:rsidP="00896D6D">
            <w:r w:rsidRPr="00841D02">
              <w:t>0.313 cm</w:t>
            </w:r>
            <w:r w:rsidRPr="00841D02">
              <w:rPr>
                <w:vertAlign w:val="superscript"/>
              </w:rPr>
              <w:t>3</w:t>
            </w:r>
            <w:r w:rsidRPr="00841D02">
              <w:t>/cm</w:t>
            </w:r>
            <w:r w:rsidRPr="00841D02">
              <w:rPr>
                <w:vertAlign w:val="superscript"/>
              </w:rPr>
              <w:t>3</w:t>
            </w:r>
            <w:r w:rsidRPr="00841D02">
              <w:t xml:space="preserve"> (HORIZN =1)</w:t>
            </w:r>
          </w:p>
          <w:p w:rsidR="00212B61" w:rsidRPr="00841D02" w:rsidRDefault="00212B61" w:rsidP="00896D6D">
            <w:r w:rsidRPr="00841D02">
              <w:t>0.313 cm</w:t>
            </w:r>
            <w:r w:rsidRPr="00841D02">
              <w:rPr>
                <w:vertAlign w:val="superscript"/>
              </w:rPr>
              <w:t>3</w:t>
            </w:r>
            <w:r w:rsidRPr="00841D02">
              <w:t>/cm</w:t>
            </w:r>
            <w:r w:rsidRPr="00841D02">
              <w:rPr>
                <w:vertAlign w:val="superscript"/>
              </w:rPr>
              <w:t>3</w:t>
            </w:r>
            <w:r w:rsidRPr="00841D02">
              <w:t xml:space="preserve"> (HORIZN =2)</w:t>
            </w:r>
          </w:p>
          <w:p w:rsidR="00212B61" w:rsidRPr="00841D02" w:rsidRDefault="00212B61" w:rsidP="00896D6D">
            <w:r w:rsidRPr="00841D02">
              <w:t>0.326 cm</w:t>
            </w:r>
            <w:r w:rsidRPr="00841D02">
              <w:rPr>
                <w:vertAlign w:val="superscript"/>
              </w:rPr>
              <w:t>3</w:t>
            </w:r>
            <w:r w:rsidRPr="00841D02">
              <w:t>/cm</w:t>
            </w:r>
            <w:r w:rsidRPr="00841D02">
              <w:rPr>
                <w:vertAlign w:val="superscript"/>
              </w:rPr>
              <w:t>3</w:t>
            </w:r>
            <w:r w:rsidRPr="00841D02">
              <w:t xml:space="preserve"> (HORIZN = 3)</w:t>
            </w:r>
          </w:p>
          <w:p w:rsidR="00212B61" w:rsidRPr="00841D02" w:rsidRDefault="00212B61" w:rsidP="00896D6D">
            <w:r w:rsidRPr="00841D02">
              <w:t>0.236 cm</w:t>
            </w:r>
            <w:r w:rsidRPr="00841D02">
              <w:rPr>
                <w:vertAlign w:val="superscript"/>
              </w:rPr>
              <w:t>3</w:t>
            </w:r>
            <w:r w:rsidRPr="00841D02">
              <w:t>/cm</w:t>
            </w:r>
            <w:r w:rsidRPr="00841D02">
              <w:rPr>
                <w:vertAlign w:val="superscript"/>
              </w:rPr>
              <w:t>3</w:t>
            </w:r>
            <w:r w:rsidRPr="00841D02">
              <w:t xml:space="preserve"> (HORIZN = 4)</w:t>
            </w:r>
          </w:p>
          <w:p w:rsidR="00212B61" w:rsidRPr="00841D02" w:rsidRDefault="00212B61" w:rsidP="00896D6D">
            <w:r w:rsidRPr="00841D02">
              <w:t>0.198 cm</w:t>
            </w:r>
            <w:r w:rsidRPr="00841D02">
              <w:rPr>
                <w:vertAlign w:val="superscript"/>
              </w:rPr>
              <w:t>3</w:t>
            </w:r>
            <w:r w:rsidRPr="00841D02">
              <w:t>/cm</w:t>
            </w:r>
            <w:r w:rsidRPr="00841D02">
              <w:rPr>
                <w:vertAlign w:val="superscript"/>
              </w:rPr>
              <w:t>3</w:t>
            </w:r>
            <w:r w:rsidRPr="00841D02">
              <w:t xml:space="preserve"> (HORIZN = 5)</w:t>
            </w:r>
          </w:p>
        </w:tc>
        <w:tc>
          <w:tcPr>
            <w:tcW w:w="4320" w:type="dxa"/>
            <w:tcBorders>
              <w:top w:val="single" w:sz="2" w:space="0" w:color="000000"/>
              <w:left w:val="single" w:sz="2" w:space="0" w:color="000000"/>
              <w:bottom w:val="single" w:sz="2" w:space="0" w:color="000000"/>
              <w:right w:val="single" w:sz="2" w:space="0" w:color="000000"/>
            </w:tcBorders>
            <w:tcMar>
              <w:left w:w="100" w:type="dxa"/>
              <w:right w:w="100" w:type="dxa"/>
            </w:tcMar>
          </w:tcPr>
          <w:p w:rsidR="00212B61" w:rsidRPr="00D51DFF" w:rsidRDefault="00212B61" w:rsidP="00896D6D">
            <w:r w:rsidRPr="00D51DFF">
              <w:t xml:space="preserve">NRCS Soil Data Mart (SDM); values are mean 1/3-bar water contents of </w:t>
            </w:r>
            <w:proofErr w:type="spellStart"/>
            <w:r>
              <w:t>Cerini</w:t>
            </w:r>
            <w:proofErr w:type="spellEnd"/>
            <w:r>
              <w:t xml:space="preserve"> clay loam </w:t>
            </w:r>
            <w:r w:rsidRPr="00D51DFF">
              <w:t xml:space="preserve">soils.  </w:t>
            </w:r>
          </w:p>
        </w:tc>
      </w:tr>
      <w:tr w:rsidR="00212B61" w:rsidRPr="008E44E0" w:rsidTr="00896D6D">
        <w:trPr>
          <w:cantSplit/>
        </w:trPr>
        <w:tc>
          <w:tcPr>
            <w:tcW w:w="2160" w:type="dxa"/>
            <w:tcBorders>
              <w:top w:val="single" w:sz="2" w:space="0" w:color="000000"/>
              <w:left w:val="single" w:sz="2" w:space="0" w:color="000000"/>
              <w:bottom w:val="single" w:sz="2" w:space="0" w:color="000000"/>
              <w:right w:val="single" w:sz="2" w:space="0" w:color="000000"/>
            </w:tcBorders>
            <w:tcMar>
              <w:left w:w="100" w:type="dxa"/>
              <w:right w:w="100" w:type="dxa"/>
            </w:tcMar>
          </w:tcPr>
          <w:p w:rsidR="00212B61" w:rsidRPr="00841D02" w:rsidRDefault="00212B61" w:rsidP="00896D6D">
            <w:r w:rsidRPr="00841D02">
              <w:t>Compartment Thickness (DPN)</w:t>
            </w:r>
          </w:p>
        </w:tc>
        <w:tc>
          <w:tcPr>
            <w:tcW w:w="2880" w:type="dxa"/>
            <w:tcBorders>
              <w:top w:val="single" w:sz="2" w:space="0" w:color="000000"/>
              <w:left w:val="single" w:sz="2" w:space="0" w:color="000000"/>
              <w:bottom w:val="single" w:sz="2" w:space="0" w:color="000000"/>
              <w:right w:val="single" w:sz="2" w:space="0" w:color="000000"/>
            </w:tcBorders>
            <w:tcMar>
              <w:left w:w="100" w:type="dxa"/>
              <w:right w:w="100" w:type="dxa"/>
            </w:tcMar>
          </w:tcPr>
          <w:p w:rsidR="00212B61" w:rsidRPr="00841D02" w:rsidRDefault="00212B61" w:rsidP="00896D6D">
            <w:r w:rsidRPr="00841D02">
              <w:t>0.1 cm (HORIZN = 1)</w:t>
            </w:r>
          </w:p>
          <w:p w:rsidR="00212B61" w:rsidRPr="00841D02" w:rsidRDefault="00212B61" w:rsidP="00896D6D">
            <w:r w:rsidRPr="00841D02">
              <w:t>3 cm (HORIZN = 2)</w:t>
            </w:r>
          </w:p>
          <w:p w:rsidR="00212B61" w:rsidRPr="00841D02" w:rsidRDefault="00212B61" w:rsidP="00896D6D">
            <w:r w:rsidRPr="00841D02">
              <w:t>3 cm (HORIZN = 3)</w:t>
            </w:r>
          </w:p>
          <w:p w:rsidR="00212B61" w:rsidRPr="00841D02" w:rsidRDefault="00212B61" w:rsidP="00896D6D">
            <w:r w:rsidRPr="00841D02">
              <w:t>5 cm (HORIZN = 4)</w:t>
            </w:r>
          </w:p>
          <w:p w:rsidR="00212B61" w:rsidRPr="00841D02" w:rsidRDefault="00212B61" w:rsidP="00896D6D">
            <w:r w:rsidRPr="00841D02">
              <w:t>4 cm (HORIZN = 5)</w:t>
            </w:r>
          </w:p>
        </w:tc>
        <w:tc>
          <w:tcPr>
            <w:tcW w:w="4320" w:type="dxa"/>
            <w:tcBorders>
              <w:top w:val="single" w:sz="2" w:space="0" w:color="000000"/>
              <w:left w:val="single" w:sz="2" w:space="0" w:color="000000"/>
              <w:bottom w:val="single" w:sz="2" w:space="0" w:color="000000"/>
              <w:right w:val="single" w:sz="2" w:space="0" w:color="000000"/>
            </w:tcBorders>
            <w:tcMar>
              <w:left w:w="100" w:type="dxa"/>
              <w:right w:w="100" w:type="dxa"/>
            </w:tcMar>
          </w:tcPr>
          <w:p w:rsidR="00212B61" w:rsidRPr="008E44E0" w:rsidRDefault="00212B61" w:rsidP="00896D6D">
            <w:pPr>
              <w:tabs>
                <w:tab w:val="left" w:pos="0"/>
                <w:tab w:val="left" w:pos="720"/>
                <w:tab w:val="left" w:pos="1440"/>
                <w:tab w:val="left" w:pos="2160"/>
                <w:tab w:val="left" w:pos="2880"/>
                <w:tab w:val="left" w:pos="3600"/>
                <w:tab w:val="left" w:pos="4320"/>
                <w:tab w:val="left" w:pos="5040"/>
              </w:tabs>
              <w:spacing w:before="100" w:after="55"/>
              <w:rPr>
                <w:lang w:val="pt-BR"/>
              </w:rPr>
            </w:pPr>
            <w:r w:rsidRPr="008E44E0">
              <w:rPr>
                <w:lang w:val="pt-BR"/>
              </w:rPr>
              <w:t>NRCS Soil Data Mart (SDM) (</w:t>
            </w:r>
            <w:r w:rsidR="002C6E39" w:rsidRPr="00841D02">
              <w:fldChar w:fldCharType="begin"/>
            </w:r>
            <w:r w:rsidRPr="008E44E0">
              <w:rPr>
                <w:lang w:val="pt-BR"/>
              </w:rPr>
              <w:instrText xml:space="preserve"> HYPERLINK "http://soildatamart.nrcs.usda.gov" </w:instrText>
            </w:r>
            <w:r w:rsidR="002C6E39" w:rsidRPr="00841D02">
              <w:fldChar w:fldCharType="separate"/>
            </w:r>
            <w:r w:rsidRPr="008E44E0">
              <w:rPr>
                <w:rStyle w:val="Hyperlink"/>
                <w:lang w:val="pt-BR"/>
              </w:rPr>
              <w:t>http://soildatamart.nrcs.usda.gov</w:t>
            </w:r>
            <w:r w:rsidR="002C6E39" w:rsidRPr="00841D02">
              <w:fldChar w:fldCharType="end"/>
            </w:r>
            <w:r w:rsidRPr="008E44E0">
              <w:rPr>
                <w:lang w:val="pt-BR"/>
              </w:rPr>
              <w:t>). PRZM Scenario Guidance (EPA, 2004).</w:t>
            </w:r>
          </w:p>
        </w:tc>
      </w:tr>
      <w:tr w:rsidR="00212B61" w:rsidRPr="00D51DFF" w:rsidTr="00896D6D">
        <w:trPr>
          <w:cantSplit/>
        </w:trPr>
        <w:tc>
          <w:tcPr>
            <w:tcW w:w="2160" w:type="dxa"/>
            <w:tcBorders>
              <w:top w:val="single" w:sz="2" w:space="0" w:color="000000"/>
              <w:left w:val="single" w:sz="2" w:space="0" w:color="000000"/>
              <w:bottom w:val="single" w:sz="2" w:space="0" w:color="000000"/>
              <w:right w:val="single" w:sz="2" w:space="0" w:color="000000"/>
            </w:tcBorders>
            <w:tcMar>
              <w:left w:w="100" w:type="dxa"/>
              <w:right w:w="100" w:type="dxa"/>
            </w:tcMar>
          </w:tcPr>
          <w:p w:rsidR="00212B61" w:rsidRPr="00841D02" w:rsidRDefault="00212B61" w:rsidP="00896D6D">
            <w:r w:rsidRPr="00841D02">
              <w:t>Field Capacity (THEFC)</w:t>
            </w:r>
          </w:p>
        </w:tc>
        <w:tc>
          <w:tcPr>
            <w:tcW w:w="2880" w:type="dxa"/>
            <w:tcBorders>
              <w:top w:val="single" w:sz="2" w:space="0" w:color="000000"/>
              <w:left w:val="single" w:sz="2" w:space="0" w:color="000000"/>
              <w:bottom w:val="single" w:sz="2" w:space="0" w:color="000000"/>
              <w:right w:val="single" w:sz="2" w:space="0" w:color="000000"/>
            </w:tcBorders>
            <w:tcMar>
              <w:left w:w="100" w:type="dxa"/>
              <w:right w:w="100" w:type="dxa"/>
            </w:tcMar>
          </w:tcPr>
          <w:p w:rsidR="00212B61" w:rsidRPr="00841D02" w:rsidRDefault="00212B61" w:rsidP="00896D6D">
            <w:r w:rsidRPr="00841D02">
              <w:t>0.313 cm</w:t>
            </w:r>
            <w:r w:rsidRPr="00841D02">
              <w:rPr>
                <w:vertAlign w:val="superscript"/>
              </w:rPr>
              <w:t>3</w:t>
            </w:r>
            <w:r w:rsidRPr="00841D02">
              <w:t>/cm</w:t>
            </w:r>
            <w:r w:rsidRPr="00841D02">
              <w:rPr>
                <w:vertAlign w:val="superscript"/>
              </w:rPr>
              <w:t>3</w:t>
            </w:r>
            <w:r w:rsidRPr="00841D02">
              <w:t xml:space="preserve"> (HORIZN =1)</w:t>
            </w:r>
          </w:p>
          <w:p w:rsidR="00212B61" w:rsidRPr="00841D02" w:rsidRDefault="00212B61" w:rsidP="00896D6D">
            <w:r w:rsidRPr="00841D02">
              <w:t>0.313 cm</w:t>
            </w:r>
            <w:r w:rsidRPr="00841D02">
              <w:rPr>
                <w:vertAlign w:val="superscript"/>
              </w:rPr>
              <w:t>3</w:t>
            </w:r>
            <w:r w:rsidRPr="00841D02">
              <w:t>/cm</w:t>
            </w:r>
            <w:r w:rsidRPr="00841D02">
              <w:rPr>
                <w:vertAlign w:val="superscript"/>
              </w:rPr>
              <w:t>3</w:t>
            </w:r>
            <w:r w:rsidRPr="00841D02">
              <w:t xml:space="preserve"> (HORIZN =2)</w:t>
            </w:r>
          </w:p>
          <w:p w:rsidR="00212B61" w:rsidRPr="00841D02" w:rsidRDefault="00212B61" w:rsidP="00896D6D">
            <w:r w:rsidRPr="00841D02">
              <w:t>0.326 cm</w:t>
            </w:r>
            <w:r w:rsidRPr="00841D02">
              <w:rPr>
                <w:vertAlign w:val="superscript"/>
              </w:rPr>
              <w:t>3</w:t>
            </w:r>
            <w:r w:rsidRPr="00841D02">
              <w:t>/cm</w:t>
            </w:r>
            <w:r w:rsidRPr="00841D02">
              <w:rPr>
                <w:vertAlign w:val="superscript"/>
              </w:rPr>
              <w:t>3</w:t>
            </w:r>
            <w:r w:rsidRPr="00841D02">
              <w:t xml:space="preserve"> (HORIZN = 3)</w:t>
            </w:r>
          </w:p>
          <w:p w:rsidR="00212B61" w:rsidRPr="00841D02" w:rsidRDefault="00212B61" w:rsidP="00896D6D">
            <w:r w:rsidRPr="00841D02">
              <w:t>0.236 cm</w:t>
            </w:r>
            <w:r w:rsidRPr="00841D02">
              <w:rPr>
                <w:vertAlign w:val="superscript"/>
              </w:rPr>
              <w:t>3</w:t>
            </w:r>
            <w:r w:rsidRPr="00841D02">
              <w:t>/cm</w:t>
            </w:r>
            <w:r w:rsidRPr="00841D02">
              <w:rPr>
                <w:vertAlign w:val="superscript"/>
              </w:rPr>
              <w:t>3</w:t>
            </w:r>
            <w:r w:rsidRPr="00841D02">
              <w:t xml:space="preserve"> (HORIZN = 4)</w:t>
            </w:r>
          </w:p>
          <w:p w:rsidR="00212B61" w:rsidRPr="00841D02" w:rsidRDefault="00212B61" w:rsidP="00896D6D">
            <w:r w:rsidRPr="00841D02">
              <w:t>0.198 cm</w:t>
            </w:r>
            <w:r w:rsidRPr="00841D02">
              <w:rPr>
                <w:vertAlign w:val="superscript"/>
              </w:rPr>
              <w:t>3</w:t>
            </w:r>
            <w:r w:rsidRPr="00841D02">
              <w:t>/cm</w:t>
            </w:r>
            <w:r w:rsidRPr="00841D02">
              <w:rPr>
                <w:vertAlign w:val="superscript"/>
              </w:rPr>
              <w:t>3</w:t>
            </w:r>
            <w:r w:rsidRPr="00841D02">
              <w:t xml:space="preserve"> (HORIZN = 5)</w:t>
            </w:r>
          </w:p>
          <w:p w:rsidR="00212B61" w:rsidRPr="00841D02" w:rsidRDefault="00212B61" w:rsidP="00896D6D"/>
        </w:tc>
        <w:tc>
          <w:tcPr>
            <w:tcW w:w="4320" w:type="dxa"/>
            <w:tcBorders>
              <w:top w:val="single" w:sz="2" w:space="0" w:color="000000"/>
              <w:left w:val="single" w:sz="2" w:space="0" w:color="000000"/>
              <w:bottom w:val="single" w:sz="2" w:space="0" w:color="000000"/>
              <w:right w:val="single" w:sz="2" w:space="0" w:color="000000"/>
            </w:tcBorders>
            <w:tcMar>
              <w:left w:w="100" w:type="dxa"/>
              <w:right w:w="100" w:type="dxa"/>
            </w:tcMar>
          </w:tcPr>
          <w:p w:rsidR="00212B61" w:rsidRPr="00841D02" w:rsidRDefault="00212B61" w:rsidP="00896D6D">
            <w:r w:rsidRPr="00841D02">
              <w:t xml:space="preserve">NRCS Soil Data Mart (SDM); values are mean 1/3-bar water contents of </w:t>
            </w:r>
            <w:proofErr w:type="spellStart"/>
            <w:r w:rsidRPr="00841D02">
              <w:t>Cerini</w:t>
            </w:r>
            <w:proofErr w:type="spellEnd"/>
            <w:r w:rsidRPr="00841D02">
              <w:t xml:space="preserve"> clay loam soils.  </w:t>
            </w:r>
          </w:p>
        </w:tc>
      </w:tr>
      <w:tr w:rsidR="00212B61" w:rsidRPr="00D51DFF" w:rsidTr="00896D6D">
        <w:trPr>
          <w:cantSplit/>
        </w:trPr>
        <w:tc>
          <w:tcPr>
            <w:tcW w:w="2160" w:type="dxa"/>
            <w:tcBorders>
              <w:top w:val="single" w:sz="2" w:space="0" w:color="000000"/>
              <w:left w:val="single" w:sz="2" w:space="0" w:color="000000"/>
              <w:bottom w:val="single" w:sz="2" w:space="0" w:color="000000"/>
              <w:right w:val="single" w:sz="2" w:space="0" w:color="000000"/>
            </w:tcBorders>
            <w:tcMar>
              <w:left w:w="100" w:type="dxa"/>
              <w:right w:w="100" w:type="dxa"/>
            </w:tcMar>
          </w:tcPr>
          <w:p w:rsidR="00212B61" w:rsidRPr="00841D02" w:rsidRDefault="00212B61" w:rsidP="00896D6D">
            <w:r w:rsidRPr="00841D02">
              <w:t>Wilting Point (THEWP)</w:t>
            </w:r>
          </w:p>
        </w:tc>
        <w:tc>
          <w:tcPr>
            <w:tcW w:w="2880" w:type="dxa"/>
            <w:tcBorders>
              <w:top w:val="single" w:sz="2" w:space="0" w:color="000000"/>
              <w:left w:val="single" w:sz="2" w:space="0" w:color="000000"/>
              <w:bottom w:val="single" w:sz="2" w:space="0" w:color="000000"/>
              <w:right w:val="single" w:sz="2" w:space="0" w:color="000000"/>
            </w:tcBorders>
            <w:tcMar>
              <w:left w:w="100" w:type="dxa"/>
              <w:right w:w="100" w:type="dxa"/>
            </w:tcMar>
          </w:tcPr>
          <w:p w:rsidR="00212B61" w:rsidRPr="00841D02" w:rsidRDefault="00212B61" w:rsidP="00896D6D">
            <w:r w:rsidRPr="00841D02">
              <w:t>0.173 cm</w:t>
            </w:r>
            <w:r w:rsidRPr="00841D02">
              <w:rPr>
                <w:vertAlign w:val="superscript"/>
              </w:rPr>
              <w:t>3</w:t>
            </w:r>
            <w:r w:rsidRPr="00841D02">
              <w:t>/cm</w:t>
            </w:r>
            <w:r w:rsidRPr="00841D02">
              <w:rPr>
                <w:vertAlign w:val="superscript"/>
              </w:rPr>
              <w:t>3</w:t>
            </w:r>
            <w:r w:rsidRPr="00841D02">
              <w:t xml:space="preserve"> (HORIZN =1)</w:t>
            </w:r>
          </w:p>
          <w:p w:rsidR="00212B61" w:rsidRPr="00841D02" w:rsidRDefault="00212B61" w:rsidP="00896D6D">
            <w:r w:rsidRPr="00841D02">
              <w:t>0.173 cm</w:t>
            </w:r>
            <w:r w:rsidRPr="00841D02">
              <w:rPr>
                <w:vertAlign w:val="superscript"/>
              </w:rPr>
              <w:t>3</w:t>
            </w:r>
            <w:r w:rsidRPr="00841D02">
              <w:t>/cm</w:t>
            </w:r>
            <w:r w:rsidRPr="00841D02">
              <w:rPr>
                <w:vertAlign w:val="superscript"/>
              </w:rPr>
              <w:t>3</w:t>
            </w:r>
            <w:r w:rsidRPr="00841D02">
              <w:t xml:space="preserve"> (HORIZN =2)</w:t>
            </w:r>
          </w:p>
          <w:p w:rsidR="00212B61" w:rsidRPr="00841D02" w:rsidRDefault="00212B61" w:rsidP="00896D6D">
            <w:r w:rsidRPr="00841D02">
              <w:t>0.195 cm</w:t>
            </w:r>
            <w:r w:rsidRPr="00841D02">
              <w:rPr>
                <w:vertAlign w:val="superscript"/>
              </w:rPr>
              <w:t>3</w:t>
            </w:r>
            <w:r w:rsidRPr="00841D02">
              <w:t>/cm</w:t>
            </w:r>
            <w:r w:rsidRPr="00841D02">
              <w:rPr>
                <w:vertAlign w:val="superscript"/>
              </w:rPr>
              <w:t>3</w:t>
            </w:r>
            <w:r w:rsidRPr="00841D02">
              <w:t xml:space="preserve"> (HORIZN = 3)</w:t>
            </w:r>
          </w:p>
          <w:p w:rsidR="00212B61" w:rsidRPr="00841D02" w:rsidRDefault="00212B61" w:rsidP="00896D6D">
            <w:r w:rsidRPr="00841D02">
              <w:t>0.150 cm</w:t>
            </w:r>
            <w:r w:rsidRPr="00841D02">
              <w:rPr>
                <w:vertAlign w:val="superscript"/>
              </w:rPr>
              <w:t>3</w:t>
            </w:r>
            <w:r w:rsidRPr="00841D02">
              <w:t>/cm</w:t>
            </w:r>
            <w:r w:rsidRPr="00841D02">
              <w:rPr>
                <w:vertAlign w:val="superscript"/>
              </w:rPr>
              <w:t>3</w:t>
            </w:r>
            <w:r w:rsidRPr="00841D02">
              <w:t xml:space="preserve"> (HORIZN = 4)</w:t>
            </w:r>
          </w:p>
          <w:p w:rsidR="00212B61" w:rsidRPr="00841D02" w:rsidRDefault="00212B61" w:rsidP="00896D6D">
            <w:r w:rsidRPr="00841D02">
              <w:t>0.115 cm</w:t>
            </w:r>
            <w:r w:rsidRPr="00841D02">
              <w:rPr>
                <w:vertAlign w:val="superscript"/>
              </w:rPr>
              <w:t>3</w:t>
            </w:r>
            <w:r w:rsidRPr="00841D02">
              <w:t>/cm</w:t>
            </w:r>
            <w:r w:rsidRPr="00841D02">
              <w:rPr>
                <w:vertAlign w:val="superscript"/>
              </w:rPr>
              <w:t>3</w:t>
            </w:r>
            <w:r w:rsidRPr="00841D02">
              <w:t xml:space="preserve"> (HORIZN = 5)</w:t>
            </w:r>
          </w:p>
        </w:tc>
        <w:tc>
          <w:tcPr>
            <w:tcW w:w="4320" w:type="dxa"/>
            <w:tcBorders>
              <w:top w:val="single" w:sz="2" w:space="0" w:color="000000"/>
              <w:left w:val="single" w:sz="2" w:space="0" w:color="000000"/>
              <w:bottom w:val="single" w:sz="2" w:space="0" w:color="000000"/>
              <w:right w:val="single" w:sz="2" w:space="0" w:color="000000"/>
            </w:tcBorders>
            <w:tcMar>
              <w:left w:w="100" w:type="dxa"/>
              <w:right w:w="100" w:type="dxa"/>
            </w:tcMar>
          </w:tcPr>
          <w:p w:rsidR="00212B61" w:rsidRPr="00841D02" w:rsidRDefault="00212B61" w:rsidP="00896D6D">
            <w:r w:rsidRPr="00841D02">
              <w:t xml:space="preserve">NRCS Soil Data Mart (SDM); values are mean 15-bar water contents of </w:t>
            </w:r>
            <w:proofErr w:type="spellStart"/>
            <w:r w:rsidRPr="00841D02">
              <w:t>Cerini</w:t>
            </w:r>
            <w:proofErr w:type="spellEnd"/>
            <w:r w:rsidRPr="00841D02">
              <w:t xml:space="preserve"> clay loam soils.  </w:t>
            </w:r>
          </w:p>
        </w:tc>
      </w:tr>
      <w:tr w:rsidR="00212B61" w:rsidRPr="00D51DFF" w:rsidTr="00896D6D">
        <w:trPr>
          <w:cantSplit/>
        </w:trPr>
        <w:tc>
          <w:tcPr>
            <w:tcW w:w="2160" w:type="dxa"/>
            <w:tcBorders>
              <w:top w:val="single" w:sz="2" w:space="0" w:color="000000"/>
              <w:left w:val="single" w:sz="2" w:space="0" w:color="000000"/>
              <w:bottom w:val="single" w:sz="2" w:space="0" w:color="000000"/>
              <w:right w:val="single" w:sz="2" w:space="0" w:color="000000"/>
            </w:tcBorders>
            <w:tcMar>
              <w:left w:w="100" w:type="dxa"/>
              <w:right w:w="100" w:type="dxa"/>
            </w:tcMar>
          </w:tcPr>
          <w:p w:rsidR="00212B61" w:rsidRPr="00841D02" w:rsidRDefault="00212B61" w:rsidP="00896D6D">
            <w:r w:rsidRPr="00841D02">
              <w:t>Organic Carbon Content (OC)</w:t>
            </w:r>
          </w:p>
        </w:tc>
        <w:tc>
          <w:tcPr>
            <w:tcW w:w="2880" w:type="dxa"/>
            <w:tcBorders>
              <w:top w:val="single" w:sz="2" w:space="0" w:color="000000"/>
              <w:left w:val="single" w:sz="2" w:space="0" w:color="000000"/>
              <w:bottom w:val="single" w:sz="2" w:space="0" w:color="000000"/>
              <w:right w:val="single" w:sz="2" w:space="0" w:color="000000"/>
            </w:tcBorders>
            <w:tcMar>
              <w:left w:w="100" w:type="dxa"/>
              <w:right w:w="100" w:type="dxa"/>
            </w:tcMar>
          </w:tcPr>
          <w:p w:rsidR="00212B61" w:rsidRPr="00841D02" w:rsidRDefault="00212B61" w:rsidP="00896D6D">
            <w:r w:rsidRPr="00841D02">
              <w:t>0.46% (HORIZN = 1)</w:t>
            </w:r>
          </w:p>
          <w:p w:rsidR="00212B61" w:rsidRPr="00841D02" w:rsidRDefault="00212B61" w:rsidP="00896D6D">
            <w:r w:rsidRPr="00841D02">
              <w:t>0.46% (HORIZN = 2)</w:t>
            </w:r>
          </w:p>
          <w:p w:rsidR="00212B61" w:rsidRPr="00841D02" w:rsidRDefault="00212B61" w:rsidP="00896D6D">
            <w:r w:rsidRPr="00841D02">
              <w:t>0.41% (HORIZN = 3)</w:t>
            </w:r>
          </w:p>
          <w:p w:rsidR="00212B61" w:rsidRPr="00841D02" w:rsidRDefault="00212B61" w:rsidP="00896D6D">
            <w:r w:rsidRPr="00841D02">
              <w:t>0.23% (HORIZN = 4)</w:t>
            </w:r>
          </w:p>
          <w:p w:rsidR="00212B61" w:rsidRPr="00841D02" w:rsidRDefault="00212B61" w:rsidP="00896D6D">
            <w:r w:rsidRPr="00841D02">
              <w:t>0.17% (HORIZN = 5)</w:t>
            </w:r>
          </w:p>
        </w:tc>
        <w:tc>
          <w:tcPr>
            <w:tcW w:w="4320" w:type="dxa"/>
            <w:tcBorders>
              <w:top w:val="single" w:sz="2" w:space="0" w:color="000000"/>
              <w:left w:val="single" w:sz="2" w:space="0" w:color="000000"/>
              <w:bottom w:val="single" w:sz="2" w:space="0" w:color="000000"/>
              <w:right w:val="single" w:sz="2" w:space="0" w:color="000000"/>
            </w:tcBorders>
            <w:tcMar>
              <w:left w:w="100" w:type="dxa"/>
              <w:right w:w="100" w:type="dxa"/>
            </w:tcMar>
          </w:tcPr>
          <w:p w:rsidR="00212B61" w:rsidRPr="00841D02" w:rsidRDefault="00212B61" w:rsidP="00896D6D">
            <w:r w:rsidRPr="00841D02">
              <w:t>NRCS SDM; values for horizons 1 to 3 = mean %</w:t>
            </w:r>
            <w:smartTag w:uri="urn:schemas-microsoft-com:office:smarttags" w:element="place">
              <w:r w:rsidRPr="00841D02">
                <w:t>OM</w:t>
              </w:r>
            </w:smartTag>
            <w:r w:rsidRPr="00841D02">
              <w:t xml:space="preserve"> / 1.724.  PRZM Scenario Guidance (EPA, 2004).  </w:t>
            </w:r>
          </w:p>
        </w:tc>
      </w:tr>
    </w:tbl>
    <w:p w:rsidR="00ED2A7C" w:rsidRPr="004C55C1" w:rsidRDefault="00ED2A7C">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Cs w:val="24"/>
          <w:highlight w:val="cyan"/>
        </w:rPr>
      </w:pPr>
    </w:p>
    <w:p w:rsidR="00ED2A7C" w:rsidRPr="004C55C1" w:rsidRDefault="00ED2A7C">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Cs w:val="24"/>
          <w:highlight w:val="cyan"/>
        </w:rPr>
      </w:pPr>
    </w:p>
    <w:p w:rsidR="00ED2A7C" w:rsidRPr="000E3488" w:rsidRDefault="00ED2A7C">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b/>
          <w:bCs/>
          <w:i/>
          <w:iCs/>
          <w:szCs w:val="24"/>
        </w:rPr>
      </w:pPr>
      <w:r w:rsidRPr="000E3488">
        <w:rPr>
          <w:b/>
          <w:bCs/>
          <w:i/>
          <w:iCs/>
          <w:szCs w:val="24"/>
        </w:rPr>
        <w:t>Sensitive Parameter Uncertainties</w:t>
      </w:r>
    </w:p>
    <w:p w:rsidR="000E3488" w:rsidRDefault="000E348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Cs w:val="24"/>
          <w:u w:val="single"/>
        </w:rPr>
      </w:pPr>
    </w:p>
    <w:p w:rsidR="00ED2A7C" w:rsidRPr="000E3488" w:rsidRDefault="000E348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Cs w:val="24"/>
          <w:u w:val="single"/>
        </w:rPr>
      </w:pPr>
      <w:r w:rsidRPr="000E3488">
        <w:rPr>
          <w:szCs w:val="24"/>
          <w:u w:val="single"/>
        </w:rPr>
        <w:t>USLEC</w:t>
      </w:r>
    </w:p>
    <w:p w:rsidR="000E3488" w:rsidRPr="000E3488" w:rsidRDefault="000E3488" w:rsidP="0022424B">
      <w:pPr>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Cs w:val="24"/>
        </w:rPr>
      </w:pPr>
      <w:proofErr w:type="gramStart"/>
      <w:r>
        <w:rPr>
          <w:szCs w:val="24"/>
        </w:rPr>
        <w:t>Selected o</w:t>
      </w:r>
      <w:r w:rsidRPr="000E3488">
        <w:rPr>
          <w:szCs w:val="24"/>
        </w:rPr>
        <w:t>nion crops as closest match to garlic parameters for USLEC values.</w:t>
      </w:r>
      <w:proofErr w:type="gramEnd"/>
      <w:r w:rsidRPr="000E3488">
        <w:rPr>
          <w:szCs w:val="24"/>
        </w:rPr>
        <w:t xml:space="preserve">  Garlic and </w:t>
      </w:r>
      <w:r w:rsidR="005046A5">
        <w:rPr>
          <w:szCs w:val="24"/>
        </w:rPr>
        <w:t>o</w:t>
      </w:r>
      <w:r w:rsidRPr="000E3488">
        <w:rPr>
          <w:szCs w:val="24"/>
        </w:rPr>
        <w:t>nions are both grown in rows on r</w:t>
      </w:r>
      <w:r>
        <w:rPr>
          <w:szCs w:val="24"/>
        </w:rPr>
        <w:t>aised soil beds with mechanical</w:t>
      </w:r>
      <w:r w:rsidR="0022424B">
        <w:rPr>
          <w:szCs w:val="24"/>
        </w:rPr>
        <w:t xml:space="preserve"> </w:t>
      </w:r>
      <w:r w:rsidRPr="000E3488">
        <w:rPr>
          <w:szCs w:val="24"/>
        </w:rPr>
        <w:t>harvesting.</w:t>
      </w:r>
    </w:p>
    <w:p w:rsidR="00C10D70" w:rsidRPr="004C55C1" w:rsidRDefault="00C10D7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Cs w:val="24"/>
          <w:highlight w:val="cyan"/>
          <w:u w:val="single"/>
        </w:rPr>
      </w:pPr>
    </w:p>
    <w:p w:rsidR="00BF1CA3" w:rsidRDefault="00BF1CA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Cs w:val="24"/>
          <w:highlight w:val="cyan"/>
        </w:rPr>
        <w:sectPr w:rsidR="00BF1CA3" w:rsidSect="005D5460">
          <w:pgSz w:w="12240" w:h="15840" w:code="1"/>
          <w:pgMar w:top="1152" w:right="1440" w:bottom="1152" w:left="1440" w:header="1440" w:footer="1440" w:gutter="0"/>
          <w:cols w:space="720"/>
        </w:sectPr>
      </w:pPr>
    </w:p>
    <w:p w:rsidR="00ED2A7C" w:rsidRPr="004C55C1" w:rsidRDefault="00ED2A7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Cs w:val="24"/>
          <w:highlight w:val="cyan"/>
        </w:rPr>
      </w:pPr>
    </w:p>
    <w:tbl>
      <w:tblPr>
        <w:tblW w:w="11754" w:type="dxa"/>
        <w:tblInd w:w="93" w:type="dxa"/>
        <w:tblLayout w:type="fixed"/>
        <w:tblLook w:val="0000"/>
      </w:tblPr>
      <w:tblGrid>
        <w:gridCol w:w="1540"/>
        <w:gridCol w:w="1104"/>
        <w:gridCol w:w="833"/>
        <w:gridCol w:w="1005"/>
        <w:gridCol w:w="1150"/>
        <w:gridCol w:w="819"/>
        <w:gridCol w:w="615"/>
        <w:gridCol w:w="670"/>
        <w:gridCol w:w="723"/>
        <w:gridCol w:w="602"/>
        <w:gridCol w:w="628"/>
        <w:gridCol w:w="1036"/>
        <w:gridCol w:w="1029"/>
      </w:tblGrid>
      <w:tr w:rsidR="006C597F" w:rsidTr="0025775D">
        <w:trPr>
          <w:trHeight w:val="305"/>
        </w:trPr>
        <w:tc>
          <w:tcPr>
            <w:tcW w:w="11754" w:type="dxa"/>
            <w:gridSpan w:val="13"/>
            <w:tcBorders>
              <w:top w:val="single" w:sz="4" w:space="0" w:color="auto"/>
              <w:left w:val="single" w:sz="4" w:space="0" w:color="auto"/>
              <w:bottom w:val="single" w:sz="4" w:space="0" w:color="auto"/>
              <w:right w:val="single" w:sz="4" w:space="0" w:color="auto"/>
            </w:tcBorders>
            <w:shd w:val="clear" w:color="auto" w:fill="E0E0E0"/>
            <w:vAlign w:val="bottom"/>
          </w:tcPr>
          <w:p w:rsidR="006C597F" w:rsidRPr="006C597F" w:rsidRDefault="006C597F" w:rsidP="006C597F">
            <w:pPr>
              <w:widowControl/>
              <w:autoSpaceDE/>
              <w:autoSpaceDN/>
              <w:adjustRightInd/>
              <w:rPr>
                <w:b/>
                <w:bCs/>
                <w:color w:val="000000"/>
                <w:sz w:val="24"/>
                <w:szCs w:val="24"/>
              </w:rPr>
            </w:pPr>
            <w:r w:rsidRPr="006C597F">
              <w:rPr>
                <w:rFonts w:cs="Arial"/>
                <w:b/>
                <w:bCs/>
                <w:sz w:val="24"/>
                <w:szCs w:val="24"/>
              </w:rPr>
              <w:t xml:space="preserve">Table 5.  Garlic Bearing Soils of </w:t>
            </w:r>
            <w:smartTag w:uri="urn:schemas-microsoft-com:office:smarttags" w:element="City">
              <w:r w:rsidRPr="006C597F">
                <w:rPr>
                  <w:rFonts w:cs="Arial"/>
                  <w:b/>
                  <w:bCs/>
                  <w:sz w:val="24"/>
                  <w:szCs w:val="24"/>
                </w:rPr>
                <w:t>Fresno</w:t>
              </w:r>
            </w:smartTag>
            <w:r w:rsidRPr="006C597F">
              <w:rPr>
                <w:rFonts w:cs="Arial"/>
                <w:b/>
                <w:bCs/>
                <w:sz w:val="24"/>
                <w:szCs w:val="24"/>
              </w:rPr>
              <w:t xml:space="preserve">, Kern, and </w:t>
            </w:r>
            <w:smartTag w:uri="urn:schemas-microsoft-com:office:smarttags" w:element="PlaceName">
              <w:r w:rsidRPr="006C597F">
                <w:rPr>
                  <w:rFonts w:cs="Arial"/>
                  <w:b/>
                  <w:bCs/>
                  <w:sz w:val="24"/>
                  <w:szCs w:val="24"/>
                </w:rPr>
                <w:t>Kings</w:t>
              </w:r>
            </w:smartTag>
            <w:r w:rsidRPr="006C597F">
              <w:rPr>
                <w:rFonts w:cs="Arial"/>
                <w:b/>
                <w:bCs/>
                <w:sz w:val="24"/>
                <w:szCs w:val="24"/>
              </w:rPr>
              <w:t xml:space="preserve"> </w:t>
            </w:r>
            <w:smartTag w:uri="urn:schemas-microsoft-com:office:smarttags" w:element="PlaceType">
              <w:r w:rsidRPr="006C597F">
                <w:rPr>
                  <w:rFonts w:cs="Arial"/>
                  <w:b/>
                  <w:bCs/>
                  <w:sz w:val="24"/>
                  <w:szCs w:val="24"/>
                </w:rPr>
                <w:t>Counties</w:t>
              </w:r>
            </w:smartTag>
            <w:r w:rsidRPr="006C597F">
              <w:rPr>
                <w:rFonts w:cs="Arial"/>
                <w:b/>
                <w:bCs/>
                <w:sz w:val="24"/>
                <w:szCs w:val="24"/>
              </w:rPr>
              <w:t xml:space="preserve"> (</w:t>
            </w:r>
            <w:smartTag w:uri="urn:schemas-microsoft-com:office:smarttags" w:element="State">
              <w:smartTag w:uri="urn:schemas-microsoft-com:office:smarttags" w:element="place">
                <w:r w:rsidRPr="006C597F">
                  <w:rPr>
                    <w:rFonts w:cs="Arial"/>
                    <w:b/>
                    <w:bCs/>
                    <w:sz w:val="24"/>
                    <w:szCs w:val="24"/>
                  </w:rPr>
                  <w:t>California</w:t>
                </w:r>
              </w:smartTag>
            </w:smartTag>
            <w:r w:rsidRPr="006C597F">
              <w:rPr>
                <w:rFonts w:cs="Arial"/>
                <w:b/>
                <w:bCs/>
                <w:sz w:val="24"/>
                <w:szCs w:val="24"/>
              </w:rPr>
              <w:t>) Ranked by Area.</w:t>
            </w:r>
          </w:p>
        </w:tc>
      </w:tr>
      <w:tr w:rsidR="0025775D" w:rsidTr="0025775D">
        <w:trPr>
          <w:trHeight w:val="287"/>
        </w:trPr>
        <w:tc>
          <w:tcPr>
            <w:tcW w:w="1540" w:type="dxa"/>
            <w:vMerge w:val="restart"/>
            <w:tcBorders>
              <w:top w:val="single" w:sz="4" w:space="0" w:color="auto"/>
              <w:left w:val="single" w:sz="4" w:space="0" w:color="auto"/>
              <w:right w:val="single" w:sz="4" w:space="0" w:color="auto"/>
            </w:tcBorders>
            <w:shd w:val="clear" w:color="auto" w:fill="E0E0E0"/>
            <w:vAlign w:val="bottom"/>
          </w:tcPr>
          <w:p w:rsidR="0025775D" w:rsidRPr="00C64F32" w:rsidRDefault="0025775D" w:rsidP="006C597F">
            <w:pPr>
              <w:widowControl/>
              <w:autoSpaceDE/>
              <w:autoSpaceDN/>
              <w:adjustRightInd/>
              <w:jc w:val="center"/>
              <w:rPr>
                <w:b/>
                <w:bCs/>
              </w:rPr>
            </w:pPr>
            <w:r w:rsidRPr="00C64F32">
              <w:rPr>
                <w:b/>
                <w:bCs/>
              </w:rPr>
              <w:t>Soil</w:t>
            </w:r>
          </w:p>
        </w:tc>
        <w:tc>
          <w:tcPr>
            <w:tcW w:w="1104" w:type="dxa"/>
            <w:vMerge w:val="restart"/>
            <w:tcBorders>
              <w:top w:val="single" w:sz="4" w:space="0" w:color="auto"/>
              <w:left w:val="nil"/>
              <w:right w:val="single" w:sz="4" w:space="0" w:color="auto"/>
            </w:tcBorders>
            <w:shd w:val="clear" w:color="auto" w:fill="E0E0E0"/>
            <w:vAlign w:val="bottom"/>
          </w:tcPr>
          <w:p w:rsidR="0025775D" w:rsidRPr="006C597F" w:rsidRDefault="0025775D" w:rsidP="006C597F">
            <w:pPr>
              <w:widowControl/>
              <w:autoSpaceDE/>
              <w:autoSpaceDN/>
              <w:adjustRightInd/>
              <w:jc w:val="center"/>
              <w:rPr>
                <w:b/>
                <w:bCs/>
                <w:color w:val="000000"/>
              </w:rPr>
            </w:pPr>
            <w:r w:rsidRPr="006C597F">
              <w:rPr>
                <w:b/>
                <w:bCs/>
                <w:color w:val="000000"/>
              </w:rPr>
              <w:t>Total Acreage</w:t>
            </w:r>
          </w:p>
        </w:tc>
        <w:tc>
          <w:tcPr>
            <w:tcW w:w="833" w:type="dxa"/>
            <w:vMerge w:val="restart"/>
            <w:tcBorders>
              <w:top w:val="single" w:sz="4" w:space="0" w:color="auto"/>
              <w:left w:val="nil"/>
              <w:right w:val="single" w:sz="4" w:space="0" w:color="auto"/>
            </w:tcBorders>
            <w:shd w:val="clear" w:color="auto" w:fill="E0E0E0"/>
            <w:vAlign w:val="bottom"/>
          </w:tcPr>
          <w:p w:rsidR="0025775D" w:rsidRPr="006C597F" w:rsidRDefault="0025775D" w:rsidP="006C597F">
            <w:pPr>
              <w:widowControl/>
              <w:autoSpaceDE/>
              <w:autoSpaceDN/>
              <w:adjustRightInd/>
              <w:jc w:val="center"/>
              <w:rPr>
                <w:b/>
                <w:bCs/>
                <w:color w:val="000000"/>
              </w:rPr>
            </w:pPr>
            <w:r w:rsidRPr="006C597F">
              <w:rPr>
                <w:b/>
                <w:bCs/>
                <w:color w:val="000000"/>
              </w:rPr>
              <w:t>% Area</w:t>
            </w:r>
          </w:p>
        </w:tc>
        <w:tc>
          <w:tcPr>
            <w:tcW w:w="1005" w:type="dxa"/>
            <w:vMerge w:val="restart"/>
            <w:tcBorders>
              <w:top w:val="single" w:sz="4" w:space="0" w:color="auto"/>
              <w:left w:val="nil"/>
              <w:right w:val="single" w:sz="4" w:space="0" w:color="auto"/>
            </w:tcBorders>
            <w:shd w:val="clear" w:color="auto" w:fill="E0E0E0"/>
            <w:vAlign w:val="bottom"/>
          </w:tcPr>
          <w:p w:rsidR="0025775D" w:rsidRPr="006C597F" w:rsidRDefault="0025775D" w:rsidP="006C597F">
            <w:pPr>
              <w:widowControl/>
              <w:autoSpaceDE/>
              <w:autoSpaceDN/>
              <w:adjustRightInd/>
              <w:jc w:val="center"/>
              <w:rPr>
                <w:b/>
                <w:bCs/>
                <w:color w:val="000000"/>
              </w:rPr>
            </w:pPr>
            <w:r w:rsidRPr="006C597F">
              <w:rPr>
                <w:b/>
                <w:bCs/>
                <w:color w:val="000000"/>
              </w:rPr>
              <w:t>Drainage</w:t>
            </w:r>
          </w:p>
        </w:tc>
        <w:tc>
          <w:tcPr>
            <w:tcW w:w="1150" w:type="dxa"/>
            <w:vMerge w:val="restart"/>
            <w:tcBorders>
              <w:top w:val="single" w:sz="4" w:space="0" w:color="auto"/>
              <w:left w:val="nil"/>
              <w:right w:val="single" w:sz="4" w:space="0" w:color="auto"/>
            </w:tcBorders>
            <w:shd w:val="clear" w:color="auto" w:fill="E0E0E0"/>
            <w:vAlign w:val="bottom"/>
          </w:tcPr>
          <w:p w:rsidR="0025775D" w:rsidRPr="006C597F" w:rsidRDefault="0025775D" w:rsidP="006C597F">
            <w:pPr>
              <w:widowControl/>
              <w:autoSpaceDE/>
              <w:autoSpaceDN/>
              <w:adjustRightInd/>
              <w:jc w:val="center"/>
              <w:rPr>
                <w:b/>
                <w:bCs/>
                <w:color w:val="000000"/>
              </w:rPr>
            </w:pPr>
            <w:r w:rsidRPr="006C597F">
              <w:rPr>
                <w:b/>
                <w:bCs/>
                <w:color w:val="000000"/>
              </w:rPr>
              <w:t>Erodibility</w:t>
            </w:r>
          </w:p>
        </w:tc>
        <w:tc>
          <w:tcPr>
            <w:tcW w:w="819" w:type="dxa"/>
            <w:vMerge w:val="restart"/>
            <w:tcBorders>
              <w:top w:val="single" w:sz="4" w:space="0" w:color="auto"/>
              <w:left w:val="nil"/>
              <w:right w:val="single" w:sz="4" w:space="0" w:color="auto"/>
            </w:tcBorders>
            <w:shd w:val="clear" w:color="auto" w:fill="E0E0E0"/>
            <w:vAlign w:val="bottom"/>
          </w:tcPr>
          <w:p w:rsidR="0025775D" w:rsidRPr="006C597F" w:rsidRDefault="0025775D" w:rsidP="006C597F">
            <w:pPr>
              <w:widowControl/>
              <w:autoSpaceDE/>
              <w:autoSpaceDN/>
              <w:adjustRightInd/>
              <w:jc w:val="center"/>
              <w:rPr>
                <w:b/>
                <w:bCs/>
                <w:color w:val="000000"/>
              </w:rPr>
            </w:pPr>
            <w:r w:rsidRPr="006C597F">
              <w:rPr>
                <w:b/>
                <w:bCs/>
                <w:color w:val="000000"/>
              </w:rPr>
              <w:t>Slopes (%)</w:t>
            </w:r>
          </w:p>
        </w:tc>
        <w:tc>
          <w:tcPr>
            <w:tcW w:w="615" w:type="dxa"/>
            <w:vMerge w:val="restart"/>
            <w:tcBorders>
              <w:top w:val="single" w:sz="4" w:space="0" w:color="auto"/>
              <w:left w:val="nil"/>
              <w:right w:val="single" w:sz="4" w:space="0" w:color="auto"/>
            </w:tcBorders>
            <w:shd w:val="clear" w:color="auto" w:fill="E0E0E0"/>
            <w:vAlign w:val="bottom"/>
          </w:tcPr>
          <w:p w:rsidR="0025775D" w:rsidRPr="006C597F" w:rsidRDefault="0025775D" w:rsidP="006C597F">
            <w:pPr>
              <w:widowControl/>
              <w:autoSpaceDE/>
              <w:autoSpaceDN/>
              <w:adjustRightInd/>
              <w:jc w:val="center"/>
              <w:rPr>
                <w:b/>
                <w:bCs/>
                <w:color w:val="000000"/>
              </w:rPr>
            </w:pPr>
            <w:r w:rsidRPr="006C597F">
              <w:rPr>
                <w:b/>
                <w:bCs/>
                <w:color w:val="000000"/>
              </w:rPr>
              <w:t>pH</w:t>
            </w:r>
          </w:p>
        </w:tc>
        <w:tc>
          <w:tcPr>
            <w:tcW w:w="670" w:type="dxa"/>
            <w:vMerge w:val="restart"/>
            <w:tcBorders>
              <w:top w:val="single" w:sz="4" w:space="0" w:color="auto"/>
              <w:left w:val="nil"/>
              <w:right w:val="single" w:sz="4" w:space="0" w:color="auto"/>
            </w:tcBorders>
            <w:shd w:val="clear" w:color="auto" w:fill="E0E0E0"/>
            <w:vAlign w:val="bottom"/>
          </w:tcPr>
          <w:p w:rsidR="0025775D" w:rsidRPr="006C597F" w:rsidRDefault="0025775D" w:rsidP="006C597F">
            <w:pPr>
              <w:widowControl/>
              <w:autoSpaceDE/>
              <w:autoSpaceDN/>
              <w:adjustRightInd/>
              <w:jc w:val="center"/>
              <w:rPr>
                <w:b/>
                <w:bCs/>
                <w:color w:val="000000"/>
              </w:rPr>
            </w:pPr>
            <w:smartTag w:uri="urn:schemas-microsoft-com:office:smarttags" w:element="place">
              <w:r w:rsidRPr="006C597F">
                <w:rPr>
                  <w:b/>
                  <w:bCs/>
                  <w:color w:val="000000"/>
                </w:rPr>
                <w:t>OM</w:t>
              </w:r>
            </w:smartTag>
            <w:r w:rsidRPr="006C597F">
              <w:rPr>
                <w:b/>
                <w:bCs/>
                <w:color w:val="000000"/>
              </w:rPr>
              <w:t xml:space="preserve"> (%)</w:t>
            </w:r>
          </w:p>
        </w:tc>
        <w:tc>
          <w:tcPr>
            <w:tcW w:w="723" w:type="dxa"/>
            <w:vMerge w:val="restart"/>
            <w:tcBorders>
              <w:top w:val="single" w:sz="4" w:space="0" w:color="auto"/>
              <w:left w:val="nil"/>
              <w:right w:val="single" w:sz="4" w:space="0" w:color="auto"/>
            </w:tcBorders>
            <w:shd w:val="clear" w:color="auto" w:fill="E0E0E0"/>
            <w:vAlign w:val="bottom"/>
          </w:tcPr>
          <w:p w:rsidR="0025775D" w:rsidRPr="006C597F" w:rsidRDefault="0025775D" w:rsidP="006C597F">
            <w:pPr>
              <w:widowControl/>
              <w:autoSpaceDE/>
              <w:autoSpaceDN/>
              <w:adjustRightInd/>
              <w:jc w:val="center"/>
              <w:rPr>
                <w:b/>
                <w:bCs/>
                <w:color w:val="000000"/>
              </w:rPr>
            </w:pPr>
            <w:r w:rsidRPr="006C597F">
              <w:rPr>
                <w:b/>
                <w:bCs/>
                <w:color w:val="000000"/>
              </w:rPr>
              <w:t>% Sand</w:t>
            </w:r>
          </w:p>
        </w:tc>
        <w:tc>
          <w:tcPr>
            <w:tcW w:w="602" w:type="dxa"/>
            <w:vMerge w:val="restart"/>
            <w:tcBorders>
              <w:top w:val="single" w:sz="4" w:space="0" w:color="auto"/>
              <w:left w:val="nil"/>
              <w:right w:val="single" w:sz="4" w:space="0" w:color="auto"/>
            </w:tcBorders>
            <w:shd w:val="clear" w:color="auto" w:fill="E0E0E0"/>
            <w:vAlign w:val="bottom"/>
          </w:tcPr>
          <w:p w:rsidR="0025775D" w:rsidRPr="006C597F" w:rsidRDefault="0025775D" w:rsidP="006C597F">
            <w:pPr>
              <w:widowControl/>
              <w:autoSpaceDE/>
              <w:autoSpaceDN/>
              <w:adjustRightInd/>
              <w:jc w:val="center"/>
              <w:rPr>
                <w:b/>
                <w:bCs/>
                <w:color w:val="000000"/>
              </w:rPr>
            </w:pPr>
            <w:r w:rsidRPr="006C597F">
              <w:rPr>
                <w:b/>
                <w:bCs/>
                <w:color w:val="000000"/>
              </w:rPr>
              <w:t>% Silt</w:t>
            </w:r>
          </w:p>
        </w:tc>
        <w:tc>
          <w:tcPr>
            <w:tcW w:w="628" w:type="dxa"/>
            <w:vMerge w:val="restart"/>
            <w:tcBorders>
              <w:top w:val="single" w:sz="4" w:space="0" w:color="auto"/>
              <w:left w:val="nil"/>
              <w:right w:val="single" w:sz="4" w:space="0" w:color="auto"/>
            </w:tcBorders>
            <w:shd w:val="clear" w:color="auto" w:fill="E0E0E0"/>
            <w:vAlign w:val="bottom"/>
          </w:tcPr>
          <w:p w:rsidR="0025775D" w:rsidRPr="006C597F" w:rsidRDefault="0025775D" w:rsidP="006C597F">
            <w:pPr>
              <w:widowControl/>
              <w:autoSpaceDE/>
              <w:autoSpaceDN/>
              <w:adjustRightInd/>
              <w:jc w:val="center"/>
              <w:rPr>
                <w:b/>
                <w:bCs/>
                <w:color w:val="000000"/>
              </w:rPr>
            </w:pPr>
            <w:r w:rsidRPr="006C597F">
              <w:rPr>
                <w:b/>
                <w:bCs/>
                <w:color w:val="000000"/>
              </w:rPr>
              <w:t>% Clay</w:t>
            </w:r>
          </w:p>
        </w:tc>
        <w:tc>
          <w:tcPr>
            <w:tcW w:w="2065" w:type="dxa"/>
            <w:gridSpan w:val="2"/>
            <w:tcBorders>
              <w:top w:val="single" w:sz="4" w:space="0" w:color="auto"/>
              <w:left w:val="nil"/>
              <w:bottom w:val="single" w:sz="4" w:space="0" w:color="auto"/>
              <w:right w:val="single" w:sz="4" w:space="0" w:color="auto"/>
            </w:tcBorders>
            <w:shd w:val="clear" w:color="auto" w:fill="E0E0E0"/>
            <w:vAlign w:val="bottom"/>
          </w:tcPr>
          <w:p w:rsidR="0025775D" w:rsidRPr="006C597F" w:rsidRDefault="0025775D" w:rsidP="006C597F">
            <w:pPr>
              <w:widowControl/>
              <w:autoSpaceDE/>
              <w:autoSpaceDN/>
              <w:adjustRightInd/>
              <w:jc w:val="center"/>
              <w:rPr>
                <w:b/>
                <w:bCs/>
                <w:color w:val="000000"/>
              </w:rPr>
            </w:pPr>
            <w:r>
              <w:rPr>
                <w:b/>
                <w:bCs/>
                <w:color w:val="000000"/>
              </w:rPr>
              <w:t>Garlic (tons)</w:t>
            </w:r>
          </w:p>
        </w:tc>
      </w:tr>
      <w:tr w:rsidR="0025775D" w:rsidTr="0025775D">
        <w:trPr>
          <w:trHeight w:val="188"/>
        </w:trPr>
        <w:tc>
          <w:tcPr>
            <w:tcW w:w="1540" w:type="dxa"/>
            <w:vMerge/>
            <w:tcBorders>
              <w:left w:val="single" w:sz="4" w:space="0" w:color="auto"/>
              <w:bottom w:val="single" w:sz="4" w:space="0" w:color="auto"/>
              <w:right w:val="single" w:sz="4" w:space="0" w:color="auto"/>
            </w:tcBorders>
            <w:shd w:val="clear" w:color="auto" w:fill="E0E0E0"/>
            <w:vAlign w:val="bottom"/>
          </w:tcPr>
          <w:p w:rsidR="0025775D" w:rsidRPr="00C64F32" w:rsidRDefault="0025775D" w:rsidP="006C597F">
            <w:pPr>
              <w:widowControl/>
              <w:autoSpaceDE/>
              <w:autoSpaceDN/>
              <w:adjustRightInd/>
              <w:jc w:val="center"/>
              <w:rPr>
                <w:b/>
                <w:bCs/>
              </w:rPr>
            </w:pPr>
          </w:p>
        </w:tc>
        <w:tc>
          <w:tcPr>
            <w:tcW w:w="1104" w:type="dxa"/>
            <w:vMerge/>
            <w:tcBorders>
              <w:left w:val="nil"/>
              <w:bottom w:val="single" w:sz="4" w:space="0" w:color="auto"/>
              <w:right w:val="single" w:sz="4" w:space="0" w:color="auto"/>
            </w:tcBorders>
            <w:shd w:val="clear" w:color="auto" w:fill="E0E0E0"/>
            <w:vAlign w:val="bottom"/>
          </w:tcPr>
          <w:p w:rsidR="0025775D" w:rsidRPr="006C597F" w:rsidRDefault="0025775D" w:rsidP="006C597F">
            <w:pPr>
              <w:widowControl/>
              <w:autoSpaceDE/>
              <w:autoSpaceDN/>
              <w:adjustRightInd/>
              <w:jc w:val="center"/>
              <w:rPr>
                <w:b/>
                <w:bCs/>
                <w:color w:val="000000"/>
              </w:rPr>
            </w:pPr>
          </w:p>
        </w:tc>
        <w:tc>
          <w:tcPr>
            <w:tcW w:w="833" w:type="dxa"/>
            <w:vMerge/>
            <w:tcBorders>
              <w:left w:val="nil"/>
              <w:bottom w:val="single" w:sz="4" w:space="0" w:color="auto"/>
              <w:right w:val="single" w:sz="4" w:space="0" w:color="auto"/>
            </w:tcBorders>
            <w:shd w:val="clear" w:color="auto" w:fill="E0E0E0"/>
            <w:vAlign w:val="bottom"/>
          </w:tcPr>
          <w:p w:rsidR="0025775D" w:rsidRPr="006C597F" w:rsidRDefault="0025775D" w:rsidP="006C597F">
            <w:pPr>
              <w:widowControl/>
              <w:autoSpaceDE/>
              <w:autoSpaceDN/>
              <w:adjustRightInd/>
              <w:jc w:val="center"/>
              <w:rPr>
                <w:b/>
                <w:bCs/>
                <w:color w:val="000000"/>
              </w:rPr>
            </w:pPr>
          </w:p>
        </w:tc>
        <w:tc>
          <w:tcPr>
            <w:tcW w:w="1005" w:type="dxa"/>
            <w:vMerge/>
            <w:tcBorders>
              <w:left w:val="nil"/>
              <w:bottom w:val="single" w:sz="4" w:space="0" w:color="auto"/>
              <w:right w:val="single" w:sz="4" w:space="0" w:color="auto"/>
            </w:tcBorders>
            <w:shd w:val="clear" w:color="auto" w:fill="E0E0E0"/>
            <w:vAlign w:val="bottom"/>
          </w:tcPr>
          <w:p w:rsidR="0025775D" w:rsidRPr="006C597F" w:rsidRDefault="0025775D" w:rsidP="006C597F">
            <w:pPr>
              <w:widowControl/>
              <w:autoSpaceDE/>
              <w:autoSpaceDN/>
              <w:adjustRightInd/>
              <w:jc w:val="center"/>
              <w:rPr>
                <w:b/>
                <w:bCs/>
                <w:color w:val="000000"/>
              </w:rPr>
            </w:pPr>
          </w:p>
        </w:tc>
        <w:tc>
          <w:tcPr>
            <w:tcW w:w="1150" w:type="dxa"/>
            <w:vMerge/>
            <w:tcBorders>
              <w:left w:val="nil"/>
              <w:bottom w:val="single" w:sz="4" w:space="0" w:color="auto"/>
              <w:right w:val="single" w:sz="4" w:space="0" w:color="auto"/>
            </w:tcBorders>
            <w:shd w:val="clear" w:color="auto" w:fill="E0E0E0"/>
            <w:vAlign w:val="bottom"/>
          </w:tcPr>
          <w:p w:rsidR="0025775D" w:rsidRPr="006C597F" w:rsidRDefault="0025775D" w:rsidP="006C597F">
            <w:pPr>
              <w:widowControl/>
              <w:autoSpaceDE/>
              <w:autoSpaceDN/>
              <w:adjustRightInd/>
              <w:jc w:val="center"/>
              <w:rPr>
                <w:b/>
                <w:bCs/>
                <w:color w:val="000000"/>
              </w:rPr>
            </w:pPr>
          </w:p>
        </w:tc>
        <w:tc>
          <w:tcPr>
            <w:tcW w:w="819" w:type="dxa"/>
            <w:vMerge/>
            <w:tcBorders>
              <w:left w:val="nil"/>
              <w:bottom w:val="single" w:sz="4" w:space="0" w:color="auto"/>
              <w:right w:val="single" w:sz="4" w:space="0" w:color="auto"/>
            </w:tcBorders>
            <w:shd w:val="clear" w:color="auto" w:fill="E0E0E0"/>
            <w:vAlign w:val="bottom"/>
          </w:tcPr>
          <w:p w:rsidR="0025775D" w:rsidRPr="006C597F" w:rsidRDefault="0025775D" w:rsidP="006C597F">
            <w:pPr>
              <w:widowControl/>
              <w:autoSpaceDE/>
              <w:autoSpaceDN/>
              <w:adjustRightInd/>
              <w:jc w:val="center"/>
              <w:rPr>
                <w:b/>
                <w:bCs/>
                <w:color w:val="000000"/>
              </w:rPr>
            </w:pPr>
          </w:p>
        </w:tc>
        <w:tc>
          <w:tcPr>
            <w:tcW w:w="615" w:type="dxa"/>
            <w:vMerge/>
            <w:tcBorders>
              <w:left w:val="nil"/>
              <w:bottom w:val="single" w:sz="4" w:space="0" w:color="auto"/>
              <w:right w:val="single" w:sz="4" w:space="0" w:color="auto"/>
            </w:tcBorders>
            <w:shd w:val="clear" w:color="auto" w:fill="E0E0E0"/>
            <w:vAlign w:val="bottom"/>
          </w:tcPr>
          <w:p w:rsidR="0025775D" w:rsidRPr="006C597F" w:rsidRDefault="0025775D" w:rsidP="006C597F">
            <w:pPr>
              <w:widowControl/>
              <w:autoSpaceDE/>
              <w:autoSpaceDN/>
              <w:adjustRightInd/>
              <w:jc w:val="center"/>
              <w:rPr>
                <w:b/>
                <w:bCs/>
                <w:color w:val="000000"/>
              </w:rPr>
            </w:pPr>
          </w:p>
        </w:tc>
        <w:tc>
          <w:tcPr>
            <w:tcW w:w="670" w:type="dxa"/>
            <w:vMerge/>
            <w:tcBorders>
              <w:left w:val="nil"/>
              <w:bottom w:val="single" w:sz="4" w:space="0" w:color="auto"/>
              <w:right w:val="single" w:sz="4" w:space="0" w:color="auto"/>
            </w:tcBorders>
            <w:shd w:val="clear" w:color="auto" w:fill="E0E0E0"/>
            <w:vAlign w:val="bottom"/>
          </w:tcPr>
          <w:p w:rsidR="0025775D" w:rsidRPr="006C597F" w:rsidRDefault="0025775D" w:rsidP="006C597F">
            <w:pPr>
              <w:widowControl/>
              <w:autoSpaceDE/>
              <w:autoSpaceDN/>
              <w:adjustRightInd/>
              <w:jc w:val="center"/>
              <w:rPr>
                <w:b/>
                <w:bCs/>
                <w:color w:val="000000"/>
              </w:rPr>
            </w:pPr>
          </w:p>
        </w:tc>
        <w:tc>
          <w:tcPr>
            <w:tcW w:w="723" w:type="dxa"/>
            <w:vMerge/>
            <w:tcBorders>
              <w:left w:val="nil"/>
              <w:bottom w:val="single" w:sz="4" w:space="0" w:color="auto"/>
              <w:right w:val="single" w:sz="4" w:space="0" w:color="auto"/>
            </w:tcBorders>
            <w:shd w:val="clear" w:color="auto" w:fill="E0E0E0"/>
            <w:vAlign w:val="bottom"/>
          </w:tcPr>
          <w:p w:rsidR="0025775D" w:rsidRPr="006C597F" w:rsidRDefault="0025775D" w:rsidP="006C597F">
            <w:pPr>
              <w:widowControl/>
              <w:autoSpaceDE/>
              <w:autoSpaceDN/>
              <w:adjustRightInd/>
              <w:jc w:val="center"/>
              <w:rPr>
                <w:b/>
                <w:bCs/>
                <w:color w:val="000000"/>
              </w:rPr>
            </w:pPr>
          </w:p>
        </w:tc>
        <w:tc>
          <w:tcPr>
            <w:tcW w:w="602" w:type="dxa"/>
            <w:vMerge/>
            <w:tcBorders>
              <w:left w:val="nil"/>
              <w:bottom w:val="single" w:sz="4" w:space="0" w:color="auto"/>
              <w:right w:val="single" w:sz="4" w:space="0" w:color="auto"/>
            </w:tcBorders>
            <w:shd w:val="clear" w:color="auto" w:fill="E0E0E0"/>
            <w:vAlign w:val="bottom"/>
          </w:tcPr>
          <w:p w:rsidR="0025775D" w:rsidRPr="006C597F" w:rsidRDefault="0025775D" w:rsidP="006C597F">
            <w:pPr>
              <w:widowControl/>
              <w:autoSpaceDE/>
              <w:autoSpaceDN/>
              <w:adjustRightInd/>
              <w:jc w:val="center"/>
              <w:rPr>
                <w:b/>
                <w:bCs/>
                <w:color w:val="000000"/>
              </w:rPr>
            </w:pPr>
          </w:p>
        </w:tc>
        <w:tc>
          <w:tcPr>
            <w:tcW w:w="628" w:type="dxa"/>
            <w:vMerge/>
            <w:tcBorders>
              <w:left w:val="nil"/>
              <w:bottom w:val="single" w:sz="4" w:space="0" w:color="auto"/>
              <w:right w:val="single" w:sz="4" w:space="0" w:color="auto"/>
            </w:tcBorders>
            <w:shd w:val="clear" w:color="auto" w:fill="E0E0E0"/>
            <w:vAlign w:val="bottom"/>
          </w:tcPr>
          <w:p w:rsidR="0025775D" w:rsidRPr="006C597F" w:rsidRDefault="0025775D" w:rsidP="006C597F">
            <w:pPr>
              <w:widowControl/>
              <w:autoSpaceDE/>
              <w:autoSpaceDN/>
              <w:adjustRightInd/>
              <w:jc w:val="center"/>
              <w:rPr>
                <w:b/>
                <w:bCs/>
                <w:color w:val="000000"/>
              </w:rPr>
            </w:pPr>
          </w:p>
        </w:tc>
        <w:tc>
          <w:tcPr>
            <w:tcW w:w="1036" w:type="dxa"/>
            <w:tcBorders>
              <w:top w:val="single" w:sz="4" w:space="0" w:color="auto"/>
              <w:left w:val="nil"/>
              <w:bottom w:val="single" w:sz="4" w:space="0" w:color="auto"/>
              <w:right w:val="single" w:sz="4" w:space="0" w:color="auto"/>
            </w:tcBorders>
            <w:shd w:val="clear" w:color="auto" w:fill="E0E0E0"/>
            <w:vAlign w:val="bottom"/>
          </w:tcPr>
          <w:p w:rsidR="0025775D" w:rsidRPr="006C597F" w:rsidRDefault="0025775D" w:rsidP="006C597F">
            <w:pPr>
              <w:widowControl/>
              <w:autoSpaceDE/>
              <w:autoSpaceDN/>
              <w:adjustRightInd/>
              <w:jc w:val="center"/>
              <w:rPr>
                <w:b/>
                <w:bCs/>
                <w:color w:val="000000"/>
              </w:rPr>
            </w:pPr>
            <w:r>
              <w:rPr>
                <w:b/>
                <w:bCs/>
                <w:color w:val="000000"/>
              </w:rPr>
              <w:t>Irrigated</w:t>
            </w:r>
          </w:p>
        </w:tc>
        <w:tc>
          <w:tcPr>
            <w:tcW w:w="1029" w:type="dxa"/>
            <w:tcBorders>
              <w:top w:val="single" w:sz="4" w:space="0" w:color="auto"/>
              <w:left w:val="nil"/>
              <w:bottom w:val="single" w:sz="4" w:space="0" w:color="auto"/>
              <w:right w:val="single" w:sz="4" w:space="0" w:color="auto"/>
            </w:tcBorders>
            <w:shd w:val="clear" w:color="auto" w:fill="E0E0E0"/>
            <w:vAlign w:val="bottom"/>
          </w:tcPr>
          <w:p w:rsidR="0025775D" w:rsidRPr="006C597F" w:rsidRDefault="0025775D" w:rsidP="006C597F">
            <w:pPr>
              <w:widowControl/>
              <w:autoSpaceDE/>
              <w:autoSpaceDN/>
              <w:adjustRightInd/>
              <w:jc w:val="center"/>
              <w:rPr>
                <w:b/>
                <w:bCs/>
                <w:color w:val="000000"/>
              </w:rPr>
            </w:pPr>
            <w:r>
              <w:rPr>
                <w:b/>
                <w:bCs/>
                <w:color w:val="000000"/>
              </w:rPr>
              <w:t>Non-</w:t>
            </w:r>
            <w:proofErr w:type="spellStart"/>
            <w:r>
              <w:rPr>
                <w:b/>
                <w:bCs/>
                <w:color w:val="000000"/>
              </w:rPr>
              <w:t>Irr</w:t>
            </w:r>
            <w:proofErr w:type="spellEnd"/>
            <w:r>
              <w:rPr>
                <w:b/>
                <w:bCs/>
                <w:color w:val="000000"/>
              </w:rPr>
              <w:t>.</w:t>
            </w:r>
          </w:p>
        </w:tc>
      </w:tr>
      <w:tr w:rsidR="006C597F" w:rsidTr="0025775D">
        <w:trPr>
          <w:trHeight w:val="270"/>
        </w:trPr>
        <w:tc>
          <w:tcPr>
            <w:tcW w:w="1540" w:type="dxa"/>
            <w:tcBorders>
              <w:top w:val="nil"/>
              <w:left w:val="single" w:sz="4" w:space="0" w:color="auto"/>
              <w:bottom w:val="single" w:sz="4" w:space="0" w:color="auto"/>
              <w:right w:val="single" w:sz="4" w:space="0" w:color="auto"/>
            </w:tcBorders>
            <w:shd w:val="clear" w:color="auto" w:fill="auto"/>
            <w:noWrap/>
            <w:vAlign w:val="bottom"/>
          </w:tcPr>
          <w:p w:rsidR="006C597F" w:rsidRPr="00C64F32" w:rsidRDefault="002C6E39" w:rsidP="006C597F">
            <w:pPr>
              <w:widowControl/>
              <w:autoSpaceDE/>
              <w:autoSpaceDN/>
              <w:adjustRightInd/>
            </w:pPr>
            <w:hyperlink r:id="rId12" w:history="1">
              <w:r w:rsidR="006C597F" w:rsidRPr="00C64F32">
                <w:t>CIERVO</w:t>
              </w:r>
            </w:hyperlink>
          </w:p>
        </w:tc>
        <w:tc>
          <w:tcPr>
            <w:tcW w:w="1104"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right"/>
              <w:rPr>
                <w:color w:val="000000"/>
              </w:rPr>
            </w:pPr>
            <w:r w:rsidRPr="006C597F">
              <w:rPr>
                <w:color w:val="000000"/>
              </w:rPr>
              <w:t>92,670</w:t>
            </w:r>
          </w:p>
        </w:tc>
        <w:tc>
          <w:tcPr>
            <w:tcW w:w="833"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right"/>
              <w:rPr>
                <w:color w:val="000000"/>
              </w:rPr>
            </w:pPr>
            <w:r w:rsidRPr="006C597F">
              <w:rPr>
                <w:color w:val="000000"/>
              </w:rPr>
              <w:t>22.78%</w:t>
            </w:r>
          </w:p>
        </w:tc>
        <w:tc>
          <w:tcPr>
            <w:tcW w:w="1005"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C/D</w:t>
            </w:r>
          </w:p>
        </w:tc>
        <w:tc>
          <w:tcPr>
            <w:tcW w:w="1150"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0.28</w:t>
            </w:r>
          </w:p>
        </w:tc>
        <w:tc>
          <w:tcPr>
            <w:tcW w:w="819"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0-2</w:t>
            </w:r>
          </w:p>
        </w:tc>
        <w:tc>
          <w:tcPr>
            <w:tcW w:w="615"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8.2</w:t>
            </w:r>
          </w:p>
        </w:tc>
        <w:tc>
          <w:tcPr>
            <w:tcW w:w="670"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0.9</w:t>
            </w:r>
          </w:p>
        </w:tc>
        <w:tc>
          <w:tcPr>
            <w:tcW w:w="723"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32</w:t>
            </w:r>
          </w:p>
        </w:tc>
        <w:tc>
          <w:tcPr>
            <w:tcW w:w="602"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28</w:t>
            </w:r>
          </w:p>
        </w:tc>
        <w:tc>
          <w:tcPr>
            <w:tcW w:w="628"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40</w:t>
            </w:r>
          </w:p>
        </w:tc>
        <w:tc>
          <w:tcPr>
            <w:tcW w:w="1036"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8.3-8.8</w:t>
            </w:r>
          </w:p>
        </w:tc>
        <w:tc>
          <w:tcPr>
            <w:tcW w:w="1029"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w:t>
            </w:r>
          </w:p>
        </w:tc>
      </w:tr>
      <w:tr w:rsidR="006C597F" w:rsidTr="0025775D">
        <w:trPr>
          <w:trHeight w:val="270"/>
        </w:trPr>
        <w:tc>
          <w:tcPr>
            <w:tcW w:w="1540" w:type="dxa"/>
            <w:tcBorders>
              <w:top w:val="nil"/>
              <w:left w:val="single" w:sz="4" w:space="0" w:color="auto"/>
              <w:bottom w:val="single" w:sz="4" w:space="0" w:color="auto"/>
              <w:right w:val="single" w:sz="4" w:space="0" w:color="auto"/>
            </w:tcBorders>
            <w:shd w:val="clear" w:color="000000" w:fill="FFFF00"/>
            <w:noWrap/>
            <w:vAlign w:val="bottom"/>
          </w:tcPr>
          <w:p w:rsidR="006C597F" w:rsidRPr="00C64F32" w:rsidRDefault="002C6E39" w:rsidP="006C597F">
            <w:pPr>
              <w:widowControl/>
              <w:autoSpaceDE/>
              <w:autoSpaceDN/>
              <w:adjustRightInd/>
            </w:pPr>
            <w:hyperlink r:id="rId13" w:history="1">
              <w:r w:rsidR="006C597F" w:rsidRPr="00C64F32">
                <w:t>CERINI</w:t>
              </w:r>
            </w:hyperlink>
          </w:p>
        </w:tc>
        <w:tc>
          <w:tcPr>
            <w:tcW w:w="1104" w:type="dxa"/>
            <w:tcBorders>
              <w:top w:val="nil"/>
              <w:left w:val="nil"/>
              <w:bottom w:val="single" w:sz="4" w:space="0" w:color="auto"/>
              <w:right w:val="single" w:sz="4" w:space="0" w:color="auto"/>
            </w:tcBorders>
            <w:shd w:val="clear" w:color="000000" w:fill="FFFF00"/>
            <w:vAlign w:val="bottom"/>
          </w:tcPr>
          <w:p w:rsidR="006C597F" w:rsidRPr="006C597F" w:rsidRDefault="006C597F" w:rsidP="006C597F">
            <w:pPr>
              <w:widowControl/>
              <w:autoSpaceDE/>
              <w:autoSpaceDN/>
              <w:adjustRightInd/>
              <w:jc w:val="right"/>
              <w:rPr>
                <w:color w:val="000000"/>
              </w:rPr>
            </w:pPr>
            <w:r w:rsidRPr="006C597F">
              <w:rPr>
                <w:color w:val="000000"/>
              </w:rPr>
              <w:t>76,200</w:t>
            </w:r>
          </w:p>
        </w:tc>
        <w:tc>
          <w:tcPr>
            <w:tcW w:w="833" w:type="dxa"/>
            <w:tcBorders>
              <w:top w:val="nil"/>
              <w:left w:val="nil"/>
              <w:bottom w:val="single" w:sz="4" w:space="0" w:color="auto"/>
              <w:right w:val="single" w:sz="4" w:space="0" w:color="auto"/>
            </w:tcBorders>
            <w:shd w:val="clear" w:color="000000" w:fill="FFFF00"/>
            <w:vAlign w:val="bottom"/>
          </w:tcPr>
          <w:p w:rsidR="006C597F" w:rsidRPr="006C597F" w:rsidRDefault="006C597F" w:rsidP="006C597F">
            <w:pPr>
              <w:widowControl/>
              <w:autoSpaceDE/>
              <w:autoSpaceDN/>
              <w:adjustRightInd/>
              <w:jc w:val="right"/>
              <w:rPr>
                <w:color w:val="000000"/>
              </w:rPr>
            </w:pPr>
            <w:r w:rsidRPr="006C597F">
              <w:rPr>
                <w:color w:val="000000"/>
              </w:rPr>
              <w:t>18.74%</w:t>
            </w:r>
          </w:p>
        </w:tc>
        <w:tc>
          <w:tcPr>
            <w:tcW w:w="1005" w:type="dxa"/>
            <w:tcBorders>
              <w:top w:val="nil"/>
              <w:left w:val="nil"/>
              <w:bottom w:val="single" w:sz="4" w:space="0" w:color="auto"/>
              <w:right w:val="single" w:sz="4" w:space="0" w:color="auto"/>
            </w:tcBorders>
            <w:shd w:val="clear" w:color="000000" w:fill="FFFF00"/>
            <w:vAlign w:val="bottom"/>
          </w:tcPr>
          <w:p w:rsidR="006C597F" w:rsidRPr="006C597F" w:rsidRDefault="006C597F" w:rsidP="006C597F">
            <w:pPr>
              <w:widowControl/>
              <w:autoSpaceDE/>
              <w:autoSpaceDN/>
              <w:adjustRightInd/>
              <w:jc w:val="center"/>
              <w:rPr>
                <w:color w:val="000000"/>
              </w:rPr>
            </w:pPr>
            <w:r w:rsidRPr="006C597F">
              <w:rPr>
                <w:color w:val="000000"/>
              </w:rPr>
              <w:t>C</w:t>
            </w:r>
          </w:p>
        </w:tc>
        <w:tc>
          <w:tcPr>
            <w:tcW w:w="1150" w:type="dxa"/>
            <w:tcBorders>
              <w:top w:val="nil"/>
              <w:left w:val="nil"/>
              <w:bottom w:val="single" w:sz="4" w:space="0" w:color="auto"/>
              <w:right w:val="single" w:sz="4" w:space="0" w:color="auto"/>
            </w:tcBorders>
            <w:shd w:val="clear" w:color="000000" w:fill="FFFF00"/>
            <w:vAlign w:val="bottom"/>
          </w:tcPr>
          <w:p w:rsidR="006C597F" w:rsidRPr="006C597F" w:rsidRDefault="006C597F" w:rsidP="006C597F">
            <w:pPr>
              <w:widowControl/>
              <w:autoSpaceDE/>
              <w:autoSpaceDN/>
              <w:adjustRightInd/>
              <w:jc w:val="center"/>
              <w:rPr>
                <w:color w:val="000000"/>
              </w:rPr>
            </w:pPr>
            <w:r w:rsidRPr="006C597F">
              <w:rPr>
                <w:color w:val="000000"/>
              </w:rPr>
              <w:t>0.37</w:t>
            </w:r>
          </w:p>
        </w:tc>
        <w:tc>
          <w:tcPr>
            <w:tcW w:w="819" w:type="dxa"/>
            <w:tcBorders>
              <w:top w:val="nil"/>
              <w:left w:val="nil"/>
              <w:bottom w:val="single" w:sz="4" w:space="0" w:color="auto"/>
              <w:right w:val="single" w:sz="4" w:space="0" w:color="auto"/>
            </w:tcBorders>
            <w:shd w:val="clear" w:color="000000" w:fill="FFFF00"/>
            <w:vAlign w:val="bottom"/>
          </w:tcPr>
          <w:p w:rsidR="006C597F" w:rsidRPr="006C597F" w:rsidRDefault="006C597F" w:rsidP="006C597F">
            <w:pPr>
              <w:widowControl/>
              <w:autoSpaceDE/>
              <w:autoSpaceDN/>
              <w:adjustRightInd/>
              <w:jc w:val="center"/>
              <w:rPr>
                <w:color w:val="000000"/>
              </w:rPr>
            </w:pPr>
            <w:r w:rsidRPr="006C597F">
              <w:rPr>
                <w:color w:val="000000"/>
              </w:rPr>
              <w:t>0-2</w:t>
            </w:r>
          </w:p>
        </w:tc>
        <w:tc>
          <w:tcPr>
            <w:tcW w:w="615" w:type="dxa"/>
            <w:tcBorders>
              <w:top w:val="nil"/>
              <w:left w:val="nil"/>
              <w:bottom w:val="single" w:sz="4" w:space="0" w:color="auto"/>
              <w:right w:val="single" w:sz="4" w:space="0" w:color="auto"/>
            </w:tcBorders>
            <w:shd w:val="clear" w:color="000000" w:fill="FFFF00"/>
            <w:vAlign w:val="bottom"/>
          </w:tcPr>
          <w:p w:rsidR="006C597F" w:rsidRPr="006C597F" w:rsidRDefault="006C597F" w:rsidP="006C597F">
            <w:pPr>
              <w:widowControl/>
              <w:autoSpaceDE/>
              <w:autoSpaceDN/>
              <w:adjustRightInd/>
              <w:jc w:val="center"/>
              <w:rPr>
                <w:color w:val="000000"/>
              </w:rPr>
            </w:pPr>
            <w:r w:rsidRPr="006C597F">
              <w:rPr>
                <w:color w:val="000000"/>
              </w:rPr>
              <w:t>7.7</w:t>
            </w:r>
          </w:p>
        </w:tc>
        <w:tc>
          <w:tcPr>
            <w:tcW w:w="670" w:type="dxa"/>
            <w:tcBorders>
              <w:top w:val="nil"/>
              <w:left w:val="nil"/>
              <w:bottom w:val="single" w:sz="4" w:space="0" w:color="auto"/>
              <w:right w:val="single" w:sz="4" w:space="0" w:color="auto"/>
            </w:tcBorders>
            <w:shd w:val="clear" w:color="000000" w:fill="FFFF00"/>
            <w:vAlign w:val="bottom"/>
          </w:tcPr>
          <w:p w:rsidR="006C597F" w:rsidRPr="006C597F" w:rsidRDefault="006C597F" w:rsidP="006C597F">
            <w:pPr>
              <w:widowControl/>
              <w:autoSpaceDE/>
              <w:autoSpaceDN/>
              <w:adjustRightInd/>
              <w:jc w:val="center"/>
              <w:rPr>
                <w:color w:val="000000"/>
              </w:rPr>
            </w:pPr>
            <w:r w:rsidRPr="006C597F">
              <w:rPr>
                <w:color w:val="000000"/>
              </w:rPr>
              <w:t>0.8</w:t>
            </w:r>
          </w:p>
        </w:tc>
        <w:tc>
          <w:tcPr>
            <w:tcW w:w="723" w:type="dxa"/>
            <w:tcBorders>
              <w:top w:val="nil"/>
              <w:left w:val="nil"/>
              <w:bottom w:val="single" w:sz="4" w:space="0" w:color="auto"/>
              <w:right w:val="single" w:sz="4" w:space="0" w:color="auto"/>
            </w:tcBorders>
            <w:shd w:val="clear" w:color="000000" w:fill="FFFF00"/>
            <w:vAlign w:val="bottom"/>
          </w:tcPr>
          <w:p w:rsidR="006C597F" w:rsidRPr="006C597F" w:rsidRDefault="006C597F" w:rsidP="006C597F">
            <w:pPr>
              <w:widowControl/>
              <w:autoSpaceDE/>
              <w:autoSpaceDN/>
              <w:adjustRightInd/>
              <w:jc w:val="center"/>
              <w:rPr>
                <w:color w:val="000000"/>
              </w:rPr>
            </w:pPr>
            <w:r w:rsidRPr="006C597F">
              <w:rPr>
                <w:color w:val="000000"/>
              </w:rPr>
              <w:t>32</w:t>
            </w:r>
          </w:p>
        </w:tc>
        <w:tc>
          <w:tcPr>
            <w:tcW w:w="602" w:type="dxa"/>
            <w:tcBorders>
              <w:top w:val="nil"/>
              <w:left w:val="nil"/>
              <w:bottom w:val="single" w:sz="4" w:space="0" w:color="auto"/>
              <w:right w:val="single" w:sz="4" w:space="0" w:color="auto"/>
            </w:tcBorders>
            <w:shd w:val="clear" w:color="000000" w:fill="FFFF00"/>
            <w:vAlign w:val="bottom"/>
          </w:tcPr>
          <w:p w:rsidR="006C597F" w:rsidRPr="006C597F" w:rsidRDefault="006C597F" w:rsidP="006C597F">
            <w:pPr>
              <w:widowControl/>
              <w:autoSpaceDE/>
              <w:autoSpaceDN/>
              <w:adjustRightInd/>
              <w:jc w:val="center"/>
              <w:rPr>
                <w:color w:val="000000"/>
              </w:rPr>
            </w:pPr>
            <w:r w:rsidRPr="006C597F">
              <w:rPr>
                <w:color w:val="000000"/>
              </w:rPr>
              <w:t>40</w:t>
            </w:r>
          </w:p>
        </w:tc>
        <w:tc>
          <w:tcPr>
            <w:tcW w:w="628" w:type="dxa"/>
            <w:tcBorders>
              <w:top w:val="nil"/>
              <w:left w:val="nil"/>
              <w:bottom w:val="single" w:sz="4" w:space="0" w:color="auto"/>
              <w:right w:val="single" w:sz="4" w:space="0" w:color="auto"/>
            </w:tcBorders>
            <w:shd w:val="clear" w:color="000000" w:fill="FFFF00"/>
            <w:vAlign w:val="bottom"/>
          </w:tcPr>
          <w:p w:rsidR="006C597F" w:rsidRPr="006C597F" w:rsidRDefault="006C597F" w:rsidP="006C597F">
            <w:pPr>
              <w:widowControl/>
              <w:autoSpaceDE/>
              <w:autoSpaceDN/>
              <w:adjustRightInd/>
              <w:jc w:val="center"/>
              <w:rPr>
                <w:color w:val="000000"/>
              </w:rPr>
            </w:pPr>
            <w:r w:rsidRPr="006C597F">
              <w:rPr>
                <w:color w:val="000000"/>
              </w:rPr>
              <w:t>28</w:t>
            </w:r>
          </w:p>
        </w:tc>
        <w:tc>
          <w:tcPr>
            <w:tcW w:w="1036" w:type="dxa"/>
            <w:tcBorders>
              <w:top w:val="nil"/>
              <w:left w:val="nil"/>
              <w:bottom w:val="single" w:sz="4" w:space="0" w:color="auto"/>
              <w:right w:val="single" w:sz="4" w:space="0" w:color="auto"/>
            </w:tcBorders>
            <w:shd w:val="clear" w:color="000000" w:fill="FFFF00"/>
            <w:vAlign w:val="bottom"/>
          </w:tcPr>
          <w:p w:rsidR="006C597F" w:rsidRPr="006C597F" w:rsidRDefault="006C597F" w:rsidP="006C597F">
            <w:pPr>
              <w:widowControl/>
              <w:autoSpaceDE/>
              <w:autoSpaceDN/>
              <w:adjustRightInd/>
              <w:jc w:val="center"/>
              <w:rPr>
                <w:color w:val="000000"/>
              </w:rPr>
            </w:pPr>
            <w:r w:rsidRPr="006C597F">
              <w:rPr>
                <w:color w:val="000000"/>
              </w:rPr>
              <w:t>10.8</w:t>
            </w:r>
          </w:p>
        </w:tc>
        <w:tc>
          <w:tcPr>
            <w:tcW w:w="1029" w:type="dxa"/>
            <w:tcBorders>
              <w:top w:val="nil"/>
              <w:left w:val="nil"/>
              <w:bottom w:val="single" w:sz="4" w:space="0" w:color="auto"/>
              <w:right w:val="single" w:sz="4" w:space="0" w:color="auto"/>
            </w:tcBorders>
            <w:shd w:val="clear" w:color="000000" w:fill="FFFF00"/>
            <w:vAlign w:val="bottom"/>
          </w:tcPr>
          <w:p w:rsidR="006C597F" w:rsidRPr="006C597F" w:rsidRDefault="006C597F" w:rsidP="006C597F">
            <w:pPr>
              <w:widowControl/>
              <w:autoSpaceDE/>
              <w:autoSpaceDN/>
              <w:adjustRightInd/>
              <w:jc w:val="center"/>
              <w:rPr>
                <w:color w:val="000000"/>
              </w:rPr>
            </w:pPr>
            <w:r w:rsidRPr="006C597F">
              <w:rPr>
                <w:color w:val="000000"/>
              </w:rPr>
              <w:t>-</w:t>
            </w:r>
          </w:p>
        </w:tc>
      </w:tr>
      <w:tr w:rsidR="006C597F" w:rsidTr="0025775D">
        <w:trPr>
          <w:trHeight w:val="270"/>
        </w:trPr>
        <w:tc>
          <w:tcPr>
            <w:tcW w:w="1540" w:type="dxa"/>
            <w:tcBorders>
              <w:top w:val="nil"/>
              <w:left w:val="single" w:sz="4" w:space="0" w:color="auto"/>
              <w:bottom w:val="single" w:sz="4" w:space="0" w:color="auto"/>
              <w:right w:val="single" w:sz="4" w:space="0" w:color="auto"/>
            </w:tcBorders>
            <w:shd w:val="clear" w:color="auto" w:fill="auto"/>
            <w:noWrap/>
            <w:vAlign w:val="bottom"/>
          </w:tcPr>
          <w:p w:rsidR="006C597F" w:rsidRPr="00C64F32" w:rsidRDefault="002C6E39" w:rsidP="006C597F">
            <w:pPr>
              <w:widowControl/>
              <w:autoSpaceDE/>
              <w:autoSpaceDN/>
              <w:adjustRightInd/>
            </w:pPr>
            <w:hyperlink r:id="rId14" w:history="1">
              <w:r w:rsidR="006C597F" w:rsidRPr="00C64F32">
                <w:t>CALFLAX</w:t>
              </w:r>
            </w:hyperlink>
          </w:p>
        </w:tc>
        <w:tc>
          <w:tcPr>
            <w:tcW w:w="1104"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right"/>
              <w:rPr>
                <w:color w:val="000000"/>
              </w:rPr>
            </w:pPr>
            <w:r w:rsidRPr="006C597F">
              <w:rPr>
                <w:color w:val="000000"/>
              </w:rPr>
              <w:t>54,140</w:t>
            </w:r>
          </w:p>
        </w:tc>
        <w:tc>
          <w:tcPr>
            <w:tcW w:w="833"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right"/>
              <w:rPr>
                <w:color w:val="000000"/>
              </w:rPr>
            </w:pPr>
            <w:r w:rsidRPr="006C597F">
              <w:rPr>
                <w:color w:val="000000"/>
              </w:rPr>
              <w:t>13.31%</w:t>
            </w:r>
          </w:p>
        </w:tc>
        <w:tc>
          <w:tcPr>
            <w:tcW w:w="1005"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C</w:t>
            </w:r>
          </w:p>
        </w:tc>
        <w:tc>
          <w:tcPr>
            <w:tcW w:w="1150"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0.37</w:t>
            </w:r>
          </w:p>
        </w:tc>
        <w:tc>
          <w:tcPr>
            <w:tcW w:w="819"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0-1</w:t>
            </w:r>
          </w:p>
        </w:tc>
        <w:tc>
          <w:tcPr>
            <w:tcW w:w="615"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8</w:t>
            </w:r>
          </w:p>
        </w:tc>
        <w:tc>
          <w:tcPr>
            <w:tcW w:w="670"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0.8</w:t>
            </w:r>
          </w:p>
        </w:tc>
        <w:tc>
          <w:tcPr>
            <w:tcW w:w="723"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28</w:t>
            </w:r>
          </w:p>
        </w:tc>
        <w:tc>
          <w:tcPr>
            <w:tcW w:w="602"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40</w:t>
            </w:r>
          </w:p>
        </w:tc>
        <w:tc>
          <w:tcPr>
            <w:tcW w:w="628"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32</w:t>
            </w:r>
          </w:p>
        </w:tc>
        <w:tc>
          <w:tcPr>
            <w:tcW w:w="1036"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8.8</w:t>
            </w:r>
          </w:p>
        </w:tc>
        <w:tc>
          <w:tcPr>
            <w:tcW w:w="1029"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w:t>
            </w:r>
          </w:p>
        </w:tc>
      </w:tr>
      <w:tr w:rsidR="006C597F" w:rsidTr="0025775D">
        <w:trPr>
          <w:trHeight w:val="270"/>
        </w:trPr>
        <w:tc>
          <w:tcPr>
            <w:tcW w:w="1540" w:type="dxa"/>
            <w:tcBorders>
              <w:top w:val="nil"/>
              <w:left w:val="single" w:sz="4" w:space="0" w:color="auto"/>
              <w:bottom w:val="single" w:sz="4" w:space="0" w:color="auto"/>
              <w:right w:val="single" w:sz="4" w:space="0" w:color="auto"/>
            </w:tcBorders>
            <w:shd w:val="clear" w:color="auto" w:fill="auto"/>
            <w:noWrap/>
            <w:vAlign w:val="bottom"/>
          </w:tcPr>
          <w:p w:rsidR="006C597F" w:rsidRPr="00C64F32" w:rsidRDefault="002C6E39" w:rsidP="006C597F">
            <w:pPr>
              <w:widowControl/>
              <w:autoSpaceDE/>
              <w:autoSpaceDN/>
              <w:adjustRightInd/>
            </w:pPr>
            <w:hyperlink r:id="rId15" w:history="1">
              <w:r w:rsidR="006C597F" w:rsidRPr="00C64F32">
                <w:t>WESTHAVEN</w:t>
              </w:r>
            </w:hyperlink>
          </w:p>
        </w:tc>
        <w:tc>
          <w:tcPr>
            <w:tcW w:w="1104"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right"/>
              <w:rPr>
                <w:color w:val="000000"/>
              </w:rPr>
            </w:pPr>
            <w:r w:rsidRPr="006C597F">
              <w:rPr>
                <w:color w:val="000000"/>
              </w:rPr>
              <w:t>50,290</w:t>
            </w:r>
          </w:p>
        </w:tc>
        <w:tc>
          <w:tcPr>
            <w:tcW w:w="833"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right"/>
              <w:rPr>
                <w:color w:val="000000"/>
              </w:rPr>
            </w:pPr>
            <w:r w:rsidRPr="006C597F">
              <w:rPr>
                <w:color w:val="000000"/>
              </w:rPr>
              <w:t>12.36%</w:t>
            </w:r>
          </w:p>
        </w:tc>
        <w:tc>
          <w:tcPr>
            <w:tcW w:w="1005"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C/B</w:t>
            </w:r>
          </w:p>
        </w:tc>
        <w:tc>
          <w:tcPr>
            <w:tcW w:w="1150"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0.37</w:t>
            </w:r>
          </w:p>
        </w:tc>
        <w:tc>
          <w:tcPr>
            <w:tcW w:w="819"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0-2</w:t>
            </w:r>
          </w:p>
        </w:tc>
        <w:tc>
          <w:tcPr>
            <w:tcW w:w="615"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7.6-7.8</w:t>
            </w:r>
          </w:p>
        </w:tc>
        <w:tc>
          <w:tcPr>
            <w:tcW w:w="670"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1.2</w:t>
            </w:r>
          </w:p>
        </w:tc>
        <w:tc>
          <w:tcPr>
            <w:tcW w:w="723"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30-35</w:t>
            </w:r>
          </w:p>
        </w:tc>
        <w:tc>
          <w:tcPr>
            <w:tcW w:w="602"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40-45</w:t>
            </w:r>
          </w:p>
        </w:tc>
        <w:tc>
          <w:tcPr>
            <w:tcW w:w="628"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20-30</w:t>
            </w:r>
          </w:p>
        </w:tc>
        <w:tc>
          <w:tcPr>
            <w:tcW w:w="1036"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8.8-10</w:t>
            </w:r>
          </w:p>
        </w:tc>
        <w:tc>
          <w:tcPr>
            <w:tcW w:w="1029"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w:t>
            </w:r>
          </w:p>
        </w:tc>
      </w:tr>
      <w:tr w:rsidR="006C597F" w:rsidTr="0025775D">
        <w:trPr>
          <w:trHeight w:val="270"/>
        </w:trPr>
        <w:tc>
          <w:tcPr>
            <w:tcW w:w="1540" w:type="dxa"/>
            <w:tcBorders>
              <w:top w:val="nil"/>
              <w:left w:val="single" w:sz="4" w:space="0" w:color="auto"/>
              <w:bottom w:val="single" w:sz="4" w:space="0" w:color="auto"/>
              <w:right w:val="single" w:sz="4" w:space="0" w:color="auto"/>
            </w:tcBorders>
            <w:shd w:val="clear" w:color="auto" w:fill="auto"/>
            <w:noWrap/>
            <w:vAlign w:val="bottom"/>
          </w:tcPr>
          <w:p w:rsidR="006C597F" w:rsidRPr="00C64F32" w:rsidRDefault="002C6E39" w:rsidP="006C597F">
            <w:pPr>
              <w:widowControl/>
              <w:autoSpaceDE/>
              <w:autoSpaceDN/>
              <w:adjustRightInd/>
            </w:pPr>
            <w:hyperlink r:id="rId16" w:history="1">
              <w:r w:rsidR="006C597F" w:rsidRPr="00C64F32">
                <w:t>HESPERIA</w:t>
              </w:r>
            </w:hyperlink>
          </w:p>
        </w:tc>
        <w:tc>
          <w:tcPr>
            <w:tcW w:w="1104"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right"/>
              <w:rPr>
                <w:color w:val="000000"/>
              </w:rPr>
            </w:pPr>
            <w:r w:rsidRPr="006C597F">
              <w:rPr>
                <w:color w:val="000000"/>
              </w:rPr>
              <w:t>27,871</w:t>
            </w:r>
          </w:p>
        </w:tc>
        <w:tc>
          <w:tcPr>
            <w:tcW w:w="833"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right"/>
              <w:rPr>
                <w:color w:val="000000"/>
              </w:rPr>
            </w:pPr>
            <w:r w:rsidRPr="006C597F">
              <w:rPr>
                <w:color w:val="000000"/>
              </w:rPr>
              <w:t>6.85%</w:t>
            </w:r>
          </w:p>
        </w:tc>
        <w:tc>
          <w:tcPr>
            <w:tcW w:w="1005"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B</w:t>
            </w:r>
          </w:p>
        </w:tc>
        <w:tc>
          <w:tcPr>
            <w:tcW w:w="1150"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0.32</w:t>
            </w:r>
          </w:p>
        </w:tc>
        <w:tc>
          <w:tcPr>
            <w:tcW w:w="819"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0-9</w:t>
            </w:r>
          </w:p>
        </w:tc>
        <w:tc>
          <w:tcPr>
            <w:tcW w:w="615"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7.3-7.9</w:t>
            </w:r>
          </w:p>
        </w:tc>
        <w:tc>
          <w:tcPr>
            <w:tcW w:w="670"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0.25</w:t>
            </w:r>
          </w:p>
        </w:tc>
        <w:tc>
          <w:tcPr>
            <w:tcW w:w="723"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67.4</w:t>
            </w:r>
          </w:p>
        </w:tc>
        <w:tc>
          <w:tcPr>
            <w:tcW w:w="602"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19.6</w:t>
            </w:r>
          </w:p>
        </w:tc>
        <w:tc>
          <w:tcPr>
            <w:tcW w:w="628"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13</w:t>
            </w:r>
          </w:p>
        </w:tc>
        <w:tc>
          <w:tcPr>
            <w:tcW w:w="1036"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13-14</w:t>
            </w:r>
          </w:p>
        </w:tc>
        <w:tc>
          <w:tcPr>
            <w:tcW w:w="1029"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w:t>
            </w:r>
          </w:p>
        </w:tc>
      </w:tr>
      <w:tr w:rsidR="006C597F" w:rsidTr="0025775D">
        <w:trPr>
          <w:trHeight w:val="270"/>
        </w:trPr>
        <w:tc>
          <w:tcPr>
            <w:tcW w:w="1540" w:type="dxa"/>
            <w:tcBorders>
              <w:top w:val="nil"/>
              <w:left w:val="single" w:sz="4" w:space="0" w:color="auto"/>
              <w:bottom w:val="single" w:sz="4" w:space="0" w:color="auto"/>
              <w:right w:val="single" w:sz="4" w:space="0" w:color="auto"/>
            </w:tcBorders>
            <w:shd w:val="clear" w:color="auto" w:fill="auto"/>
            <w:noWrap/>
            <w:vAlign w:val="bottom"/>
          </w:tcPr>
          <w:p w:rsidR="006C597F" w:rsidRPr="00C64F32" w:rsidRDefault="002C6E39" w:rsidP="006C597F">
            <w:pPr>
              <w:widowControl/>
              <w:autoSpaceDE/>
              <w:autoSpaceDN/>
              <w:adjustRightInd/>
            </w:pPr>
            <w:hyperlink r:id="rId17" w:history="1">
              <w:r w:rsidR="006C597F" w:rsidRPr="00C64F32">
                <w:t>PANOCHE</w:t>
              </w:r>
            </w:hyperlink>
          </w:p>
        </w:tc>
        <w:tc>
          <w:tcPr>
            <w:tcW w:w="1104"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right"/>
              <w:rPr>
                <w:color w:val="000000"/>
              </w:rPr>
            </w:pPr>
            <w:r w:rsidRPr="006C597F">
              <w:rPr>
                <w:color w:val="000000"/>
              </w:rPr>
              <w:t>27,870</w:t>
            </w:r>
          </w:p>
        </w:tc>
        <w:tc>
          <w:tcPr>
            <w:tcW w:w="833"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right"/>
              <w:rPr>
                <w:color w:val="000000"/>
              </w:rPr>
            </w:pPr>
            <w:r w:rsidRPr="006C597F">
              <w:rPr>
                <w:color w:val="000000"/>
              </w:rPr>
              <w:t>6.85%</w:t>
            </w:r>
          </w:p>
        </w:tc>
        <w:tc>
          <w:tcPr>
            <w:tcW w:w="1005"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B</w:t>
            </w:r>
          </w:p>
        </w:tc>
        <w:tc>
          <w:tcPr>
            <w:tcW w:w="1150"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0.37</w:t>
            </w:r>
          </w:p>
        </w:tc>
        <w:tc>
          <w:tcPr>
            <w:tcW w:w="819"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0-2</w:t>
            </w:r>
          </w:p>
        </w:tc>
        <w:tc>
          <w:tcPr>
            <w:tcW w:w="615"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7.8</w:t>
            </w:r>
          </w:p>
        </w:tc>
        <w:tc>
          <w:tcPr>
            <w:tcW w:w="670"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0.7</w:t>
            </w:r>
          </w:p>
        </w:tc>
        <w:tc>
          <w:tcPr>
            <w:tcW w:w="723"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35</w:t>
            </w:r>
          </w:p>
        </w:tc>
        <w:tc>
          <w:tcPr>
            <w:tcW w:w="602"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37</w:t>
            </w:r>
          </w:p>
        </w:tc>
        <w:tc>
          <w:tcPr>
            <w:tcW w:w="628"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28</w:t>
            </w:r>
          </w:p>
        </w:tc>
        <w:tc>
          <w:tcPr>
            <w:tcW w:w="1036"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8</w:t>
            </w:r>
          </w:p>
        </w:tc>
        <w:tc>
          <w:tcPr>
            <w:tcW w:w="1029"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w:t>
            </w:r>
          </w:p>
        </w:tc>
      </w:tr>
      <w:tr w:rsidR="006C597F" w:rsidTr="0025775D">
        <w:trPr>
          <w:trHeight w:val="270"/>
        </w:trPr>
        <w:tc>
          <w:tcPr>
            <w:tcW w:w="1540" w:type="dxa"/>
            <w:tcBorders>
              <w:top w:val="nil"/>
              <w:left w:val="single" w:sz="4" w:space="0" w:color="auto"/>
              <w:bottom w:val="single" w:sz="4" w:space="0" w:color="auto"/>
              <w:right w:val="single" w:sz="4" w:space="0" w:color="auto"/>
            </w:tcBorders>
            <w:shd w:val="clear" w:color="auto" w:fill="auto"/>
            <w:noWrap/>
            <w:vAlign w:val="bottom"/>
          </w:tcPr>
          <w:p w:rsidR="006C597F" w:rsidRPr="00C64F32" w:rsidRDefault="002C6E39" w:rsidP="006C597F">
            <w:pPr>
              <w:widowControl/>
              <w:autoSpaceDE/>
              <w:autoSpaceDN/>
              <w:adjustRightInd/>
            </w:pPr>
            <w:hyperlink r:id="rId18" w:history="1">
              <w:r w:rsidR="006C597F" w:rsidRPr="00C64F32">
                <w:t>LETHENT</w:t>
              </w:r>
            </w:hyperlink>
          </w:p>
        </w:tc>
        <w:tc>
          <w:tcPr>
            <w:tcW w:w="1104"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right"/>
              <w:rPr>
                <w:color w:val="000000"/>
              </w:rPr>
            </w:pPr>
            <w:r w:rsidRPr="006C597F">
              <w:rPr>
                <w:color w:val="000000"/>
              </w:rPr>
              <w:t>26,979</w:t>
            </w:r>
          </w:p>
        </w:tc>
        <w:tc>
          <w:tcPr>
            <w:tcW w:w="833"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right"/>
              <w:rPr>
                <w:color w:val="000000"/>
              </w:rPr>
            </w:pPr>
            <w:r w:rsidRPr="006C597F">
              <w:rPr>
                <w:color w:val="000000"/>
              </w:rPr>
              <w:t>6.63%</w:t>
            </w:r>
          </w:p>
        </w:tc>
        <w:tc>
          <w:tcPr>
            <w:tcW w:w="1005"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C</w:t>
            </w:r>
          </w:p>
        </w:tc>
        <w:tc>
          <w:tcPr>
            <w:tcW w:w="1150"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0.37</w:t>
            </w:r>
          </w:p>
        </w:tc>
        <w:tc>
          <w:tcPr>
            <w:tcW w:w="819"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0-1</w:t>
            </w:r>
          </w:p>
        </w:tc>
        <w:tc>
          <w:tcPr>
            <w:tcW w:w="615"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8</w:t>
            </w:r>
          </w:p>
        </w:tc>
        <w:tc>
          <w:tcPr>
            <w:tcW w:w="670"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2</w:t>
            </w:r>
          </w:p>
        </w:tc>
        <w:tc>
          <w:tcPr>
            <w:tcW w:w="723"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35</w:t>
            </w:r>
          </w:p>
        </w:tc>
        <w:tc>
          <w:tcPr>
            <w:tcW w:w="602"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37</w:t>
            </w:r>
          </w:p>
        </w:tc>
        <w:tc>
          <w:tcPr>
            <w:tcW w:w="628"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28</w:t>
            </w:r>
          </w:p>
        </w:tc>
        <w:tc>
          <w:tcPr>
            <w:tcW w:w="1036"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6-9.5</w:t>
            </w:r>
          </w:p>
        </w:tc>
        <w:tc>
          <w:tcPr>
            <w:tcW w:w="1029"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w:t>
            </w:r>
          </w:p>
        </w:tc>
      </w:tr>
      <w:tr w:rsidR="006C597F" w:rsidTr="0025775D">
        <w:trPr>
          <w:trHeight w:val="270"/>
        </w:trPr>
        <w:tc>
          <w:tcPr>
            <w:tcW w:w="1540" w:type="dxa"/>
            <w:tcBorders>
              <w:top w:val="nil"/>
              <w:left w:val="single" w:sz="4" w:space="0" w:color="auto"/>
              <w:bottom w:val="single" w:sz="4" w:space="0" w:color="auto"/>
              <w:right w:val="single" w:sz="4" w:space="0" w:color="auto"/>
            </w:tcBorders>
            <w:shd w:val="clear" w:color="auto" w:fill="auto"/>
            <w:noWrap/>
            <w:vAlign w:val="bottom"/>
          </w:tcPr>
          <w:p w:rsidR="006C597F" w:rsidRPr="00C64F32" w:rsidRDefault="002C6E39" w:rsidP="006C597F">
            <w:pPr>
              <w:widowControl/>
              <w:autoSpaceDE/>
              <w:autoSpaceDN/>
              <w:adjustRightInd/>
            </w:pPr>
            <w:hyperlink r:id="rId19" w:history="1">
              <w:r w:rsidR="006C597F" w:rsidRPr="00C64F32">
                <w:t>EXCELSIOR</w:t>
              </w:r>
            </w:hyperlink>
          </w:p>
        </w:tc>
        <w:tc>
          <w:tcPr>
            <w:tcW w:w="1104"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right"/>
              <w:rPr>
                <w:color w:val="000000"/>
              </w:rPr>
            </w:pPr>
            <w:r w:rsidRPr="006C597F">
              <w:rPr>
                <w:color w:val="000000"/>
              </w:rPr>
              <w:t>20,110</w:t>
            </w:r>
          </w:p>
        </w:tc>
        <w:tc>
          <w:tcPr>
            <w:tcW w:w="833"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right"/>
              <w:rPr>
                <w:color w:val="000000"/>
              </w:rPr>
            </w:pPr>
            <w:r w:rsidRPr="006C597F">
              <w:rPr>
                <w:color w:val="000000"/>
              </w:rPr>
              <w:t>4.94%</w:t>
            </w:r>
          </w:p>
        </w:tc>
        <w:tc>
          <w:tcPr>
            <w:tcW w:w="1005"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B</w:t>
            </w:r>
          </w:p>
        </w:tc>
        <w:tc>
          <w:tcPr>
            <w:tcW w:w="1150"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0.28</w:t>
            </w:r>
          </w:p>
        </w:tc>
        <w:tc>
          <w:tcPr>
            <w:tcW w:w="819"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0-2</w:t>
            </w:r>
          </w:p>
        </w:tc>
        <w:tc>
          <w:tcPr>
            <w:tcW w:w="615"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7.8</w:t>
            </w:r>
          </w:p>
        </w:tc>
        <w:tc>
          <w:tcPr>
            <w:tcW w:w="670"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0.8</w:t>
            </w:r>
          </w:p>
        </w:tc>
        <w:tc>
          <w:tcPr>
            <w:tcW w:w="723"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60</w:t>
            </w:r>
          </w:p>
        </w:tc>
        <w:tc>
          <w:tcPr>
            <w:tcW w:w="602"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28</w:t>
            </w:r>
          </w:p>
        </w:tc>
        <w:tc>
          <w:tcPr>
            <w:tcW w:w="628"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12</w:t>
            </w:r>
          </w:p>
        </w:tc>
        <w:tc>
          <w:tcPr>
            <w:tcW w:w="1036"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9.2</w:t>
            </w:r>
          </w:p>
        </w:tc>
        <w:tc>
          <w:tcPr>
            <w:tcW w:w="1029"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w:t>
            </w:r>
          </w:p>
        </w:tc>
      </w:tr>
      <w:tr w:rsidR="006C597F" w:rsidTr="0025775D">
        <w:trPr>
          <w:trHeight w:val="270"/>
        </w:trPr>
        <w:tc>
          <w:tcPr>
            <w:tcW w:w="1540" w:type="dxa"/>
            <w:tcBorders>
              <w:top w:val="nil"/>
              <w:left w:val="single" w:sz="4" w:space="0" w:color="auto"/>
              <w:bottom w:val="single" w:sz="4" w:space="0" w:color="auto"/>
              <w:right w:val="single" w:sz="4" w:space="0" w:color="auto"/>
            </w:tcBorders>
            <w:shd w:val="clear" w:color="auto" w:fill="auto"/>
            <w:noWrap/>
            <w:vAlign w:val="bottom"/>
          </w:tcPr>
          <w:p w:rsidR="006C597F" w:rsidRPr="00C64F32" w:rsidRDefault="002C6E39" w:rsidP="006C597F">
            <w:pPr>
              <w:widowControl/>
              <w:autoSpaceDE/>
              <w:autoSpaceDN/>
              <w:adjustRightInd/>
            </w:pPr>
            <w:hyperlink r:id="rId20" w:history="1">
              <w:r w:rsidR="006C597F" w:rsidRPr="00C64F32">
                <w:t>POSOCHANET</w:t>
              </w:r>
            </w:hyperlink>
          </w:p>
        </w:tc>
        <w:tc>
          <w:tcPr>
            <w:tcW w:w="1104"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right"/>
              <w:rPr>
                <w:color w:val="000000"/>
              </w:rPr>
            </w:pPr>
            <w:r w:rsidRPr="006C597F">
              <w:rPr>
                <w:color w:val="000000"/>
              </w:rPr>
              <w:t>16,430</w:t>
            </w:r>
          </w:p>
        </w:tc>
        <w:tc>
          <w:tcPr>
            <w:tcW w:w="833"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right"/>
              <w:rPr>
                <w:color w:val="000000"/>
              </w:rPr>
            </w:pPr>
            <w:r w:rsidRPr="006C597F">
              <w:rPr>
                <w:color w:val="000000"/>
              </w:rPr>
              <w:t>4.04%</w:t>
            </w:r>
          </w:p>
        </w:tc>
        <w:tc>
          <w:tcPr>
            <w:tcW w:w="1005"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C</w:t>
            </w:r>
          </w:p>
        </w:tc>
        <w:tc>
          <w:tcPr>
            <w:tcW w:w="1150"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0.32</w:t>
            </w:r>
          </w:p>
        </w:tc>
        <w:tc>
          <w:tcPr>
            <w:tcW w:w="819"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0-1</w:t>
            </w:r>
          </w:p>
        </w:tc>
        <w:tc>
          <w:tcPr>
            <w:tcW w:w="615"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7.9</w:t>
            </w:r>
          </w:p>
        </w:tc>
        <w:tc>
          <w:tcPr>
            <w:tcW w:w="670"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1.4</w:t>
            </w:r>
          </w:p>
        </w:tc>
        <w:tc>
          <w:tcPr>
            <w:tcW w:w="723"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32</w:t>
            </w:r>
          </w:p>
        </w:tc>
        <w:tc>
          <w:tcPr>
            <w:tcW w:w="602"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34</w:t>
            </w:r>
          </w:p>
        </w:tc>
        <w:tc>
          <w:tcPr>
            <w:tcW w:w="628"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34</w:t>
            </w:r>
          </w:p>
        </w:tc>
        <w:tc>
          <w:tcPr>
            <w:tcW w:w="1036"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7.5</w:t>
            </w:r>
          </w:p>
        </w:tc>
        <w:tc>
          <w:tcPr>
            <w:tcW w:w="1029"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w:t>
            </w:r>
          </w:p>
        </w:tc>
      </w:tr>
      <w:tr w:rsidR="006C597F" w:rsidTr="0025775D">
        <w:trPr>
          <w:trHeight w:val="270"/>
        </w:trPr>
        <w:tc>
          <w:tcPr>
            <w:tcW w:w="1540" w:type="dxa"/>
            <w:tcBorders>
              <w:top w:val="nil"/>
              <w:left w:val="single" w:sz="4" w:space="0" w:color="auto"/>
              <w:bottom w:val="single" w:sz="4" w:space="0" w:color="auto"/>
              <w:right w:val="single" w:sz="4" w:space="0" w:color="auto"/>
            </w:tcBorders>
            <w:shd w:val="clear" w:color="auto" w:fill="auto"/>
            <w:noWrap/>
            <w:vAlign w:val="bottom"/>
          </w:tcPr>
          <w:p w:rsidR="006C597F" w:rsidRPr="00C64F32" w:rsidRDefault="002C6E39" w:rsidP="006C597F">
            <w:pPr>
              <w:widowControl/>
              <w:autoSpaceDE/>
              <w:autoSpaceDN/>
              <w:adjustRightInd/>
            </w:pPr>
            <w:hyperlink r:id="rId21" w:history="1">
              <w:r w:rsidR="006C597F" w:rsidRPr="00C64F32">
                <w:t>MILHAM</w:t>
              </w:r>
            </w:hyperlink>
          </w:p>
        </w:tc>
        <w:tc>
          <w:tcPr>
            <w:tcW w:w="1104"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right"/>
              <w:rPr>
                <w:color w:val="000000"/>
              </w:rPr>
            </w:pPr>
            <w:r w:rsidRPr="006C597F">
              <w:rPr>
                <w:color w:val="000000"/>
              </w:rPr>
              <w:t>7,700</w:t>
            </w:r>
          </w:p>
        </w:tc>
        <w:tc>
          <w:tcPr>
            <w:tcW w:w="833"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right"/>
              <w:rPr>
                <w:color w:val="000000"/>
              </w:rPr>
            </w:pPr>
            <w:r w:rsidRPr="006C597F">
              <w:rPr>
                <w:color w:val="000000"/>
              </w:rPr>
              <w:t>1.89%</w:t>
            </w:r>
          </w:p>
        </w:tc>
        <w:tc>
          <w:tcPr>
            <w:tcW w:w="1005"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B</w:t>
            </w:r>
          </w:p>
        </w:tc>
        <w:tc>
          <w:tcPr>
            <w:tcW w:w="1150"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0.32</w:t>
            </w:r>
          </w:p>
        </w:tc>
        <w:tc>
          <w:tcPr>
            <w:tcW w:w="819"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0-2</w:t>
            </w:r>
          </w:p>
        </w:tc>
        <w:tc>
          <w:tcPr>
            <w:tcW w:w="615"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7.4</w:t>
            </w:r>
          </w:p>
        </w:tc>
        <w:tc>
          <w:tcPr>
            <w:tcW w:w="670"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0.5</w:t>
            </w:r>
          </w:p>
        </w:tc>
        <w:tc>
          <w:tcPr>
            <w:tcW w:w="723"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59</w:t>
            </w:r>
          </w:p>
        </w:tc>
        <w:tc>
          <w:tcPr>
            <w:tcW w:w="602"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22</w:t>
            </w:r>
          </w:p>
        </w:tc>
        <w:tc>
          <w:tcPr>
            <w:tcW w:w="628"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19</w:t>
            </w:r>
          </w:p>
        </w:tc>
        <w:tc>
          <w:tcPr>
            <w:tcW w:w="1036"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7.5</w:t>
            </w:r>
          </w:p>
        </w:tc>
        <w:tc>
          <w:tcPr>
            <w:tcW w:w="1029"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w:t>
            </w:r>
          </w:p>
        </w:tc>
      </w:tr>
      <w:tr w:rsidR="006C597F" w:rsidTr="0025775D">
        <w:trPr>
          <w:trHeight w:val="270"/>
        </w:trPr>
        <w:tc>
          <w:tcPr>
            <w:tcW w:w="1540" w:type="dxa"/>
            <w:tcBorders>
              <w:top w:val="nil"/>
              <w:left w:val="single" w:sz="4" w:space="0" w:color="auto"/>
              <w:bottom w:val="single" w:sz="4" w:space="0" w:color="auto"/>
              <w:right w:val="single" w:sz="4" w:space="0" w:color="auto"/>
            </w:tcBorders>
            <w:shd w:val="clear" w:color="auto" w:fill="auto"/>
            <w:noWrap/>
            <w:vAlign w:val="bottom"/>
          </w:tcPr>
          <w:p w:rsidR="006C597F" w:rsidRPr="00C64F32" w:rsidRDefault="002C6E39" w:rsidP="006C597F">
            <w:pPr>
              <w:widowControl/>
              <w:autoSpaceDE/>
              <w:autoSpaceDN/>
              <w:adjustRightInd/>
            </w:pPr>
            <w:hyperlink r:id="rId22" w:history="1">
              <w:r w:rsidR="006C597F" w:rsidRPr="00C64F32">
                <w:t>ARVIN</w:t>
              </w:r>
            </w:hyperlink>
          </w:p>
        </w:tc>
        <w:tc>
          <w:tcPr>
            <w:tcW w:w="1104"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right"/>
              <w:rPr>
                <w:color w:val="000000"/>
              </w:rPr>
            </w:pPr>
            <w:r w:rsidRPr="006C597F">
              <w:rPr>
                <w:color w:val="000000"/>
              </w:rPr>
              <w:t>3,480</w:t>
            </w:r>
          </w:p>
        </w:tc>
        <w:tc>
          <w:tcPr>
            <w:tcW w:w="833"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right"/>
              <w:rPr>
                <w:color w:val="000000"/>
              </w:rPr>
            </w:pPr>
            <w:r w:rsidRPr="006C597F">
              <w:rPr>
                <w:color w:val="000000"/>
              </w:rPr>
              <w:t>0.86%</w:t>
            </w:r>
          </w:p>
        </w:tc>
        <w:tc>
          <w:tcPr>
            <w:tcW w:w="1005"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B</w:t>
            </w:r>
          </w:p>
        </w:tc>
        <w:tc>
          <w:tcPr>
            <w:tcW w:w="1150"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0.43</w:t>
            </w:r>
          </w:p>
        </w:tc>
        <w:tc>
          <w:tcPr>
            <w:tcW w:w="819"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2-5</w:t>
            </w:r>
          </w:p>
        </w:tc>
        <w:tc>
          <w:tcPr>
            <w:tcW w:w="615"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7</w:t>
            </w:r>
          </w:p>
        </w:tc>
        <w:tc>
          <w:tcPr>
            <w:tcW w:w="670"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0.75</w:t>
            </w:r>
          </w:p>
        </w:tc>
        <w:tc>
          <w:tcPr>
            <w:tcW w:w="723"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65.7</w:t>
            </w:r>
          </w:p>
        </w:tc>
        <w:tc>
          <w:tcPr>
            <w:tcW w:w="602"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22.8</w:t>
            </w:r>
          </w:p>
        </w:tc>
        <w:tc>
          <w:tcPr>
            <w:tcW w:w="628"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11.5</w:t>
            </w:r>
          </w:p>
        </w:tc>
        <w:tc>
          <w:tcPr>
            <w:tcW w:w="1036"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14</w:t>
            </w:r>
          </w:p>
        </w:tc>
        <w:tc>
          <w:tcPr>
            <w:tcW w:w="1029"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w:t>
            </w:r>
          </w:p>
        </w:tc>
      </w:tr>
      <w:tr w:rsidR="006C597F" w:rsidTr="0025775D">
        <w:trPr>
          <w:trHeight w:val="270"/>
        </w:trPr>
        <w:tc>
          <w:tcPr>
            <w:tcW w:w="1540" w:type="dxa"/>
            <w:tcBorders>
              <w:top w:val="nil"/>
              <w:left w:val="single" w:sz="4" w:space="0" w:color="auto"/>
              <w:bottom w:val="single" w:sz="4" w:space="0" w:color="auto"/>
              <w:right w:val="single" w:sz="4" w:space="0" w:color="auto"/>
            </w:tcBorders>
            <w:shd w:val="clear" w:color="auto" w:fill="auto"/>
            <w:noWrap/>
            <w:vAlign w:val="bottom"/>
          </w:tcPr>
          <w:p w:rsidR="006C597F" w:rsidRPr="00C64F32" w:rsidRDefault="002C6E39" w:rsidP="006C597F">
            <w:pPr>
              <w:widowControl/>
              <w:autoSpaceDE/>
              <w:autoSpaceDN/>
              <w:adjustRightInd/>
            </w:pPr>
            <w:hyperlink r:id="rId23" w:history="1">
              <w:r w:rsidR="006C597F" w:rsidRPr="00C64F32">
                <w:t>DIGIORGIO</w:t>
              </w:r>
            </w:hyperlink>
          </w:p>
        </w:tc>
        <w:tc>
          <w:tcPr>
            <w:tcW w:w="1104"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right"/>
              <w:rPr>
                <w:color w:val="000000"/>
              </w:rPr>
            </w:pPr>
            <w:r w:rsidRPr="006C597F">
              <w:rPr>
                <w:color w:val="000000"/>
              </w:rPr>
              <w:t>2,982</w:t>
            </w:r>
          </w:p>
        </w:tc>
        <w:tc>
          <w:tcPr>
            <w:tcW w:w="833"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right"/>
              <w:rPr>
                <w:color w:val="000000"/>
              </w:rPr>
            </w:pPr>
            <w:r w:rsidRPr="006C597F">
              <w:rPr>
                <w:color w:val="000000"/>
              </w:rPr>
              <w:t>0.73%</w:t>
            </w:r>
          </w:p>
        </w:tc>
        <w:tc>
          <w:tcPr>
            <w:tcW w:w="1005"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B</w:t>
            </w:r>
          </w:p>
        </w:tc>
        <w:tc>
          <w:tcPr>
            <w:tcW w:w="1150"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0.2</w:t>
            </w:r>
          </w:p>
        </w:tc>
        <w:tc>
          <w:tcPr>
            <w:tcW w:w="819"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0-2</w:t>
            </w:r>
          </w:p>
        </w:tc>
        <w:tc>
          <w:tcPr>
            <w:tcW w:w="615"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7.9</w:t>
            </w:r>
          </w:p>
        </w:tc>
        <w:tc>
          <w:tcPr>
            <w:tcW w:w="670"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0.75</w:t>
            </w:r>
          </w:p>
        </w:tc>
        <w:tc>
          <w:tcPr>
            <w:tcW w:w="723"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55.1</w:t>
            </w:r>
          </w:p>
        </w:tc>
        <w:tc>
          <w:tcPr>
            <w:tcW w:w="602"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17.4</w:t>
            </w:r>
          </w:p>
        </w:tc>
        <w:tc>
          <w:tcPr>
            <w:tcW w:w="628"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27.5</w:t>
            </w:r>
          </w:p>
        </w:tc>
        <w:tc>
          <w:tcPr>
            <w:tcW w:w="1036"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13</w:t>
            </w:r>
          </w:p>
        </w:tc>
        <w:tc>
          <w:tcPr>
            <w:tcW w:w="1029" w:type="dxa"/>
            <w:tcBorders>
              <w:top w:val="nil"/>
              <w:left w:val="nil"/>
              <w:bottom w:val="single" w:sz="4" w:space="0" w:color="auto"/>
              <w:right w:val="single" w:sz="4" w:space="0" w:color="auto"/>
            </w:tcBorders>
            <w:shd w:val="clear" w:color="auto" w:fill="auto"/>
            <w:vAlign w:val="bottom"/>
          </w:tcPr>
          <w:p w:rsidR="006C597F" w:rsidRPr="006C597F" w:rsidRDefault="006C597F" w:rsidP="006C597F">
            <w:pPr>
              <w:widowControl/>
              <w:autoSpaceDE/>
              <w:autoSpaceDN/>
              <w:adjustRightInd/>
              <w:jc w:val="center"/>
              <w:rPr>
                <w:color w:val="000000"/>
              </w:rPr>
            </w:pPr>
            <w:r w:rsidRPr="006C597F">
              <w:rPr>
                <w:color w:val="000000"/>
              </w:rPr>
              <w:t>-</w:t>
            </w:r>
          </w:p>
        </w:tc>
      </w:tr>
    </w:tbl>
    <w:p w:rsidR="00ED2A7C" w:rsidRPr="004C55C1" w:rsidRDefault="00ED2A7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Cs w:val="24"/>
          <w:highlight w:val="cyan"/>
        </w:rPr>
        <w:sectPr w:rsidR="00ED2A7C" w:rsidRPr="004C55C1" w:rsidSect="00BF1CA3">
          <w:pgSz w:w="15840" w:h="12240" w:orient="landscape" w:code="1"/>
          <w:pgMar w:top="1440" w:right="1152" w:bottom="1440" w:left="1152" w:header="1440" w:footer="1440" w:gutter="0"/>
          <w:cols w:space="720"/>
        </w:sectPr>
      </w:pPr>
    </w:p>
    <w:p w:rsidR="00495F40" w:rsidRDefault="00495F40" w:rsidP="00495F4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iCs/>
          <w:sz w:val="22"/>
          <w:szCs w:val="22"/>
        </w:rPr>
      </w:pPr>
      <w:r w:rsidRPr="0025775D">
        <w:rPr>
          <w:b/>
          <w:bCs/>
          <w:iCs/>
          <w:sz w:val="22"/>
          <w:szCs w:val="22"/>
        </w:rPr>
        <w:lastRenderedPageBreak/>
        <w:t>Contact</w:t>
      </w:r>
    </w:p>
    <w:p w:rsidR="0025775D" w:rsidRPr="0025775D" w:rsidRDefault="0025775D" w:rsidP="00495F4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iCs/>
          <w:sz w:val="22"/>
          <w:szCs w:val="22"/>
        </w:rPr>
      </w:pPr>
    </w:p>
    <w:p w:rsidR="00495F40" w:rsidRPr="00914AAD" w:rsidRDefault="00495F40" w:rsidP="00495F4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iCs/>
        </w:rPr>
      </w:pPr>
      <w:r>
        <w:rPr>
          <w:b/>
          <w:bCs/>
          <w:iCs/>
        </w:rPr>
        <w:t xml:space="preserve">Bob </w:t>
      </w:r>
      <w:proofErr w:type="spellStart"/>
      <w:r>
        <w:rPr>
          <w:b/>
          <w:bCs/>
          <w:iCs/>
        </w:rPr>
        <w:t>Ehn</w:t>
      </w:r>
      <w:proofErr w:type="spellEnd"/>
    </w:p>
    <w:p w:rsidR="00495F40" w:rsidRPr="00914AAD" w:rsidRDefault="00495F40" w:rsidP="00495F40">
      <w:r>
        <w:t xml:space="preserve">Farm Advisor </w:t>
      </w:r>
      <w:r w:rsidRPr="00914AAD">
        <w:t xml:space="preserve">/ UC Cooperative Extension </w:t>
      </w:r>
    </w:p>
    <w:p w:rsidR="00495F40" w:rsidRPr="00694DA0" w:rsidRDefault="00495F40" w:rsidP="00495F40">
      <w:pPr>
        <w:rPr>
          <w:lang w:val="pt-BR"/>
        </w:rPr>
      </w:pPr>
      <w:r>
        <w:rPr>
          <w:lang w:val="pt-BR"/>
        </w:rPr>
        <w:t>1720 S. Maple Ave.</w:t>
      </w:r>
    </w:p>
    <w:p w:rsidR="00495F40" w:rsidRPr="00694DA0" w:rsidRDefault="00495F40" w:rsidP="00495F40">
      <w:pPr>
        <w:rPr>
          <w:b/>
          <w:bCs/>
          <w:lang w:val="pt-BR"/>
        </w:rPr>
      </w:pPr>
      <w:r>
        <w:rPr>
          <w:lang w:val="pt-BR"/>
        </w:rPr>
        <w:t>Fresno, CA 93702</w:t>
      </w:r>
    </w:p>
    <w:p w:rsidR="00495F40" w:rsidRPr="00914AAD" w:rsidRDefault="00495F40" w:rsidP="00495F40">
      <w:r w:rsidRPr="00914AAD">
        <w:t>Phone: (</w:t>
      </w:r>
      <w:r>
        <w:t>559</w:t>
      </w:r>
      <w:r w:rsidRPr="00914AAD">
        <w:t xml:space="preserve">) </w:t>
      </w:r>
      <w:r>
        <w:t>297-9322</w:t>
      </w:r>
    </w:p>
    <w:p w:rsidR="00495F40" w:rsidRDefault="00495F40" w:rsidP="00495F4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914AAD">
        <w:t>E</w:t>
      </w:r>
      <w:smartTag w:uri="urn:schemas-microsoft-com:office:smarttags" w:element="PersonName">
        <w:r w:rsidRPr="00914AAD">
          <w:t>mail</w:t>
        </w:r>
      </w:smartTag>
      <w:r w:rsidRPr="00914AAD">
        <w:t xml:space="preserve">: </w:t>
      </w:r>
      <w:hyperlink r:id="rId24" w:history="1">
        <w:r w:rsidRPr="0095607C">
          <w:rPr>
            <w:rStyle w:val="Hyperlink"/>
          </w:rPr>
          <w:t>robertehn@scbcglobal.net</w:t>
        </w:r>
      </w:hyperlink>
    </w:p>
    <w:p w:rsidR="00495F40" w:rsidRDefault="00495F40" w:rsidP="00363FD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i/>
          <w:iCs/>
          <w:szCs w:val="24"/>
        </w:rPr>
      </w:pPr>
    </w:p>
    <w:p w:rsidR="00363FD2" w:rsidRPr="0025775D" w:rsidRDefault="00ED2A7C" w:rsidP="00363FD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iCs/>
          <w:sz w:val="22"/>
          <w:szCs w:val="22"/>
        </w:rPr>
      </w:pPr>
      <w:r w:rsidRPr="0025775D">
        <w:rPr>
          <w:b/>
          <w:bCs/>
          <w:iCs/>
          <w:sz w:val="22"/>
          <w:szCs w:val="22"/>
        </w:rPr>
        <w:t>Works Cited</w:t>
      </w:r>
    </w:p>
    <w:p w:rsidR="00C64F32" w:rsidRPr="00091797" w:rsidRDefault="00C64F32" w:rsidP="00154D3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120" w:after="120"/>
        <w:rPr>
          <w:szCs w:val="24"/>
        </w:rPr>
      </w:pPr>
      <w:proofErr w:type="gramStart"/>
      <w:r w:rsidRPr="00091797">
        <w:rPr>
          <w:szCs w:val="24"/>
        </w:rPr>
        <w:t>EPA.</w:t>
      </w:r>
      <w:proofErr w:type="gramEnd"/>
      <w:r w:rsidRPr="00091797">
        <w:rPr>
          <w:szCs w:val="24"/>
        </w:rPr>
        <w:t xml:space="preserve">  1998.  Carsel, R.F., J.C. Imhoff, P.R. Hummel, J.M. Cheplick, and A.S. Donigian, Jr.  PRZM-3, </w:t>
      </w:r>
      <w:proofErr w:type="gramStart"/>
      <w:r w:rsidRPr="00091797">
        <w:rPr>
          <w:szCs w:val="24"/>
        </w:rPr>
        <w:t>A</w:t>
      </w:r>
      <w:proofErr w:type="gramEnd"/>
      <w:r w:rsidRPr="00091797">
        <w:rPr>
          <w:szCs w:val="24"/>
        </w:rPr>
        <w:t xml:space="preserve"> Model for Predicting Pesticide and Nitrogen Fate in the Crop Root and Unsaturated Soil Zones: Users Manual for Release 3.0.  </w:t>
      </w:r>
      <w:proofErr w:type="gramStart"/>
      <w:r w:rsidRPr="00091797">
        <w:rPr>
          <w:szCs w:val="24"/>
        </w:rPr>
        <w:t>National Exposure Research Laboratory, Office of Research and Development, U.S. Environmental Protection Agency, Athens, GA.</w:t>
      </w:r>
      <w:proofErr w:type="gramEnd"/>
    </w:p>
    <w:p w:rsidR="00C64F32" w:rsidRPr="00363D1A" w:rsidRDefault="00C64F32" w:rsidP="00154D3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120" w:after="120"/>
        <w:rPr>
          <w:szCs w:val="24"/>
        </w:rPr>
      </w:pPr>
      <w:proofErr w:type="gramStart"/>
      <w:r w:rsidRPr="00363D1A">
        <w:rPr>
          <w:szCs w:val="24"/>
        </w:rPr>
        <w:t>EPA.</w:t>
      </w:r>
      <w:proofErr w:type="gramEnd"/>
      <w:r w:rsidRPr="00363D1A">
        <w:rPr>
          <w:szCs w:val="24"/>
        </w:rPr>
        <w:t xml:space="preserve">  1999.  Jones, R.D., J. </w:t>
      </w:r>
      <w:proofErr w:type="spellStart"/>
      <w:r w:rsidRPr="00363D1A">
        <w:rPr>
          <w:szCs w:val="24"/>
        </w:rPr>
        <w:t>Breithaupt</w:t>
      </w:r>
      <w:proofErr w:type="spellEnd"/>
      <w:r w:rsidRPr="00363D1A">
        <w:rPr>
          <w:szCs w:val="24"/>
        </w:rPr>
        <w:t xml:space="preserve">, J. Carleton, L. </w:t>
      </w:r>
      <w:proofErr w:type="spellStart"/>
      <w:r w:rsidRPr="00363D1A">
        <w:rPr>
          <w:szCs w:val="24"/>
        </w:rPr>
        <w:t>Libelo</w:t>
      </w:r>
      <w:proofErr w:type="spellEnd"/>
      <w:r w:rsidRPr="00363D1A">
        <w:rPr>
          <w:szCs w:val="24"/>
        </w:rPr>
        <w:t xml:space="preserve">, J. Lin, R. </w:t>
      </w:r>
      <w:proofErr w:type="spellStart"/>
      <w:r w:rsidRPr="00363D1A">
        <w:rPr>
          <w:szCs w:val="24"/>
        </w:rPr>
        <w:t>Matzner</w:t>
      </w:r>
      <w:proofErr w:type="spellEnd"/>
      <w:r w:rsidRPr="00363D1A">
        <w:rPr>
          <w:szCs w:val="24"/>
        </w:rPr>
        <w:t xml:space="preserve">, and R. Parker.  </w:t>
      </w:r>
      <w:proofErr w:type="gramStart"/>
      <w:r w:rsidRPr="00363D1A">
        <w:rPr>
          <w:szCs w:val="24"/>
        </w:rPr>
        <w:t>Guidance for Use of the Index Reservoir in Drinking Water Exposure Assessments.</w:t>
      </w:r>
      <w:proofErr w:type="gramEnd"/>
      <w:r w:rsidRPr="00363D1A">
        <w:rPr>
          <w:szCs w:val="24"/>
        </w:rPr>
        <w:t xml:space="preserve"> </w:t>
      </w:r>
      <w:proofErr w:type="gramStart"/>
      <w:r w:rsidRPr="00363D1A">
        <w:rPr>
          <w:szCs w:val="24"/>
        </w:rPr>
        <w:t>Environmental Fate and Effects Division, Office of Pesticide Programs, U.S. Environmental Protection Agency, Washington, DC.</w:t>
      </w:r>
      <w:proofErr w:type="gramEnd"/>
      <w:r w:rsidRPr="00363D1A">
        <w:rPr>
          <w:szCs w:val="24"/>
        </w:rPr>
        <w:t xml:space="preserve"> </w:t>
      </w:r>
    </w:p>
    <w:p w:rsidR="00C64F32" w:rsidRPr="00294AE8" w:rsidRDefault="00C64F32" w:rsidP="00154D3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120" w:after="120"/>
        <w:rPr>
          <w:szCs w:val="24"/>
        </w:rPr>
      </w:pPr>
      <w:proofErr w:type="gramStart"/>
      <w:r>
        <w:rPr>
          <w:szCs w:val="24"/>
        </w:rPr>
        <w:t>EPA.</w:t>
      </w:r>
      <w:proofErr w:type="gramEnd"/>
      <w:r>
        <w:rPr>
          <w:szCs w:val="24"/>
        </w:rPr>
        <w:t xml:space="preserve">  2004</w:t>
      </w:r>
      <w:r w:rsidRPr="00FE2CD8">
        <w:rPr>
          <w:szCs w:val="24"/>
        </w:rPr>
        <w:t xml:space="preserve">.  </w:t>
      </w:r>
      <w:smartTag w:uri="urn:schemas-microsoft-com:office:smarttags" w:element="place">
        <w:smartTag w:uri="urn:schemas-microsoft-com:office:smarttags" w:element="City">
          <w:r w:rsidRPr="00FE2CD8">
            <w:rPr>
              <w:szCs w:val="24"/>
            </w:rPr>
            <w:t>Abel</w:t>
          </w:r>
        </w:smartTag>
        <w:r w:rsidRPr="00FE2CD8">
          <w:rPr>
            <w:szCs w:val="24"/>
          </w:rPr>
          <w:t xml:space="preserve">, </w:t>
        </w:r>
        <w:smartTag w:uri="urn:schemas-microsoft-com:office:smarttags" w:element="country-region">
          <w:r w:rsidRPr="00FE2CD8">
            <w:rPr>
              <w:szCs w:val="24"/>
            </w:rPr>
            <w:t>S.A.</w:t>
          </w:r>
        </w:smartTag>
      </w:smartTag>
      <w:r w:rsidRPr="00FE2CD8">
        <w:rPr>
          <w:szCs w:val="24"/>
        </w:rPr>
        <w:t xml:space="preserve">  Procedure for Conducting Quality Assurance and Quality Control of Existing and New PRZM Field and Orchard Crop Standard Scenarios.  </w:t>
      </w:r>
      <w:proofErr w:type="gramStart"/>
      <w:r w:rsidRPr="00FE2CD8">
        <w:rPr>
          <w:szCs w:val="24"/>
        </w:rPr>
        <w:t xml:space="preserve">Environmental Fate and Effects </w:t>
      </w:r>
      <w:r w:rsidRPr="00294AE8">
        <w:rPr>
          <w:szCs w:val="24"/>
        </w:rPr>
        <w:t>Division, Office of Pesticide Programs, U.S. Environmental Protection Agency, Washington, DC.</w:t>
      </w:r>
      <w:proofErr w:type="gramEnd"/>
    </w:p>
    <w:p w:rsidR="00C64F32" w:rsidRPr="008F3028" w:rsidRDefault="00C64F32" w:rsidP="00154D3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120" w:after="120"/>
        <w:rPr>
          <w:szCs w:val="24"/>
        </w:rPr>
      </w:pPr>
      <w:proofErr w:type="gramStart"/>
      <w:r w:rsidRPr="008F3028">
        <w:rPr>
          <w:szCs w:val="24"/>
        </w:rPr>
        <w:t>EPA.</w:t>
      </w:r>
      <w:proofErr w:type="gramEnd"/>
      <w:r w:rsidRPr="008F3028">
        <w:rPr>
          <w:szCs w:val="24"/>
        </w:rPr>
        <w:t xml:space="preserve"> 2005. Irrigation Guidance for developing PRZM Scenario</w:t>
      </w:r>
      <w:r>
        <w:rPr>
          <w:szCs w:val="24"/>
        </w:rPr>
        <w:t>s</w:t>
      </w:r>
      <w:r w:rsidRPr="008F3028">
        <w:rPr>
          <w:szCs w:val="24"/>
        </w:rPr>
        <w:t>. June 15, 2005.</w:t>
      </w:r>
    </w:p>
    <w:p w:rsidR="00C64F32" w:rsidRPr="00294AE8" w:rsidRDefault="00C64F32" w:rsidP="00154D3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120" w:after="120"/>
        <w:rPr>
          <w:szCs w:val="24"/>
        </w:rPr>
      </w:pPr>
      <w:proofErr w:type="spellStart"/>
      <w:proofErr w:type="gramStart"/>
      <w:r w:rsidRPr="00294AE8">
        <w:rPr>
          <w:szCs w:val="24"/>
        </w:rPr>
        <w:t>Haan</w:t>
      </w:r>
      <w:proofErr w:type="spellEnd"/>
      <w:r w:rsidRPr="00294AE8">
        <w:rPr>
          <w:szCs w:val="24"/>
        </w:rPr>
        <w:t>, C.T. and B.J. Barfield.</w:t>
      </w:r>
      <w:proofErr w:type="gramEnd"/>
      <w:r w:rsidRPr="00294AE8">
        <w:rPr>
          <w:szCs w:val="24"/>
        </w:rPr>
        <w:t xml:space="preserve">  1978.  Hydrology and </w:t>
      </w:r>
      <w:proofErr w:type="spellStart"/>
      <w:r w:rsidRPr="00294AE8">
        <w:rPr>
          <w:szCs w:val="24"/>
        </w:rPr>
        <w:t>Sedimentology</w:t>
      </w:r>
      <w:proofErr w:type="spellEnd"/>
      <w:r w:rsidRPr="00294AE8">
        <w:rPr>
          <w:szCs w:val="24"/>
        </w:rPr>
        <w:t xml:space="preserve"> of Surface Mined Lands.  </w:t>
      </w:r>
      <w:proofErr w:type="gramStart"/>
      <w:r w:rsidRPr="00294AE8">
        <w:rPr>
          <w:szCs w:val="24"/>
        </w:rPr>
        <w:t>Office of Continuing Education and Extension, College of Engineering, University of Kentucky, Lexington KY 40506.</w:t>
      </w:r>
      <w:proofErr w:type="gramEnd"/>
      <w:r w:rsidRPr="00294AE8">
        <w:rPr>
          <w:szCs w:val="24"/>
        </w:rPr>
        <w:t xml:space="preserve">  </w:t>
      </w:r>
      <w:proofErr w:type="gramStart"/>
      <w:r w:rsidRPr="00294AE8">
        <w:rPr>
          <w:szCs w:val="24"/>
        </w:rPr>
        <w:t>pp 286.</w:t>
      </w:r>
      <w:proofErr w:type="gramEnd"/>
    </w:p>
    <w:p w:rsidR="00792A0F" w:rsidRPr="00792A0F" w:rsidRDefault="00792A0F" w:rsidP="00154D3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120" w:after="120"/>
        <w:rPr>
          <w:szCs w:val="24"/>
        </w:rPr>
      </w:pPr>
      <w:r>
        <w:rPr>
          <w:szCs w:val="24"/>
        </w:rPr>
        <w:t xml:space="preserve">Rice, Denise. 2012. </w:t>
      </w:r>
      <w:r>
        <w:rPr>
          <w:i/>
          <w:szCs w:val="24"/>
        </w:rPr>
        <w:t xml:space="preserve"> EFED Quality System Audit.</w:t>
      </w:r>
      <w:r>
        <w:rPr>
          <w:szCs w:val="24"/>
        </w:rPr>
        <w:t xml:space="preserve"> Internal EPA Memorandum to Donald Brady dated June 5, 2012.</w:t>
      </w:r>
    </w:p>
    <w:p w:rsidR="00C64F32" w:rsidRPr="00363D1A" w:rsidRDefault="00C64F32" w:rsidP="00154D3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120" w:after="120"/>
        <w:rPr>
          <w:szCs w:val="24"/>
        </w:rPr>
      </w:pPr>
      <w:proofErr w:type="gramStart"/>
      <w:r w:rsidRPr="00363D1A">
        <w:rPr>
          <w:szCs w:val="24"/>
        </w:rPr>
        <w:t>TWCII.</w:t>
      </w:r>
      <w:proofErr w:type="gramEnd"/>
      <w:r w:rsidRPr="00363D1A">
        <w:rPr>
          <w:szCs w:val="24"/>
        </w:rPr>
        <w:t xml:space="preserve">  200</w:t>
      </w:r>
      <w:r>
        <w:rPr>
          <w:szCs w:val="24"/>
        </w:rPr>
        <w:t>6</w:t>
      </w:r>
      <w:r w:rsidRPr="00363D1A">
        <w:rPr>
          <w:szCs w:val="24"/>
        </w:rPr>
        <w:t xml:space="preserve">.  Averages and Records for </w:t>
      </w:r>
      <w:smartTag w:uri="urn:schemas-microsoft-com:office:smarttags" w:element="place">
        <w:smartTag w:uri="urn:schemas-microsoft-com:office:smarttags" w:element="City">
          <w:r>
            <w:rPr>
              <w:szCs w:val="24"/>
            </w:rPr>
            <w:t>Fresno</w:t>
          </w:r>
        </w:smartTag>
        <w:r>
          <w:rPr>
            <w:szCs w:val="24"/>
          </w:rPr>
          <w:t xml:space="preserve">, </w:t>
        </w:r>
        <w:smartTag w:uri="urn:schemas-microsoft-com:office:smarttags" w:element="State">
          <w:r>
            <w:rPr>
              <w:szCs w:val="24"/>
            </w:rPr>
            <w:t>CA</w:t>
          </w:r>
        </w:smartTag>
      </w:smartTag>
      <w:r w:rsidRPr="00363D1A">
        <w:rPr>
          <w:szCs w:val="24"/>
        </w:rPr>
        <w:t xml:space="preserve">.  </w:t>
      </w:r>
      <w:proofErr w:type="gramStart"/>
      <w:r w:rsidRPr="00363D1A">
        <w:rPr>
          <w:szCs w:val="24"/>
        </w:rPr>
        <w:t>The Weather Channel Interactive, Inc.</w:t>
      </w:r>
      <w:proofErr w:type="gramEnd"/>
      <w:r w:rsidRPr="00363D1A">
        <w:rPr>
          <w:szCs w:val="24"/>
        </w:rPr>
        <w:t xml:space="preserve">  Online at: http://www.weather.com/outlook/recreation/outdoors/wxclimatology/monthly/graph/USCA0406</w:t>
      </w:r>
    </w:p>
    <w:p w:rsidR="00C64F32" w:rsidRPr="0074157C" w:rsidRDefault="00C64F32" w:rsidP="00154D3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120" w:after="120"/>
        <w:rPr>
          <w:szCs w:val="24"/>
        </w:rPr>
      </w:pPr>
      <w:proofErr w:type="gramStart"/>
      <w:r w:rsidRPr="0074157C">
        <w:rPr>
          <w:szCs w:val="24"/>
        </w:rPr>
        <w:t>USDA.</w:t>
      </w:r>
      <w:proofErr w:type="gramEnd"/>
      <w:r w:rsidRPr="0074157C">
        <w:rPr>
          <w:szCs w:val="24"/>
        </w:rPr>
        <w:t xml:space="preserve">  1990.  Davis, F.M., R.A. Leonard, W.G. </w:t>
      </w:r>
      <w:proofErr w:type="spellStart"/>
      <w:r w:rsidRPr="0074157C">
        <w:rPr>
          <w:szCs w:val="24"/>
        </w:rPr>
        <w:t>Knisel</w:t>
      </w:r>
      <w:proofErr w:type="spellEnd"/>
      <w:r w:rsidRPr="0074157C">
        <w:rPr>
          <w:szCs w:val="24"/>
        </w:rPr>
        <w:t xml:space="preserve">.  GLEAMS User Manual, Version 1.8.55.  </w:t>
      </w:r>
      <w:proofErr w:type="gramStart"/>
      <w:r w:rsidRPr="0074157C">
        <w:rPr>
          <w:szCs w:val="24"/>
        </w:rPr>
        <w:t>U.S. Department of Agriculture, Agricultural Research Service (ARS), Southeast Watershed Research Laboratory, Tifton, GA.</w:t>
      </w:r>
      <w:proofErr w:type="gramEnd"/>
      <w:r w:rsidRPr="0074157C">
        <w:rPr>
          <w:szCs w:val="24"/>
        </w:rPr>
        <w:t xml:space="preserve">  </w:t>
      </w:r>
      <w:proofErr w:type="gramStart"/>
      <w:r w:rsidRPr="0074157C">
        <w:rPr>
          <w:szCs w:val="24"/>
        </w:rPr>
        <w:t>SEWRL-030190FMD.</w:t>
      </w:r>
      <w:proofErr w:type="gramEnd"/>
    </w:p>
    <w:p w:rsidR="00C64F32" w:rsidRPr="0074157C" w:rsidRDefault="00C64F32" w:rsidP="00154D3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120" w:after="120"/>
        <w:rPr>
          <w:szCs w:val="24"/>
        </w:rPr>
      </w:pPr>
      <w:proofErr w:type="gramStart"/>
      <w:r>
        <w:rPr>
          <w:szCs w:val="24"/>
        </w:rPr>
        <w:t>USDA.</w:t>
      </w:r>
      <w:proofErr w:type="gramEnd"/>
      <w:r>
        <w:rPr>
          <w:szCs w:val="24"/>
        </w:rPr>
        <w:t xml:space="preserve">  2000</w:t>
      </w:r>
      <w:r w:rsidRPr="0074157C">
        <w:rPr>
          <w:szCs w:val="24"/>
        </w:rPr>
        <w:t xml:space="preserve">.  Revised Universal Soil Loss Equation (RUSLE) EPA Pesticide Project.  </w:t>
      </w:r>
      <w:smartTag w:uri="urn:schemas-microsoft-com:office:smarttags" w:element="country-region">
        <w:smartTag w:uri="urn:schemas-microsoft-com:office:smarttags" w:element="place">
          <w:r w:rsidRPr="0074157C">
            <w:rPr>
              <w:szCs w:val="24"/>
            </w:rPr>
            <w:t>U.S.</w:t>
          </w:r>
        </w:smartTag>
      </w:smartTag>
      <w:r w:rsidRPr="0074157C">
        <w:rPr>
          <w:szCs w:val="24"/>
        </w:rPr>
        <w:t xml:space="preserve"> Department of Agriculture, National Resources Conservation Service (NRCS) and Agricultural Research Service (ARS).</w:t>
      </w:r>
    </w:p>
    <w:p w:rsidR="00C64F32" w:rsidRDefault="00C64F32" w:rsidP="00154D3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120" w:after="120"/>
        <w:rPr>
          <w:szCs w:val="24"/>
        </w:rPr>
      </w:pPr>
      <w:proofErr w:type="gramStart"/>
      <w:r w:rsidRPr="006773EE">
        <w:rPr>
          <w:szCs w:val="24"/>
        </w:rPr>
        <w:t>USDA.</w:t>
      </w:r>
      <w:proofErr w:type="gramEnd"/>
      <w:r w:rsidRPr="006773EE">
        <w:rPr>
          <w:szCs w:val="24"/>
        </w:rPr>
        <w:t xml:space="preserve">  2002.  2002 Census of Agriculture.  </w:t>
      </w:r>
      <w:smartTag w:uri="urn:schemas-microsoft-com:office:smarttags" w:element="country-region">
        <w:smartTag w:uri="urn:schemas-microsoft-com:office:smarttags" w:element="place">
          <w:r w:rsidRPr="006773EE">
            <w:rPr>
              <w:szCs w:val="24"/>
            </w:rPr>
            <w:t>U.S.</w:t>
          </w:r>
        </w:smartTag>
      </w:smartTag>
      <w:r w:rsidRPr="006773EE">
        <w:rPr>
          <w:szCs w:val="24"/>
        </w:rPr>
        <w:t xml:space="preserve"> Department of Agriculture, National Agricultural Statistics Service (NASS).  Online at: </w:t>
      </w:r>
      <w:hyperlink r:id="rId25" w:history="1">
        <w:r w:rsidRPr="0095607C">
          <w:rPr>
            <w:rStyle w:val="Hyperlink"/>
            <w:szCs w:val="24"/>
          </w:rPr>
          <w:t>http://www.nass.usda.gov/census/census02/preliminary/2002censusdates.htm</w:t>
        </w:r>
      </w:hyperlink>
      <w:r w:rsidRPr="006773EE">
        <w:rPr>
          <w:szCs w:val="24"/>
        </w:rPr>
        <w:t>.</w:t>
      </w:r>
    </w:p>
    <w:p w:rsidR="00C64F32" w:rsidRPr="006773EE" w:rsidRDefault="00C64F32" w:rsidP="00154D3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120" w:after="120"/>
        <w:rPr>
          <w:szCs w:val="24"/>
        </w:rPr>
      </w:pPr>
      <w:proofErr w:type="gramStart"/>
      <w:r w:rsidRPr="006773EE">
        <w:rPr>
          <w:szCs w:val="24"/>
        </w:rPr>
        <w:t>USDA.</w:t>
      </w:r>
      <w:proofErr w:type="gramEnd"/>
      <w:r w:rsidRPr="006773EE">
        <w:rPr>
          <w:szCs w:val="24"/>
        </w:rPr>
        <w:t xml:space="preserve">  2003.  Official Series Description –CERINI Series.  </w:t>
      </w:r>
      <w:smartTag w:uri="urn:schemas-microsoft-com:office:smarttags" w:element="place">
        <w:smartTag w:uri="urn:schemas-microsoft-com:office:smarttags" w:element="country-region">
          <w:r w:rsidRPr="006773EE">
            <w:rPr>
              <w:szCs w:val="24"/>
            </w:rPr>
            <w:t>U.S.</w:t>
          </w:r>
        </w:smartTag>
      </w:smartTag>
      <w:r w:rsidRPr="006773EE">
        <w:rPr>
          <w:szCs w:val="24"/>
        </w:rPr>
        <w:t xml:space="preserve"> Department of Agriculture, Natural Resources Conservation Service (NRCS).  Dec. 2006.  Online at: </w:t>
      </w:r>
      <w:hyperlink r:id="rId26" w:history="1">
        <w:r w:rsidRPr="006773EE">
          <w:rPr>
            <w:rStyle w:val="Hyperlink"/>
            <w:szCs w:val="24"/>
          </w:rPr>
          <w:t>http://ortho.ftw.nrcs.usda.gov/osd/dat/C/CERINI.html</w:t>
        </w:r>
      </w:hyperlink>
      <w:r w:rsidRPr="006773EE">
        <w:rPr>
          <w:szCs w:val="24"/>
        </w:rPr>
        <w:t xml:space="preserve"> </w:t>
      </w:r>
    </w:p>
    <w:p w:rsidR="00C64F32" w:rsidRPr="00CF7C25" w:rsidRDefault="00C64F32" w:rsidP="00154D3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120" w:after="120"/>
        <w:rPr>
          <w:szCs w:val="24"/>
        </w:rPr>
      </w:pPr>
      <w:proofErr w:type="gramStart"/>
      <w:r w:rsidRPr="00CF7C25">
        <w:rPr>
          <w:szCs w:val="24"/>
        </w:rPr>
        <w:t>USDA.</w:t>
      </w:r>
      <w:proofErr w:type="gramEnd"/>
      <w:r w:rsidRPr="00CF7C25">
        <w:rPr>
          <w:szCs w:val="24"/>
        </w:rPr>
        <w:t xml:space="preserve">  2004.  Crop Profile for Garlic in </w:t>
      </w:r>
      <w:smartTag w:uri="urn:schemas-microsoft-com:office:smarttags" w:element="place">
        <w:smartTag w:uri="urn:schemas-microsoft-com:office:smarttags" w:element="State">
          <w:r w:rsidRPr="00CF7C25">
            <w:rPr>
              <w:szCs w:val="24"/>
            </w:rPr>
            <w:t>California</w:t>
          </w:r>
        </w:smartTag>
      </w:smartTag>
      <w:r w:rsidRPr="00CF7C25">
        <w:rPr>
          <w:szCs w:val="24"/>
        </w:rPr>
        <w:t xml:space="preserve">.  </w:t>
      </w:r>
      <w:proofErr w:type="gramStart"/>
      <w:r w:rsidRPr="00CF7C25">
        <w:rPr>
          <w:szCs w:val="24"/>
        </w:rPr>
        <w:t>U.S. Department of Agriculture, Pest Management Centers.</w:t>
      </w:r>
      <w:proofErr w:type="gramEnd"/>
      <w:r w:rsidRPr="00CF7C25">
        <w:rPr>
          <w:szCs w:val="24"/>
        </w:rPr>
        <w:t xml:space="preserve">  August 2004.  Online at: http://www.ipmcenters.org/CropProfiles/docs/CAgarlic.html.</w:t>
      </w:r>
    </w:p>
    <w:p w:rsidR="00C64F32" w:rsidRDefault="00C64F32" w:rsidP="00154D3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120" w:after="120"/>
        <w:rPr>
          <w:szCs w:val="24"/>
        </w:rPr>
      </w:pPr>
      <w:proofErr w:type="gramStart"/>
      <w:r w:rsidRPr="006773EE">
        <w:rPr>
          <w:szCs w:val="24"/>
        </w:rPr>
        <w:lastRenderedPageBreak/>
        <w:t>USDA</w:t>
      </w:r>
      <w:r>
        <w:rPr>
          <w:szCs w:val="24"/>
        </w:rPr>
        <w:t>.</w:t>
      </w:r>
      <w:proofErr w:type="gramEnd"/>
      <w:r>
        <w:rPr>
          <w:szCs w:val="24"/>
        </w:rPr>
        <w:t xml:space="preserve">  2006</w:t>
      </w:r>
      <w:r w:rsidRPr="006773EE">
        <w:rPr>
          <w:szCs w:val="24"/>
        </w:rPr>
        <w:t xml:space="preserve">.  Soil Survey Areas of </w:t>
      </w:r>
      <w:smartTag w:uri="urn:schemas-microsoft-com:office:smarttags" w:element="City">
        <w:r w:rsidRPr="006773EE">
          <w:rPr>
            <w:szCs w:val="24"/>
          </w:rPr>
          <w:t>Fresno</w:t>
        </w:r>
      </w:smartTag>
      <w:r w:rsidRPr="006773EE">
        <w:rPr>
          <w:szCs w:val="24"/>
        </w:rPr>
        <w:t xml:space="preserve">, Kings, and </w:t>
      </w:r>
      <w:smartTag w:uri="urn:schemas-microsoft-com:office:smarttags" w:element="place">
        <w:smartTag w:uri="urn:schemas-microsoft-com:office:smarttags" w:element="PlaceName">
          <w:r w:rsidRPr="006773EE">
            <w:rPr>
              <w:szCs w:val="24"/>
            </w:rPr>
            <w:t>Kern</w:t>
          </w:r>
        </w:smartTag>
        <w:r w:rsidRPr="006773EE">
          <w:rPr>
            <w:szCs w:val="24"/>
          </w:rPr>
          <w:t xml:space="preserve"> </w:t>
        </w:r>
        <w:smartTag w:uri="urn:schemas-microsoft-com:office:smarttags" w:element="PlaceType">
          <w:r w:rsidRPr="006773EE">
            <w:rPr>
              <w:szCs w:val="24"/>
            </w:rPr>
            <w:t>Counties</w:t>
          </w:r>
        </w:smartTag>
      </w:smartTag>
      <w:r>
        <w:rPr>
          <w:szCs w:val="24"/>
        </w:rPr>
        <w:t>.</w:t>
      </w:r>
      <w:r w:rsidRPr="006773EE">
        <w:rPr>
          <w:szCs w:val="24"/>
        </w:rPr>
        <w:t xml:space="preserve">  </w:t>
      </w:r>
      <w:smartTag w:uri="urn:schemas-microsoft-com:office:smarttags" w:element="place">
        <w:smartTag w:uri="urn:schemas-microsoft-com:office:smarttags" w:element="country-region">
          <w:r w:rsidRPr="006773EE">
            <w:rPr>
              <w:szCs w:val="24"/>
            </w:rPr>
            <w:t>U.S.</w:t>
          </w:r>
        </w:smartTag>
      </w:smartTag>
      <w:r w:rsidRPr="006773EE">
        <w:rPr>
          <w:szCs w:val="24"/>
        </w:rPr>
        <w:t xml:space="preserve"> Department of Agriculture, Natural Resources Conservation Service (NRCS), Soil Data Mart.  </w:t>
      </w:r>
      <w:r>
        <w:rPr>
          <w:szCs w:val="24"/>
        </w:rPr>
        <w:t>March 1</w:t>
      </w:r>
      <w:r w:rsidRPr="006773EE">
        <w:rPr>
          <w:szCs w:val="24"/>
        </w:rPr>
        <w:t>, 200</w:t>
      </w:r>
      <w:r>
        <w:rPr>
          <w:szCs w:val="24"/>
        </w:rPr>
        <w:t>6</w:t>
      </w:r>
      <w:r w:rsidRPr="006773EE">
        <w:rPr>
          <w:szCs w:val="24"/>
        </w:rPr>
        <w:t xml:space="preserve">.  Online at: </w:t>
      </w:r>
      <w:hyperlink r:id="rId27" w:history="1">
        <w:r w:rsidR="00476F27" w:rsidRPr="00BC0A0D">
          <w:rPr>
            <w:rStyle w:val="Hyperlink"/>
            <w:szCs w:val="24"/>
          </w:rPr>
          <w:t>http://soildatamart.nrcs.usda.gov</w:t>
        </w:r>
      </w:hyperlink>
      <w:r w:rsidRPr="006773EE">
        <w:rPr>
          <w:szCs w:val="24"/>
        </w:rPr>
        <w:t>.</w:t>
      </w:r>
    </w:p>
    <w:p w:rsidR="000D64F9" w:rsidRPr="000D64F9" w:rsidRDefault="000D64F9" w:rsidP="00154D3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120" w:after="120"/>
        <w:rPr>
          <w:i/>
          <w:szCs w:val="24"/>
        </w:rPr>
      </w:pPr>
      <w:proofErr w:type="gramStart"/>
      <w:r>
        <w:rPr>
          <w:szCs w:val="24"/>
        </w:rPr>
        <w:t>USDA, 2004.</w:t>
      </w:r>
      <w:proofErr w:type="gramEnd"/>
      <w:r>
        <w:rPr>
          <w:szCs w:val="24"/>
        </w:rPr>
        <w:t xml:space="preserve"> </w:t>
      </w:r>
      <w:proofErr w:type="gramStart"/>
      <w:r>
        <w:rPr>
          <w:szCs w:val="24"/>
        </w:rPr>
        <w:t xml:space="preserve">Part 630 </w:t>
      </w:r>
      <w:r w:rsidRPr="000D64F9">
        <w:rPr>
          <w:i/>
          <w:szCs w:val="24"/>
        </w:rPr>
        <w:t>Hydrology National Engineering Handbook.</w:t>
      </w:r>
      <w:proofErr w:type="gramEnd"/>
      <w:r w:rsidRPr="000D64F9">
        <w:rPr>
          <w:i/>
          <w:szCs w:val="24"/>
        </w:rPr>
        <w:t xml:space="preserve"> Chapter 9: Hydrologic Soil Cover Classes.</w:t>
      </w:r>
    </w:p>
    <w:sectPr w:rsidR="000D64F9" w:rsidRPr="000D64F9" w:rsidSect="0074157C">
      <w:type w:val="oddPage"/>
      <w:pgSz w:w="12240" w:h="15840" w:code="1"/>
      <w:pgMar w:top="1440" w:right="1685" w:bottom="1440" w:left="1915" w:header="1440" w:footer="144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2884" w:rsidRDefault="002D2884">
      <w:r>
        <w:separator/>
      </w:r>
    </w:p>
  </w:endnote>
  <w:endnote w:type="continuationSeparator" w:id="0">
    <w:p w:rsidR="002D2884" w:rsidRDefault="002D28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F27" w:rsidRDefault="00476F27">
    <w:pPr>
      <w:framePr w:w="9504" w:h="233" w:hRule="exact" w:wrap="notBeside" w:vAnchor="page" w:hAnchor="text" w:y="14112"/>
      <w:widowControl/>
      <w:tabs>
        <w:tab w:val="left" w:pos="0"/>
        <w:tab w:val="center" w:pos="4320"/>
        <w:tab w:val="right" w:pos="8640"/>
        <w:tab w:val="left" w:pos="9360"/>
      </w:tabs>
      <w:spacing w:line="240" w:lineRule="atLeast"/>
      <w:jc w:val="center"/>
      <w:rPr>
        <w:vanish/>
      </w:rPr>
    </w:pPr>
    <w:r>
      <w:rPr>
        <w:color w:val="000000"/>
      </w:rPr>
      <w:pgNum/>
    </w:r>
  </w:p>
  <w:p w:rsidR="00476F27" w:rsidRDefault="00476F27">
    <w:pPr>
      <w:pStyle w:val="WPFooter"/>
      <w:widowControl/>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2884" w:rsidRDefault="002D2884">
      <w:r>
        <w:separator/>
      </w:r>
    </w:p>
  </w:footnote>
  <w:footnote w:type="continuationSeparator" w:id="0">
    <w:p w:rsidR="002D2884" w:rsidRDefault="002D28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F27" w:rsidRDefault="00476F27">
    <w:pPr>
      <w:widowControl/>
      <w:tabs>
        <w:tab w:val="left" w:pos="0"/>
        <w:tab w:val="center" w:pos="4320"/>
        <w:tab w:val="right" w:pos="8640"/>
        <w:tab w:val="left" w:pos="936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9E4FA14"/>
    <w:lvl w:ilvl="0">
      <w:numFmt w:val="decimal"/>
      <w:lvlText w:val="*"/>
      <w:lvlJc w:val="left"/>
    </w:lvl>
  </w:abstractNum>
  <w:abstractNum w:abstractNumId="1">
    <w:nsid w:val="2DE43B1E"/>
    <w:multiLevelType w:val="multilevel"/>
    <w:tmpl w:val="49386DF0"/>
    <w:lvl w:ilvl="0">
      <w:start w:val="1"/>
      <w:numFmt w:val="decimal"/>
      <w:lvlText w:val="%1."/>
      <w:legacy w:legacy="1" w:legacySpace="0" w:legacyIndent="0"/>
      <w:lvlJc w:val="left"/>
    </w:lvl>
    <w:lvl w:ilvl="1">
      <w:start w:val="1"/>
      <w:numFmt w:val="decimal"/>
      <w:lvlText w:val="%2."/>
      <w:legacy w:legacy="1" w:legacySpace="0" w:legacyIndent="0"/>
      <w:lvlJc w:val="left"/>
    </w:lvl>
    <w:lvl w:ilvl="2">
      <w:start w:val="1"/>
      <w:numFmt w:val="decimal"/>
      <w:lvlText w:val="%3."/>
      <w:legacy w:legacy="1" w:legacySpace="0" w:legacyIndent="0"/>
      <w:lvlJc w:val="left"/>
    </w:lvl>
    <w:lvl w:ilvl="3">
      <w:start w:val="1"/>
      <w:numFmt w:val="decimal"/>
      <w:lvlText w:val="%4."/>
      <w:legacy w:legacy="1" w:legacySpace="0" w:legacyIndent="0"/>
      <w:lvlJc w:val="left"/>
    </w:lvl>
    <w:lvl w:ilvl="4">
      <w:start w:val="1"/>
      <w:numFmt w:val="decimal"/>
      <w:lvlText w:val="%5."/>
      <w:legacy w:legacy="1" w:legacySpace="0" w:legacyIndent="0"/>
      <w:lvlJc w:val="left"/>
    </w:lvl>
    <w:lvl w:ilvl="5">
      <w:start w:val="1"/>
      <w:numFmt w:val="decimal"/>
      <w:lvlText w:val="%6."/>
      <w:legacy w:legacy="1" w:legacySpace="0" w:legacyIndent="0"/>
      <w:lvlJc w:val="left"/>
    </w:lvl>
    <w:lvl w:ilvl="6">
      <w:start w:val="1"/>
      <w:numFmt w:val="decimal"/>
      <w:lvlText w:val="%7."/>
      <w:legacy w:legacy="1" w:legacySpace="0" w:legacyIndent="0"/>
      <w:lvlJc w:val="left"/>
    </w:lvl>
    <w:lvl w:ilvl="7">
      <w:start w:val="1"/>
      <w:numFmt w:val="decimal"/>
      <w:lvlText w:val="%8."/>
      <w:legacy w:legacy="1" w:legacySpace="0" w:legacyIndent="0"/>
      <w:lvlJc w:val="left"/>
    </w:lvl>
    <w:lvl w:ilvl="8">
      <w:start w:val="1"/>
      <w:numFmt w:val="lowerRoman"/>
      <w:lvlText w:val="%9)"/>
      <w:legacy w:legacy="1" w:legacySpace="0" w:legacyIndent="0"/>
      <w:lvlJc w:val="left"/>
    </w:lvl>
  </w:abstractNum>
  <w:abstractNum w:abstractNumId="2">
    <w:nsid w:val="3755714B"/>
    <w:multiLevelType w:val="singleLevel"/>
    <w:tmpl w:val="354E780A"/>
    <w:lvl w:ilvl="0">
      <w:start w:val="1"/>
      <w:numFmt w:val="decimal"/>
      <w:lvlText w:val="%1."/>
      <w:legacy w:legacy="1" w:legacySpace="0" w:legacyIndent="1"/>
      <w:lvlJc w:val="left"/>
      <w:pPr>
        <w:ind w:left="1" w:hanging="1"/>
      </w:pPr>
      <w:rPr>
        <w:rFonts w:ascii="Times New Roman" w:hAnsi="Times New Roman" w:cs="Times New Roman" w:hint="default"/>
      </w:rPr>
    </w:lvl>
  </w:abstractNum>
  <w:abstractNum w:abstractNumId="3">
    <w:nsid w:val="4F57059E"/>
    <w:multiLevelType w:val="singleLevel"/>
    <w:tmpl w:val="354E780A"/>
    <w:lvl w:ilvl="0">
      <w:start w:val="1"/>
      <w:numFmt w:val="decimal"/>
      <w:lvlText w:val="%1."/>
      <w:legacy w:legacy="1" w:legacySpace="0" w:legacyIndent="1"/>
      <w:lvlJc w:val="left"/>
      <w:pPr>
        <w:ind w:left="1" w:hanging="1"/>
      </w:pPr>
      <w:rPr>
        <w:rFonts w:ascii="Times New Roman" w:hAnsi="Times New Roman" w:cs="Times New Roman" w:hint="default"/>
      </w:rPr>
    </w:lvl>
  </w:abstractNum>
  <w:num w:numId="1">
    <w:abstractNumId w:val="1"/>
  </w:num>
  <w:num w:numId="2">
    <w:abstractNumId w:val="2"/>
  </w:num>
  <w:num w:numId="3">
    <w:abstractNumId w:val="3"/>
  </w:num>
  <w:num w:numId="4">
    <w:abstractNumId w:val="0"/>
    <w:lvlOverride w:ilvl="0">
      <w:lvl w:ilvl="0">
        <w:start w:val="1"/>
        <w:numFmt w:val="bullet"/>
        <w:lvlText w:val="•"/>
        <w:legacy w:legacy="1" w:legacySpace="0" w:legacyIndent="1"/>
        <w:lvlJc w:val="left"/>
        <w:pPr>
          <w:ind w:left="721" w:hanging="1"/>
        </w:pPr>
        <w:rPr>
          <w:rFonts w:ascii="Times New Roman" w:hAnsi="Times New Roman" w:cs="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oNotTrackMoves/>
  <w:defaultTabStop w:val="720"/>
  <w:hyphenationZone w:val="936"/>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6"/>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47F52"/>
    <w:rsid w:val="000117F5"/>
    <w:rsid w:val="0001593D"/>
    <w:rsid w:val="00055FB2"/>
    <w:rsid w:val="00066940"/>
    <w:rsid w:val="00091797"/>
    <w:rsid w:val="00093863"/>
    <w:rsid w:val="000C377E"/>
    <w:rsid w:val="000D64F9"/>
    <w:rsid w:val="000E3488"/>
    <w:rsid w:val="000F431A"/>
    <w:rsid w:val="00125A39"/>
    <w:rsid w:val="00126E56"/>
    <w:rsid w:val="00131C6D"/>
    <w:rsid w:val="001326F3"/>
    <w:rsid w:val="00154D3E"/>
    <w:rsid w:val="001B59A4"/>
    <w:rsid w:val="001B5C60"/>
    <w:rsid w:val="001C4D7A"/>
    <w:rsid w:val="001D23B0"/>
    <w:rsid w:val="001D330A"/>
    <w:rsid w:val="001E1D79"/>
    <w:rsid w:val="001F0861"/>
    <w:rsid w:val="00204187"/>
    <w:rsid w:val="00212B61"/>
    <w:rsid w:val="002174F7"/>
    <w:rsid w:val="002218BD"/>
    <w:rsid w:val="0022424B"/>
    <w:rsid w:val="00250A3B"/>
    <w:rsid w:val="0025775D"/>
    <w:rsid w:val="00275650"/>
    <w:rsid w:val="00281C78"/>
    <w:rsid w:val="00294AE8"/>
    <w:rsid w:val="002A4869"/>
    <w:rsid w:val="002C6E39"/>
    <w:rsid w:val="002D2884"/>
    <w:rsid w:val="0030107A"/>
    <w:rsid w:val="00311D3B"/>
    <w:rsid w:val="00317CD9"/>
    <w:rsid w:val="00321269"/>
    <w:rsid w:val="00352BE3"/>
    <w:rsid w:val="00354FEB"/>
    <w:rsid w:val="00363D1A"/>
    <w:rsid w:val="00363FD2"/>
    <w:rsid w:val="00381EFE"/>
    <w:rsid w:val="00382F51"/>
    <w:rsid w:val="00397240"/>
    <w:rsid w:val="003B79D8"/>
    <w:rsid w:val="003C4947"/>
    <w:rsid w:val="00476F27"/>
    <w:rsid w:val="00495F40"/>
    <w:rsid w:val="00496894"/>
    <w:rsid w:val="004C55C1"/>
    <w:rsid w:val="004D2F5A"/>
    <w:rsid w:val="004E5F06"/>
    <w:rsid w:val="005046A5"/>
    <w:rsid w:val="005353E4"/>
    <w:rsid w:val="00551BA5"/>
    <w:rsid w:val="0055761F"/>
    <w:rsid w:val="00570019"/>
    <w:rsid w:val="00585216"/>
    <w:rsid w:val="005A0648"/>
    <w:rsid w:val="005B1E90"/>
    <w:rsid w:val="005B26A2"/>
    <w:rsid w:val="005D5460"/>
    <w:rsid w:val="005F4422"/>
    <w:rsid w:val="00610F93"/>
    <w:rsid w:val="00631D9D"/>
    <w:rsid w:val="006351BE"/>
    <w:rsid w:val="00651A6E"/>
    <w:rsid w:val="00652478"/>
    <w:rsid w:val="00665655"/>
    <w:rsid w:val="00666AC1"/>
    <w:rsid w:val="006773EE"/>
    <w:rsid w:val="00683789"/>
    <w:rsid w:val="00696499"/>
    <w:rsid w:val="00697DB3"/>
    <w:rsid w:val="006C597F"/>
    <w:rsid w:val="006D2D81"/>
    <w:rsid w:val="006E0C1D"/>
    <w:rsid w:val="006F0D41"/>
    <w:rsid w:val="00700C86"/>
    <w:rsid w:val="00711512"/>
    <w:rsid w:val="00712660"/>
    <w:rsid w:val="00727E22"/>
    <w:rsid w:val="00731B29"/>
    <w:rsid w:val="0074157C"/>
    <w:rsid w:val="00741A68"/>
    <w:rsid w:val="00750C02"/>
    <w:rsid w:val="00792A0F"/>
    <w:rsid w:val="00792C30"/>
    <w:rsid w:val="0079441B"/>
    <w:rsid w:val="00794550"/>
    <w:rsid w:val="007A0105"/>
    <w:rsid w:val="007B53C2"/>
    <w:rsid w:val="00842A72"/>
    <w:rsid w:val="00866296"/>
    <w:rsid w:val="00893B5B"/>
    <w:rsid w:val="00894B49"/>
    <w:rsid w:val="00896D6D"/>
    <w:rsid w:val="008D4A1B"/>
    <w:rsid w:val="008E44E0"/>
    <w:rsid w:val="008F083C"/>
    <w:rsid w:val="008F3028"/>
    <w:rsid w:val="009031A6"/>
    <w:rsid w:val="009448C9"/>
    <w:rsid w:val="009752D2"/>
    <w:rsid w:val="00983B47"/>
    <w:rsid w:val="0098667E"/>
    <w:rsid w:val="009F3693"/>
    <w:rsid w:val="00A01F75"/>
    <w:rsid w:val="00A52352"/>
    <w:rsid w:val="00A575E4"/>
    <w:rsid w:val="00A940DC"/>
    <w:rsid w:val="00AC408A"/>
    <w:rsid w:val="00B609B3"/>
    <w:rsid w:val="00B665B8"/>
    <w:rsid w:val="00B76C48"/>
    <w:rsid w:val="00BA536E"/>
    <w:rsid w:val="00BA580E"/>
    <w:rsid w:val="00BC6575"/>
    <w:rsid w:val="00BE5D1D"/>
    <w:rsid w:val="00BF1CA3"/>
    <w:rsid w:val="00C10D70"/>
    <w:rsid w:val="00C17DC2"/>
    <w:rsid w:val="00C376D7"/>
    <w:rsid w:val="00C51565"/>
    <w:rsid w:val="00C53884"/>
    <w:rsid w:val="00C64F32"/>
    <w:rsid w:val="00CA4C81"/>
    <w:rsid w:val="00CC3D03"/>
    <w:rsid w:val="00CF7C25"/>
    <w:rsid w:val="00D35003"/>
    <w:rsid w:val="00D409C8"/>
    <w:rsid w:val="00D47848"/>
    <w:rsid w:val="00D519D7"/>
    <w:rsid w:val="00D63A05"/>
    <w:rsid w:val="00D66A9F"/>
    <w:rsid w:val="00D705E8"/>
    <w:rsid w:val="00D82EEA"/>
    <w:rsid w:val="00DC3D6B"/>
    <w:rsid w:val="00DD511F"/>
    <w:rsid w:val="00DE790D"/>
    <w:rsid w:val="00DF5386"/>
    <w:rsid w:val="00E35A30"/>
    <w:rsid w:val="00E47F52"/>
    <w:rsid w:val="00E5050C"/>
    <w:rsid w:val="00E578EA"/>
    <w:rsid w:val="00ED2A7C"/>
    <w:rsid w:val="00EF57D2"/>
    <w:rsid w:val="00F26FBD"/>
    <w:rsid w:val="00FB1A48"/>
    <w:rsid w:val="00FC229A"/>
    <w:rsid w:val="00FE2CD8"/>
    <w:rsid w:val="00FF2198"/>
    <w:rsid w:val="00FF78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country-region"/>
  <w:smartTagType w:namespaceuri="urn:schemas-microsoft-com:office:smarttags" w:name="State"/>
  <w:smartTagType w:namespaceuri="urn:schemas-microsoft-com:office:smarttags" w:name="plac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C6E39"/>
    <w:pPr>
      <w:widowControl w:val="0"/>
      <w:autoSpaceDE w:val="0"/>
      <w:autoSpaceDN w:val="0"/>
      <w:adjustRightInd w:val="0"/>
    </w:pPr>
  </w:style>
  <w:style w:type="paragraph" w:styleId="Heading1">
    <w:name w:val="heading 1"/>
    <w:basedOn w:val="Normal"/>
    <w:next w:val="Normal"/>
    <w:qFormat/>
    <w:rsid w:val="002C6E39"/>
    <w:pPr>
      <w:keepNext/>
      <w:numPr>
        <w:ilvl w:val="12"/>
      </w:numPr>
      <w:jc w:val="center"/>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2C6E39"/>
    <w:pPr>
      <w:widowControl w:val="0"/>
      <w:autoSpaceDE w:val="0"/>
      <w:autoSpaceDN w:val="0"/>
      <w:adjustRightInd w:val="0"/>
      <w:ind w:left="720"/>
      <w:jc w:val="both"/>
    </w:pPr>
    <w:rPr>
      <w:sz w:val="24"/>
      <w:szCs w:val="24"/>
    </w:rPr>
  </w:style>
  <w:style w:type="paragraph" w:customStyle="1" w:styleId="Level2">
    <w:name w:val="Level 2"/>
    <w:rsid w:val="002C6E39"/>
    <w:pPr>
      <w:widowControl w:val="0"/>
      <w:autoSpaceDE w:val="0"/>
      <w:autoSpaceDN w:val="0"/>
      <w:adjustRightInd w:val="0"/>
      <w:ind w:left="1440"/>
      <w:jc w:val="both"/>
    </w:pPr>
    <w:rPr>
      <w:sz w:val="24"/>
      <w:szCs w:val="24"/>
    </w:rPr>
  </w:style>
  <w:style w:type="paragraph" w:customStyle="1" w:styleId="Level3">
    <w:name w:val="Level 3"/>
    <w:rsid w:val="002C6E39"/>
    <w:pPr>
      <w:widowControl w:val="0"/>
      <w:autoSpaceDE w:val="0"/>
      <w:autoSpaceDN w:val="0"/>
      <w:adjustRightInd w:val="0"/>
      <w:ind w:left="2160"/>
      <w:jc w:val="both"/>
    </w:pPr>
    <w:rPr>
      <w:sz w:val="24"/>
      <w:szCs w:val="24"/>
    </w:rPr>
  </w:style>
  <w:style w:type="paragraph" w:customStyle="1" w:styleId="Level4">
    <w:name w:val="Level 4"/>
    <w:rsid w:val="002C6E39"/>
    <w:pPr>
      <w:widowControl w:val="0"/>
      <w:autoSpaceDE w:val="0"/>
      <w:autoSpaceDN w:val="0"/>
      <w:adjustRightInd w:val="0"/>
      <w:ind w:left="2880"/>
      <w:jc w:val="both"/>
    </w:pPr>
    <w:rPr>
      <w:sz w:val="24"/>
      <w:szCs w:val="24"/>
    </w:rPr>
  </w:style>
  <w:style w:type="paragraph" w:customStyle="1" w:styleId="Level5">
    <w:name w:val="Level 5"/>
    <w:rsid w:val="002C6E39"/>
    <w:pPr>
      <w:widowControl w:val="0"/>
      <w:autoSpaceDE w:val="0"/>
      <w:autoSpaceDN w:val="0"/>
      <w:adjustRightInd w:val="0"/>
      <w:ind w:left="3600"/>
      <w:jc w:val="both"/>
    </w:pPr>
    <w:rPr>
      <w:sz w:val="24"/>
      <w:szCs w:val="24"/>
    </w:rPr>
  </w:style>
  <w:style w:type="paragraph" w:customStyle="1" w:styleId="Level6">
    <w:name w:val="Level 6"/>
    <w:rsid w:val="002C6E39"/>
    <w:pPr>
      <w:widowControl w:val="0"/>
      <w:autoSpaceDE w:val="0"/>
      <w:autoSpaceDN w:val="0"/>
      <w:adjustRightInd w:val="0"/>
      <w:ind w:left="4320"/>
      <w:jc w:val="both"/>
    </w:pPr>
    <w:rPr>
      <w:sz w:val="24"/>
      <w:szCs w:val="24"/>
    </w:rPr>
  </w:style>
  <w:style w:type="paragraph" w:customStyle="1" w:styleId="Level7">
    <w:name w:val="Level 7"/>
    <w:rsid w:val="002C6E39"/>
    <w:pPr>
      <w:widowControl w:val="0"/>
      <w:autoSpaceDE w:val="0"/>
      <w:autoSpaceDN w:val="0"/>
      <w:adjustRightInd w:val="0"/>
      <w:ind w:left="5040"/>
      <w:jc w:val="both"/>
    </w:pPr>
    <w:rPr>
      <w:sz w:val="24"/>
      <w:szCs w:val="24"/>
    </w:rPr>
  </w:style>
  <w:style w:type="paragraph" w:customStyle="1" w:styleId="Level8">
    <w:name w:val="Level 8"/>
    <w:rsid w:val="002C6E39"/>
    <w:pPr>
      <w:widowControl w:val="0"/>
      <w:autoSpaceDE w:val="0"/>
      <w:autoSpaceDN w:val="0"/>
      <w:adjustRightInd w:val="0"/>
      <w:ind w:left="5760"/>
      <w:jc w:val="both"/>
    </w:pPr>
    <w:rPr>
      <w:sz w:val="24"/>
      <w:szCs w:val="24"/>
    </w:rPr>
  </w:style>
  <w:style w:type="paragraph" w:customStyle="1" w:styleId="Level9">
    <w:name w:val="Level 9"/>
    <w:rsid w:val="002C6E39"/>
    <w:pPr>
      <w:widowControl w:val="0"/>
      <w:autoSpaceDE w:val="0"/>
      <w:autoSpaceDN w:val="0"/>
      <w:adjustRightInd w:val="0"/>
      <w:ind w:left="6480"/>
      <w:jc w:val="both"/>
    </w:pPr>
    <w:rPr>
      <w:sz w:val="24"/>
      <w:szCs w:val="24"/>
    </w:rPr>
  </w:style>
  <w:style w:type="paragraph" w:customStyle="1" w:styleId="level10">
    <w:name w:val="_level1"/>
    <w:rsid w:val="002C6E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hanging="720"/>
      <w:jc w:val="both"/>
    </w:pPr>
    <w:rPr>
      <w:sz w:val="24"/>
      <w:szCs w:val="24"/>
    </w:rPr>
  </w:style>
  <w:style w:type="paragraph" w:customStyle="1" w:styleId="level20">
    <w:name w:val="_level2"/>
    <w:rsid w:val="002C6E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1440" w:hanging="720"/>
      <w:jc w:val="both"/>
    </w:pPr>
    <w:rPr>
      <w:sz w:val="24"/>
      <w:szCs w:val="24"/>
    </w:rPr>
  </w:style>
  <w:style w:type="paragraph" w:customStyle="1" w:styleId="level30">
    <w:name w:val="_level3"/>
    <w:rsid w:val="002C6E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ind w:left="2160" w:hanging="720"/>
      <w:jc w:val="both"/>
    </w:pPr>
    <w:rPr>
      <w:sz w:val="24"/>
      <w:szCs w:val="24"/>
    </w:rPr>
  </w:style>
  <w:style w:type="paragraph" w:customStyle="1" w:styleId="level40">
    <w:name w:val="_level4"/>
    <w:rsid w:val="002C6E39"/>
    <w:pPr>
      <w:widowControl w:val="0"/>
      <w:tabs>
        <w:tab w:val="left" w:pos="0"/>
        <w:tab w:val="left" w:pos="720"/>
        <w:tab w:val="left" w:pos="1440"/>
        <w:tab w:val="left" w:pos="2160"/>
        <w:tab w:val="left" w:pos="2880"/>
        <w:tab w:val="left" w:pos="3600"/>
        <w:tab w:val="left" w:pos="4320"/>
        <w:tab w:val="left" w:pos="5040"/>
        <w:tab w:val="left" w:pos="5760"/>
        <w:tab w:val="left" w:pos="6480"/>
      </w:tabs>
      <w:autoSpaceDE w:val="0"/>
      <w:autoSpaceDN w:val="0"/>
      <w:adjustRightInd w:val="0"/>
      <w:ind w:left="2880" w:hanging="720"/>
      <w:jc w:val="both"/>
    </w:pPr>
    <w:rPr>
      <w:sz w:val="24"/>
      <w:szCs w:val="24"/>
    </w:rPr>
  </w:style>
  <w:style w:type="paragraph" w:customStyle="1" w:styleId="level50">
    <w:name w:val="_level5"/>
    <w:rsid w:val="002C6E39"/>
    <w:pPr>
      <w:widowControl w:val="0"/>
      <w:tabs>
        <w:tab w:val="left" w:pos="0"/>
        <w:tab w:val="left" w:pos="720"/>
        <w:tab w:val="left" w:pos="1440"/>
        <w:tab w:val="left" w:pos="2160"/>
        <w:tab w:val="left" w:pos="2880"/>
        <w:tab w:val="left" w:pos="3600"/>
        <w:tab w:val="left" w:pos="4320"/>
        <w:tab w:val="left" w:pos="5040"/>
        <w:tab w:val="left" w:pos="5760"/>
      </w:tabs>
      <w:autoSpaceDE w:val="0"/>
      <w:autoSpaceDN w:val="0"/>
      <w:adjustRightInd w:val="0"/>
      <w:ind w:left="3600" w:hanging="720"/>
      <w:jc w:val="both"/>
    </w:pPr>
    <w:rPr>
      <w:sz w:val="24"/>
      <w:szCs w:val="24"/>
    </w:rPr>
  </w:style>
  <w:style w:type="paragraph" w:customStyle="1" w:styleId="level60">
    <w:name w:val="_level6"/>
    <w:rsid w:val="002C6E39"/>
    <w:pPr>
      <w:widowControl w:val="0"/>
      <w:tabs>
        <w:tab w:val="left" w:pos="0"/>
        <w:tab w:val="left" w:pos="720"/>
        <w:tab w:val="left" w:pos="1440"/>
        <w:tab w:val="left" w:pos="2160"/>
        <w:tab w:val="left" w:pos="2880"/>
        <w:tab w:val="left" w:pos="3600"/>
        <w:tab w:val="left" w:pos="4320"/>
        <w:tab w:val="left" w:pos="5040"/>
      </w:tabs>
      <w:autoSpaceDE w:val="0"/>
      <w:autoSpaceDN w:val="0"/>
      <w:adjustRightInd w:val="0"/>
      <w:ind w:left="4320" w:hanging="720"/>
      <w:jc w:val="both"/>
    </w:pPr>
    <w:rPr>
      <w:sz w:val="24"/>
      <w:szCs w:val="24"/>
    </w:rPr>
  </w:style>
  <w:style w:type="paragraph" w:customStyle="1" w:styleId="level70">
    <w:name w:val="_level7"/>
    <w:rsid w:val="002C6E39"/>
    <w:pPr>
      <w:widowControl w:val="0"/>
      <w:tabs>
        <w:tab w:val="left" w:pos="0"/>
        <w:tab w:val="left" w:pos="720"/>
        <w:tab w:val="left" w:pos="1440"/>
        <w:tab w:val="left" w:pos="2160"/>
        <w:tab w:val="left" w:pos="2880"/>
        <w:tab w:val="left" w:pos="3600"/>
        <w:tab w:val="left" w:pos="4320"/>
      </w:tabs>
      <w:autoSpaceDE w:val="0"/>
      <w:autoSpaceDN w:val="0"/>
      <w:adjustRightInd w:val="0"/>
      <w:ind w:left="5040" w:hanging="720"/>
      <w:jc w:val="both"/>
    </w:pPr>
    <w:rPr>
      <w:sz w:val="24"/>
      <w:szCs w:val="24"/>
    </w:rPr>
  </w:style>
  <w:style w:type="paragraph" w:customStyle="1" w:styleId="a">
    <w:name w:val="_"/>
    <w:rsid w:val="002C6E39"/>
    <w:pPr>
      <w:widowControl w:val="0"/>
      <w:autoSpaceDE w:val="0"/>
      <w:autoSpaceDN w:val="0"/>
      <w:adjustRightInd w:val="0"/>
    </w:pPr>
    <w:rPr>
      <w:sz w:val="24"/>
      <w:szCs w:val="24"/>
    </w:rPr>
  </w:style>
  <w:style w:type="paragraph" w:customStyle="1" w:styleId="level80">
    <w:name w:val="_level8"/>
    <w:rsid w:val="002C6E39"/>
    <w:pPr>
      <w:widowControl w:val="0"/>
      <w:tabs>
        <w:tab w:val="left" w:pos="0"/>
        <w:tab w:val="left" w:pos="720"/>
        <w:tab w:val="left" w:pos="1440"/>
        <w:tab w:val="left" w:pos="2160"/>
        <w:tab w:val="left" w:pos="2880"/>
        <w:tab w:val="left" w:pos="3600"/>
      </w:tabs>
      <w:autoSpaceDE w:val="0"/>
      <w:autoSpaceDN w:val="0"/>
      <w:adjustRightInd w:val="0"/>
      <w:ind w:left="5760" w:hanging="720"/>
      <w:jc w:val="both"/>
    </w:pPr>
    <w:rPr>
      <w:sz w:val="24"/>
      <w:szCs w:val="24"/>
    </w:rPr>
  </w:style>
  <w:style w:type="paragraph" w:customStyle="1" w:styleId="level90">
    <w:name w:val="_level9"/>
    <w:rsid w:val="002C6E39"/>
    <w:pPr>
      <w:widowControl w:val="0"/>
      <w:tabs>
        <w:tab w:val="left" w:pos="0"/>
        <w:tab w:val="left" w:pos="720"/>
        <w:tab w:val="left" w:pos="1440"/>
        <w:tab w:val="left" w:pos="2160"/>
        <w:tab w:val="left" w:pos="2880"/>
      </w:tabs>
      <w:autoSpaceDE w:val="0"/>
      <w:autoSpaceDN w:val="0"/>
      <w:adjustRightInd w:val="0"/>
      <w:ind w:left="6480" w:hanging="720"/>
      <w:jc w:val="both"/>
    </w:pPr>
    <w:rPr>
      <w:sz w:val="24"/>
      <w:szCs w:val="24"/>
    </w:rPr>
  </w:style>
  <w:style w:type="paragraph" w:customStyle="1" w:styleId="levsl1">
    <w:name w:val="_levsl1"/>
    <w:rsid w:val="002C6E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hanging="720"/>
      <w:jc w:val="both"/>
    </w:pPr>
    <w:rPr>
      <w:sz w:val="24"/>
      <w:szCs w:val="24"/>
    </w:rPr>
  </w:style>
  <w:style w:type="paragraph" w:customStyle="1" w:styleId="levsl2">
    <w:name w:val="_levsl2"/>
    <w:rsid w:val="002C6E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1440" w:hanging="720"/>
      <w:jc w:val="both"/>
    </w:pPr>
    <w:rPr>
      <w:sz w:val="24"/>
      <w:szCs w:val="24"/>
    </w:rPr>
  </w:style>
  <w:style w:type="paragraph" w:customStyle="1" w:styleId="levsl3">
    <w:name w:val="_levsl3"/>
    <w:rsid w:val="002C6E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ind w:left="2160" w:hanging="720"/>
      <w:jc w:val="both"/>
    </w:pPr>
    <w:rPr>
      <w:sz w:val="24"/>
      <w:szCs w:val="24"/>
    </w:rPr>
  </w:style>
  <w:style w:type="paragraph" w:customStyle="1" w:styleId="levsl4">
    <w:name w:val="_levsl4"/>
    <w:rsid w:val="002C6E39"/>
    <w:pPr>
      <w:widowControl w:val="0"/>
      <w:tabs>
        <w:tab w:val="left" w:pos="0"/>
        <w:tab w:val="left" w:pos="720"/>
        <w:tab w:val="left" w:pos="1440"/>
        <w:tab w:val="left" w:pos="2160"/>
        <w:tab w:val="left" w:pos="2880"/>
        <w:tab w:val="left" w:pos="3600"/>
        <w:tab w:val="left" w:pos="4320"/>
        <w:tab w:val="left" w:pos="5040"/>
        <w:tab w:val="left" w:pos="5760"/>
        <w:tab w:val="left" w:pos="6480"/>
      </w:tabs>
      <w:autoSpaceDE w:val="0"/>
      <w:autoSpaceDN w:val="0"/>
      <w:adjustRightInd w:val="0"/>
      <w:ind w:left="2880" w:hanging="720"/>
      <w:jc w:val="both"/>
    </w:pPr>
    <w:rPr>
      <w:sz w:val="24"/>
      <w:szCs w:val="24"/>
    </w:rPr>
  </w:style>
  <w:style w:type="paragraph" w:customStyle="1" w:styleId="levsl5">
    <w:name w:val="_levsl5"/>
    <w:rsid w:val="002C6E39"/>
    <w:pPr>
      <w:widowControl w:val="0"/>
      <w:tabs>
        <w:tab w:val="left" w:pos="0"/>
        <w:tab w:val="left" w:pos="720"/>
        <w:tab w:val="left" w:pos="1440"/>
        <w:tab w:val="left" w:pos="2160"/>
        <w:tab w:val="left" w:pos="2880"/>
        <w:tab w:val="left" w:pos="3600"/>
        <w:tab w:val="left" w:pos="4320"/>
        <w:tab w:val="left" w:pos="5040"/>
        <w:tab w:val="left" w:pos="5760"/>
      </w:tabs>
      <w:autoSpaceDE w:val="0"/>
      <w:autoSpaceDN w:val="0"/>
      <w:adjustRightInd w:val="0"/>
      <w:ind w:left="3600" w:hanging="720"/>
      <w:jc w:val="both"/>
    </w:pPr>
    <w:rPr>
      <w:sz w:val="24"/>
      <w:szCs w:val="24"/>
    </w:rPr>
  </w:style>
  <w:style w:type="paragraph" w:customStyle="1" w:styleId="levsl6">
    <w:name w:val="_levsl6"/>
    <w:rsid w:val="002C6E39"/>
    <w:pPr>
      <w:widowControl w:val="0"/>
      <w:tabs>
        <w:tab w:val="left" w:pos="0"/>
        <w:tab w:val="left" w:pos="720"/>
        <w:tab w:val="left" w:pos="1440"/>
        <w:tab w:val="left" w:pos="2160"/>
        <w:tab w:val="left" w:pos="2880"/>
        <w:tab w:val="left" w:pos="3600"/>
        <w:tab w:val="left" w:pos="4320"/>
        <w:tab w:val="left" w:pos="5040"/>
      </w:tabs>
      <w:autoSpaceDE w:val="0"/>
      <w:autoSpaceDN w:val="0"/>
      <w:adjustRightInd w:val="0"/>
      <w:ind w:left="4320" w:hanging="720"/>
      <w:jc w:val="both"/>
    </w:pPr>
    <w:rPr>
      <w:sz w:val="24"/>
      <w:szCs w:val="24"/>
    </w:rPr>
  </w:style>
  <w:style w:type="paragraph" w:customStyle="1" w:styleId="levsl7">
    <w:name w:val="_levsl7"/>
    <w:rsid w:val="002C6E39"/>
    <w:pPr>
      <w:widowControl w:val="0"/>
      <w:tabs>
        <w:tab w:val="left" w:pos="0"/>
        <w:tab w:val="left" w:pos="720"/>
        <w:tab w:val="left" w:pos="1440"/>
        <w:tab w:val="left" w:pos="2160"/>
        <w:tab w:val="left" w:pos="2880"/>
        <w:tab w:val="left" w:pos="3600"/>
        <w:tab w:val="left" w:pos="4320"/>
      </w:tabs>
      <w:autoSpaceDE w:val="0"/>
      <w:autoSpaceDN w:val="0"/>
      <w:adjustRightInd w:val="0"/>
      <w:ind w:left="5040" w:hanging="720"/>
      <w:jc w:val="both"/>
    </w:pPr>
    <w:rPr>
      <w:sz w:val="24"/>
      <w:szCs w:val="24"/>
    </w:rPr>
  </w:style>
  <w:style w:type="paragraph" w:customStyle="1" w:styleId="levsl8">
    <w:name w:val="_levsl8"/>
    <w:rsid w:val="002C6E39"/>
    <w:pPr>
      <w:widowControl w:val="0"/>
      <w:tabs>
        <w:tab w:val="left" w:pos="0"/>
        <w:tab w:val="left" w:pos="720"/>
        <w:tab w:val="left" w:pos="1440"/>
        <w:tab w:val="left" w:pos="2160"/>
        <w:tab w:val="left" w:pos="2880"/>
        <w:tab w:val="left" w:pos="3600"/>
      </w:tabs>
      <w:autoSpaceDE w:val="0"/>
      <w:autoSpaceDN w:val="0"/>
      <w:adjustRightInd w:val="0"/>
      <w:ind w:left="5760" w:hanging="720"/>
      <w:jc w:val="both"/>
    </w:pPr>
    <w:rPr>
      <w:sz w:val="24"/>
      <w:szCs w:val="24"/>
    </w:rPr>
  </w:style>
  <w:style w:type="paragraph" w:customStyle="1" w:styleId="levsl9">
    <w:name w:val="_levsl9"/>
    <w:rsid w:val="002C6E39"/>
    <w:pPr>
      <w:widowControl w:val="0"/>
      <w:tabs>
        <w:tab w:val="left" w:pos="0"/>
        <w:tab w:val="left" w:pos="720"/>
        <w:tab w:val="left" w:pos="1440"/>
        <w:tab w:val="left" w:pos="2160"/>
        <w:tab w:val="left" w:pos="2880"/>
      </w:tabs>
      <w:autoSpaceDE w:val="0"/>
      <w:autoSpaceDN w:val="0"/>
      <w:adjustRightInd w:val="0"/>
      <w:ind w:left="6480" w:hanging="720"/>
      <w:jc w:val="both"/>
    </w:pPr>
    <w:rPr>
      <w:sz w:val="24"/>
      <w:szCs w:val="24"/>
    </w:rPr>
  </w:style>
  <w:style w:type="paragraph" w:customStyle="1" w:styleId="levnl1">
    <w:name w:val="_levnl1"/>
    <w:rsid w:val="002C6E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hanging="720"/>
      <w:jc w:val="both"/>
    </w:pPr>
    <w:rPr>
      <w:sz w:val="24"/>
      <w:szCs w:val="24"/>
    </w:rPr>
  </w:style>
  <w:style w:type="paragraph" w:customStyle="1" w:styleId="levnl2">
    <w:name w:val="_levnl2"/>
    <w:rsid w:val="002C6E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1440" w:hanging="720"/>
      <w:jc w:val="both"/>
    </w:pPr>
    <w:rPr>
      <w:sz w:val="24"/>
      <w:szCs w:val="24"/>
    </w:rPr>
  </w:style>
  <w:style w:type="paragraph" w:customStyle="1" w:styleId="levnl3">
    <w:name w:val="_levnl3"/>
    <w:rsid w:val="002C6E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ind w:left="2160" w:hanging="720"/>
      <w:jc w:val="both"/>
    </w:pPr>
    <w:rPr>
      <w:sz w:val="24"/>
      <w:szCs w:val="24"/>
    </w:rPr>
  </w:style>
  <w:style w:type="paragraph" w:customStyle="1" w:styleId="levnl4">
    <w:name w:val="_levnl4"/>
    <w:rsid w:val="002C6E39"/>
    <w:pPr>
      <w:widowControl w:val="0"/>
      <w:tabs>
        <w:tab w:val="left" w:pos="0"/>
        <w:tab w:val="left" w:pos="720"/>
        <w:tab w:val="left" w:pos="1440"/>
        <w:tab w:val="left" w:pos="2160"/>
        <w:tab w:val="left" w:pos="2880"/>
        <w:tab w:val="left" w:pos="3600"/>
        <w:tab w:val="left" w:pos="4320"/>
        <w:tab w:val="left" w:pos="5040"/>
        <w:tab w:val="left" w:pos="5760"/>
        <w:tab w:val="left" w:pos="6480"/>
      </w:tabs>
      <w:autoSpaceDE w:val="0"/>
      <w:autoSpaceDN w:val="0"/>
      <w:adjustRightInd w:val="0"/>
      <w:ind w:left="2880" w:hanging="720"/>
      <w:jc w:val="both"/>
    </w:pPr>
    <w:rPr>
      <w:sz w:val="24"/>
      <w:szCs w:val="24"/>
    </w:rPr>
  </w:style>
  <w:style w:type="paragraph" w:customStyle="1" w:styleId="levnl5">
    <w:name w:val="_levnl5"/>
    <w:rsid w:val="002C6E39"/>
    <w:pPr>
      <w:widowControl w:val="0"/>
      <w:tabs>
        <w:tab w:val="left" w:pos="0"/>
        <w:tab w:val="left" w:pos="720"/>
        <w:tab w:val="left" w:pos="1440"/>
        <w:tab w:val="left" w:pos="2160"/>
        <w:tab w:val="left" w:pos="2880"/>
        <w:tab w:val="left" w:pos="3600"/>
        <w:tab w:val="left" w:pos="4320"/>
        <w:tab w:val="left" w:pos="5040"/>
        <w:tab w:val="left" w:pos="5760"/>
      </w:tabs>
      <w:autoSpaceDE w:val="0"/>
      <w:autoSpaceDN w:val="0"/>
      <w:adjustRightInd w:val="0"/>
      <w:ind w:left="3600" w:hanging="720"/>
      <w:jc w:val="both"/>
    </w:pPr>
    <w:rPr>
      <w:sz w:val="24"/>
      <w:szCs w:val="24"/>
    </w:rPr>
  </w:style>
  <w:style w:type="paragraph" w:customStyle="1" w:styleId="levnl6">
    <w:name w:val="_levnl6"/>
    <w:rsid w:val="002C6E39"/>
    <w:pPr>
      <w:widowControl w:val="0"/>
      <w:tabs>
        <w:tab w:val="left" w:pos="0"/>
        <w:tab w:val="left" w:pos="720"/>
        <w:tab w:val="left" w:pos="1440"/>
        <w:tab w:val="left" w:pos="2160"/>
        <w:tab w:val="left" w:pos="2880"/>
        <w:tab w:val="left" w:pos="3600"/>
        <w:tab w:val="left" w:pos="4320"/>
        <w:tab w:val="left" w:pos="5040"/>
      </w:tabs>
      <w:autoSpaceDE w:val="0"/>
      <w:autoSpaceDN w:val="0"/>
      <w:adjustRightInd w:val="0"/>
      <w:ind w:left="4320" w:hanging="720"/>
      <w:jc w:val="both"/>
    </w:pPr>
    <w:rPr>
      <w:sz w:val="24"/>
      <w:szCs w:val="24"/>
    </w:rPr>
  </w:style>
  <w:style w:type="paragraph" w:customStyle="1" w:styleId="levnl7">
    <w:name w:val="_levnl7"/>
    <w:rsid w:val="002C6E39"/>
    <w:pPr>
      <w:widowControl w:val="0"/>
      <w:tabs>
        <w:tab w:val="left" w:pos="0"/>
        <w:tab w:val="left" w:pos="720"/>
        <w:tab w:val="left" w:pos="1440"/>
        <w:tab w:val="left" w:pos="2160"/>
        <w:tab w:val="left" w:pos="2880"/>
        <w:tab w:val="left" w:pos="3600"/>
        <w:tab w:val="left" w:pos="4320"/>
      </w:tabs>
      <w:autoSpaceDE w:val="0"/>
      <w:autoSpaceDN w:val="0"/>
      <w:adjustRightInd w:val="0"/>
      <w:ind w:left="5040" w:hanging="720"/>
      <w:jc w:val="both"/>
    </w:pPr>
    <w:rPr>
      <w:sz w:val="24"/>
      <w:szCs w:val="24"/>
    </w:rPr>
  </w:style>
  <w:style w:type="paragraph" w:customStyle="1" w:styleId="levnl8">
    <w:name w:val="_levnl8"/>
    <w:rsid w:val="002C6E39"/>
    <w:pPr>
      <w:widowControl w:val="0"/>
      <w:tabs>
        <w:tab w:val="left" w:pos="0"/>
        <w:tab w:val="left" w:pos="720"/>
        <w:tab w:val="left" w:pos="1440"/>
        <w:tab w:val="left" w:pos="2160"/>
        <w:tab w:val="left" w:pos="2880"/>
        <w:tab w:val="left" w:pos="3600"/>
      </w:tabs>
      <w:autoSpaceDE w:val="0"/>
      <w:autoSpaceDN w:val="0"/>
      <w:adjustRightInd w:val="0"/>
      <w:ind w:left="5760" w:hanging="720"/>
      <w:jc w:val="both"/>
    </w:pPr>
    <w:rPr>
      <w:sz w:val="24"/>
      <w:szCs w:val="24"/>
    </w:rPr>
  </w:style>
  <w:style w:type="paragraph" w:customStyle="1" w:styleId="levnl9">
    <w:name w:val="_levnl9"/>
    <w:rsid w:val="002C6E39"/>
    <w:pPr>
      <w:widowControl w:val="0"/>
      <w:tabs>
        <w:tab w:val="left" w:pos="0"/>
        <w:tab w:val="left" w:pos="720"/>
        <w:tab w:val="left" w:pos="1440"/>
        <w:tab w:val="left" w:pos="2160"/>
        <w:tab w:val="left" w:pos="2880"/>
      </w:tabs>
      <w:autoSpaceDE w:val="0"/>
      <w:autoSpaceDN w:val="0"/>
      <w:adjustRightInd w:val="0"/>
      <w:ind w:left="6480" w:hanging="720"/>
      <w:jc w:val="both"/>
    </w:pPr>
    <w:rPr>
      <w:sz w:val="24"/>
      <w:szCs w:val="24"/>
    </w:rPr>
  </w:style>
  <w:style w:type="character" w:styleId="FootnoteReference">
    <w:name w:val="footnote reference"/>
    <w:basedOn w:val="DefaultParagraphFont"/>
    <w:semiHidden/>
    <w:rsid w:val="002C6E39"/>
    <w:rPr>
      <w:vertAlign w:val="superscript"/>
    </w:rPr>
  </w:style>
  <w:style w:type="paragraph" w:styleId="FootnoteText">
    <w:name w:val="footnote text"/>
    <w:basedOn w:val="Normal"/>
    <w:semiHidden/>
    <w:rsid w:val="002C6E39"/>
    <w:pPr>
      <w:autoSpaceDE/>
      <w:autoSpaceDN/>
      <w:adjustRightInd/>
    </w:pPr>
  </w:style>
  <w:style w:type="paragraph" w:customStyle="1" w:styleId="WPFooter">
    <w:name w:val="WP_Footer"/>
    <w:basedOn w:val="Normal"/>
    <w:rsid w:val="002C6E39"/>
    <w:pPr>
      <w:tabs>
        <w:tab w:val="left" w:pos="0"/>
        <w:tab w:val="center" w:pos="4320"/>
        <w:tab w:val="right" w:pos="8640"/>
        <w:tab w:val="left" w:pos="9360"/>
      </w:tabs>
      <w:autoSpaceDE/>
      <w:autoSpaceDN/>
      <w:adjustRightInd/>
    </w:pPr>
    <w:rPr>
      <w:sz w:val="24"/>
      <w:szCs w:val="24"/>
    </w:rPr>
  </w:style>
  <w:style w:type="paragraph" w:styleId="Caption">
    <w:name w:val="caption"/>
    <w:basedOn w:val="Normal"/>
    <w:next w:val="Normal"/>
    <w:qFormat/>
    <w:rsid w:val="002C6E39"/>
    <w:pPr>
      <w:spacing w:before="120" w:after="120"/>
    </w:pPr>
    <w:rPr>
      <w:b/>
      <w:bCs/>
    </w:rPr>
  </w:style>
  <w:style w:type="character" w:styleId="Hyperlink">
    <w:name w:val="Hyperlink"/>
    <w:basedOn w:val="DefaultParagraphFont"/>
    <w:rsid w:val="006C597F"/>
    <w:rPr>
      <w:color w:val="0000FF"/>
      <w:u w:val="single"/>
    </w:rPr>
  </w:style>
  <w:style w:type="character" w:styleId="CommentReference">
    <w:name w:val="annotation reference"/>
    <w:basedOn w:val="DefaultParagraphFont"/>
    <w:rsid w:val="00381EFE"/>
    <w:rPr>
      <w:sz w:val="16"/>
      <w:szCs w:val="16"/>
    </w:rPr>
  </w:style>
  <w:style w:type="paragraph" w:styleId="CommentText">
    <w:name w:val="annotation text"/>
    <w:basedOn w:val="Normal"/>
    <w:link w:val="CommentTextChar"/>
    <w:rsid w:val="00381EFE"/>
  </w:style>
  <w:style w:type="character" w:customStyle="1" w:styleId="CommentTextChar">
    <w:name w:val="Comment Text Char"/>
    <w:basedOn w:val="DefaultParagraphFont"/>
    <w:link w:val="CommentText"/>
    <w:rsid w:val="00381EFE"/>
  </w:style>
  <w:style w:type="paragraph" w:styleId="CommentSubject">
    <w:name w:val="annotation subject"/>
    <w:basedOn w:val="CommentText"/>
    <w:next w:val="CommentText"/>
    <w:link w:val="CommentSubjectChar"/>
    <w:rsid w:val="00381EFE"/>
    <w:rPr>
      <w:b/>
      <w:bCs/>
    </w:rPr>
  </w:style>
  <w:style w:type="character" w:customStyle="1" w:styleId="CommentSubjectChar">
    <w:name w:val="Comment Subject Char"/>
    <w:basedOn w:val="CommentTextChar"/>
    <w:link w:val="CommentSubject"/>
    <w:rsid w:val="00381EFE"/>
    <w:rPr>
      <w:b/>
      <w:bCs/>
    </w:rPr>
  </w:style>
  <w:style w:type="paragraph" w:styleId="BalloonText">
    <w:name w:val="Balloon Text"/>
    <w:basedOn w:val="Normal"/>
    <w:link w:val="BalloonTextChar"/>
    <w:rsid w:val="00381EFE"/>
    <w:rPr>
      <w:rFonts w:ascii="Tahoma" w:hAnsi="Tahoma" w:cs="Tahoma"/>
      <w:sz w:val="16"/>
      <w:szCs w:val="16"/>
    </w:rPr>
  </w:style>
  <w:style w:type="character" w:customStyle="1" w:styleId="BalloonTextChar">
    <w:name w:val="Balloon Text Char"/>
    <w:basedOn w:val="DefaultParagraphFont"/>
    <w:link w:val="BalloonText"/>
    <w:rsid w:val="00381EF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57392724">
      <w:bodyDiv w:val="1"/>
      <w:marLeft w:val="0"/>
      <w:marRight w:val="0"/>
      <w:marTop w:val="0"/>
      <w:marBottom w:val="0"/>
      <w:divBdr>
        <w:top w:val="none" w:sz="0" w:space="0" w:color="auto"/>
        <w:left w:val="none" w:sz="0" w:space="0" w:color="auto"/>
        <w:bottom w:val="none" w:sz="0" w:space="0" w:color="auto"/>
        <w:right w:val="none" w:sz="0" w:space="0" w:color="auto"/>
      </w:divBdr>
    </w:div>
    <w:div w:id="1302266453">
      <w:bodyDiv w:val="1"/>
      <w:marLeft w:val="0"/>
      <w:marRight w:val="0"/>
      <w:marTop w:val="0"/>
      <w:marBottom w:val="0"/>
      <w:divBdr>
        <w:top w:val="none" w:sz="0" w:space="0" w:color="auto"/>
        <w:left w:val="none" w:sz="0" w:space="0" w:color="auto"/>
        <w:bottom w:val="none" w:sz="0" w:space="0" w:color="auto"/>
        <w:right w:val="none" w:sz="0" w:space="0" w:color="auto"/>
      </w:divBdr>
    </w:div>
    <w:div w:id="1935167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ortho.ftw.nrcs.usda.gov/osd/dat/C/CERINI.html" TargetMode="External"/><Relationship Id="rId18" Type="http://schemas.openxmlformats.org/officeDocument/2006/relationships/hyperlink" Target="http://ortho.ftw.nrcs.usda.gov/osd/dat/L/LETHENT.html" TargetMode="External"/><Relationship Id="rId26" Type="http://schemas.openxmlformats.org/officeDocument/2006/relationships/hyperlink" Target="http://ortho.ftw.nrcs.usda.gov/osd/dat/C/CERINI.html" TargetMode="External"/><Relationship Id="rId3" Type="http://schemas.openxmlformats.org/officeDocument/2006/relationships/settings" Target="settings.xml"/><Relationship Id="rId21" Type="http://schemas.openxmlformats.org/officeDocument/2006/relationships/hyperlink" Target="http://ortho.ftw.nrcs.usda.gov/osd/dat/M/MILHAM.html" TargetMode="External"/><Relationship Id="rId7" Type="http://schemas.openxmlformats.org/officeDocument/2006/relationships/header" Target="header1.xml"/><Relationship Id="rId12" Type="http://schemas.openxmlformats.org/officeDocument/2006/relationships/hyperlink" Target="http://ortho.ftw.nrcs.usda.gov/osd/dat/C/CIERVO.html" TargetMode="External"/><Relationship Id="rId17" Type="http://schemas.openxmlformats.org/officeDocument/2006/relationships/hyperlink" Target="http://ortho.ftw.nrcs.usda.gov/osd/dat/P/PANOCHE.html" TargetMode="External"/><Relationship Id="rId25" Type="http://schemas.openxmlformats.org/officeDocument/2006/relationships/hyperlink" Target="http://www.nass.usda.gov/census/census02/preliminary/2002censusdates.htm" TargetMode="External"/><Relationship Id="rId2" Type="http://schemas.openxmlformats.org/officeDocument/2006/relationships/styles" Target="styles.xml"/><Relationship Id="rId16" Type="http://schemas.openxmlformats.org/officeDocument/2006/relationships/hyperlink" Target="http://ortho.ftw.nrcs.usda.gov/osd/dat/H/HESPERIA.html" TargetMode="External"/><Relationship Id="rId20" Type="http://schemas.openxmlformats.org/officeDocument/2006/relationships/hyperlink" Target="http://ortho.ftw.nrcs.usda.gov/osd/dat/P/POSOCHANET.html"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oildatamart.nrcs.usda.gov" TargetMode="External"/><Relationship Id="rId24" Type="http://schemas.openxmlformats.org/officeDocument/2006/relationships/hyperlink" Target="mailto:robertehn@scbcglobal.net" TargetMode="External"/><Relationship Id="rId5" Type="http://schemas.openxmlformats.org/officeDocument/2006/relationships/footnotes" Target="footnotes.xml"/><Relationship Id="rId15" Type="http://schemas.openxmlformats.org/officeDocument/2006/relationships/hyperlink" Target="http://ortho.ftw.nrcs.usda.gov/osd/dat/W/WESTHAVEN.html" TargetMode="External"/><Relationship Id="rId23" Type="http://schemas.openxmlformats.org/officeDocument/2006/relationships/hyperlink" Target="http://ortho.ftw.nrcs.usda.gov/osd/dat/D/DIGIORGIO.html" TargetMode="External"/><Relationship Id="rId28" Type="http://schemas.openxmlformats.org/officeDocument/2006/relationships/fontTable" Target="fontTable.xml"/><Relationship Id="rId10" Type="http://schemas.openxmlformats.org/officeDocument/2006/relationships/hyperlink" Target="http://soildatamart.nrcs.usda.gov" TargetMode="External"/><Relationship Id="rId19" Type="http://schemas.openxmlformats.org/officeDocument/2006/relationships/hyperlink" Target="http://ortho.ftw.nrcs.usda.gov/osd/dat/E/EXCELSIOR.html" TargetMode="External"/><Relationship Id="rId4" Type="http://schemas.openxmlformats.org/officeDocument/2006/relationships/webSettings" Target="webSettings.xml"/><Relationship Id="rId9" Type="http://schemas.openxmlformats.org/officeDocument/2006/relationships/hyperlink" Target="http://soildatamart.nrcs.usda.gov" TargetMode="External"/><Relationship Id="rId14" Type="http://schemas.openxmlformats.org/officeDocument/2006/relationships/hyperlink" Target="http://ortho.ftw.nrcs.usda.gov/osd/dat/C/CALFLAX.html" TargetMode="External"/><Relationship Id="rId22" Type="http://schemas.openxmlformats.org/officeDocument/2006/relationships/hyperlink" Target="http://ortho.ftw.nrcs.usda.gov/osd/dat/A/ARVIN.html" TargetMode="External"/><Relationship Id="rId27" Type="http://schemas.openxmlformats.org/officeDocument/2006/relationships/hyperlink" Target="http://soildatamart.nrcs.usd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C8E0D8"/>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2269</TotalTime>
  <Pages>1</Pages>
  <Words>2580</Words>
  <Characters>14706</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TECHNICAL DIRECTION</vt:lpstr>
    </vt:vector>
  </TitlesOfParts>
  <Company>OPPTS/OPP/EFED</Company>
  <LinksUpToDate>false</LinksUpToDate>
  <CharactersWithSpaces>17252</CharactersWithSpaces>
  <SharedDoc>false</SharedDoc>
  <HLinks>
    <vt:vector size="120" baseType="variant">
      <vt:variant>
        <vt:i4>7209023</vt:i4>
      </vt:variant>
      <vt:variant>
        <vt:i4>61</vt:i4>
      </vt:variant>
      <vt:variant>
        <vt:i4>0</vt:i4>
      </vt:variant>
      <vt:variant>
        <vt:i4>5</vt:i4>
      </vt:variant>
      <vt:variant>
        <vt:lpwstr>http://soildatamart.nrcs.usda.gov/</vt:lpwstr>
      </vt:variant>
      <vt:variant>
        <vt:lpwstr/>
      </vt:variant>
      <vt:variant>
        <vt:i4>6225988</vt:i4>
      </vt:variant>
      <vt:variant>
        <vt:i4>58</vt:i4>
      </vt:variant>
      <vt:variant>
        <vt:i4>0</vt:i4>
      </vt:variant>
      <vt:variant>
        <vt:i4>5</vt:i4>
      </vt:variant>
      <vt:variant>
        <vt:lpwstr>http://ortho.ftw.nrcs.usda.gov/osd/dat/C/CERINI.html</vt:lpwstr>
      </vt:variant>
      <vt:variant>
        <vt:lpwstr/>
      </vt:variant>
      <vt:variant>
        <vt:i4>655430</vt:i4>
      </vt:variant>
      <vt:variant>
        <vt:i4>55</vt:i4>
      </vt:variant>
      <vt:variant>
        <vt:i4>0</vt:i4>
      </vt:variant>
      <vt:variant>
        <vt:i4>5</vt:i4>
      </vt:variant>
      <vt:variant>
        <vt:lpwstr>http://www.nass.usda.gov/census/census02/preliminary/2002censusdates.htm</vt:lpwstr>
      </vt:variant>
      <vt:variant>
        <vt:lpwstr/>
      </vt:variant>
      <vt:variant>
        <vt:i4>3670032</vt:i4>
      </vt:variant>
      <vt:variant>
        <vt:i4>52</vt:i4>
      </vt:variant>
      <vt:variant>
        <vt:i4>0</vt:i4>
      </vt:variant>
      <vt:variant>
        <vt:i4>5</vt:i4>
      </vt:variant>
      <vt:variant>
        <vt:lpwstr>mailto:robertehn@scbcglobal.net</vt:lpwstr>
      </vt:variant>
      <vt:variant>
        <vt:lpwstr/>
      </vt:variant>
      <vt:variant>
        <vt:i4>7340133</vt:i4>
      </vt:variant>
      <vt:variant>
        <vt:i4>49</vt:i4>
      </vt:variant>
      <vt:variant>
        <vt:i4>0</vt:i4>
      </vt:variant>
      <vt:variant>
        <vt:i4>5</vt:i4>
      </vt:variant>
      <vt:variant>
        <vt:lpwstr>http://ortho.ftw.nrcs.usda.gov/osd/dat/D/DIGIORGIO.html</vt:lpwstr>
      </vt:variant>
      <vt:variant>
        <vt:lpwstr/>
      </vt:variant>
      <vt:variant>
        <vt:i4>6815845</vt:i4>
      </vt:variant>
      <vt:variant>
        <vt:i4>46</vt:i4>
      </vt:variant>
      <vt:variant>
        <vt:i4>0</vt:i4>
      </vt:variant>
      <vt:variant>
        <vt:i4>5</vt:i4>
      </vt:variant>
      <vt:variant>
        <vt:lpwstr>http://ortho.ftw.nrcs.usda.gov/osd/dat/A/ARVIN.html</vt:lpwstr>
      </vt:variant>
      <vt:variant>
        <vt:lpwstr/>
      </vt:variant>
      <vt:variant>
        <vt:i4>5111885</vt:i4>
      </vt:variant>
      <vt:variant>
        <vt:i4>43</vt:i4>
      </vt:variant>
      <vt:variant>
        <vt:i4>0</vt:i4>
      </vt:variant>
      <vt:variant>
        <vt:i4>5</vt:i4>
      </vt:variant>
      <vt:variant>
        <vt:lpwstr>http://ortho.ftw.nrcs.usda.gov/osd/dat/M/MILHAM.html</vt:lpwstr>
      </vt:variant>
      <vt:variant>
        <vt:lpwstr/>
      </vt:variant>
      <vt:variant>
        <vt:i4>5701715</vt:i4>
      </vt:variant>
      <vt:variant>
        <vt:i4>40</vt:i4>
      </vt:variant>
      <vt:variant>
        <vt:i4>0</vt:i4>
      </vt:variant>
      <vt:variant>
        <vt:i4>5</vt:i4>
      </vt:variant>
      <vt:variant>
        <vt:lpwstr>http://ortho.ftw.nrcs.usda.gov/osd/dat/P/POSOCHANET.html</vt:lpwstr>
      </vt:variant>
      <vt:variant>
        <vt:lpwstr/>
      </vt:variant>
      <vt:variant>
        <vt:i4>6553727</vt:i4>
      </vt:variant>
      <vt:variant>
        <vt:i4>37</vt:i4>
      </vt:variant>
      <vt:variant>
        <vt:i4>0</vt:i4>
      </vt:variant>
      <vt:variant>
        <vt:i4>5</vt:i4>
      </vt:variant>
      <vt:variant>
        <vt:lpwstr>http://ortho.ftw.nrcs.usda.gov/osd/dat/E/EXCELSIOR.html</vt:lpwstr>
      </vt:variant>
      <vt:variant>
        <vt:lpwstr/>
      </vt:variant>
      <vt:variant>
        <vt:i4>1376285</vt:i4>
      </vt:variant>
      <vt:variant>
        <vt:i4>34</vt:i4>
      </vt:variant>
      <vt:variant>
        <vt:i4>0</vt:i4>
      </vt:variant>
      <vt:variant>
        <vt:i4>5</vt:i4>
      </vt:variant>
      <vt:variant>
        <vt:lpwstr>http://ortho.ftw.nrcs.usda.gov/osd/dat/L/LETHENT.html</vt:lpwstr>
      </vt:variant>
      <vt:variant>
        <vt:lpwstr/>
      </vt:variant>
      <vt:variant>
        <vt:i4>1572888</vt:i4>
      </vt:variant>
      <vt:variant>
        <vt:i4>31</vt:i4>
      </vt:variant>
      <vt:variant>
        <vt:i4>0</vt:i4>
      </vt:variant>
      <vt:variant>
        <vt:i4>5</vt:i4>
      </vt:variant>
      <vt:variant>
        <vt:lpwstr>http://ortho.ftw.nrcs.usda.gov/osd/dat/P/PANOCHE.html</vt:lpwstr>
      </vt:variant>
      <vt:variant>
        <vt:lpwstr/>
      </vt:variant>
      <vt:variant>
        <vt:i4>3932199</vt:i4>
      </vt:variant>
      <vt:variant>
        <vt:i4>28</vt:i4>
      </vt:variant>
      <vt:variant>
        <vt:i4>0</vt:i4>
      </vt:variant>
      <vt:variant>
        <vt:i4>5</vt:i4>
      </vt:variant>
      <vt:variant>
        <vt:lpwstr>http://ortho.ftw.nrcs.usda.gov/osd/dat/H/HESPERIA.html</vt:lpwstr>
      </vt:variant>
      <vt:variant>
        <vt:lpwstr/>
      </vt:variant>
      <vt:variant>
        <vt:i4>7536747</vt:i4>
      </vt:variant>
      <vt:variant>
        <vt:i4>25</vt:i4>
      </vt:variant>
      <vt:variant>
        <vt:i4>0</vt:i4>
      </vt:variant>
      <vt:variant>
        <vt:i4>5</vt:i4>
      </vt:variant>
      <vt:variant>
        <vt:lpwstr>http://ortho.ftw.nrcs.usda.gov/osd/dat/W/WESTHAVEN.html</vt:lpwstr>
      </vt:variant>
      <vt:variant>
        <vt:lpwstr/>
      </vt:variant>
      <vt:variant>
        <vt:i4>524312</vt:i4>
      </vt:variant>
      <vt:variant>
        <vt:i4>22</vt:i4>
      </vt:variant>
      <vt:variant>
        <vt:i4>0</vt:i4>
      </vt:variant>
      <vt:variant>
        <vt:i4>5</vt:i4>
      </vt:variant>
      <vt:variant>
        <vt:lpwstr>http://ortho.ftw.nrcs.usda.gov/osd/dat/C/CALFLAX.html</vt:lpwstr>
      </vt:variant>
      <vt:variant>
        <vt:lpwstr/>
      </vt:variant>
      <vt:variant>
        <vt:i4>6225988</vt:i4>
      </vt:variant>
      <vt:variant>
        <vt:i4>19</vt:i4>
      </vt:variant>
      <vt:variant>
        <vt:i4>0</vt:i4>
      </vt:variant>
      <vt:variant>
        <vt:i4>5</vt:i4>
      </vt:variant>
      <vt:variant>
        <vt:lpwstr>http://ortho.ftw.nrcs.usda.gov/osd/dat/C/CERINI.html</vt:lpwstr>
      </vt:variant>
      <vt:variant>
        <vt:lpwstr/>
      </vt:variant>
      <vt:variant>
        <vt:i4>5242965</vt:i4>
      </vt:variant>
      <vt:variant>
        <vt:i4>16</vt:i4>
      </vt:variant>
      <vt:variant>
        <vt:i4>0</vt:i4>
      </vt:variant>
      <vt:variant>
        <vt:i4>5</vt:i4>
      </vt:variant>
      <vt:variant>
        <vt:lpwstr>http://ortho.ftw.nrcs.usda.gov/osd/dat/C/CIERVO.html</vt:lpwstr>
      </vt:variant>
      <vt:variant>
        <vt:lpwstr/>
      </vt:variant>
      <vt:variant>
        <vt:i4>7209023</vt:i4>
      </vt:variant>
      <vt:variant>
        <vt:i4>13</vt:i4>
      </vt:variant>
      <vt:variant>
        <vt:i4>0</vt:i4>
      </vt:variant>
      <vt:variant>
        <vt:i4>5</vt:i4>
      </vt:variant>
      <vt:variant>
        <vt:lpwstr>http://soildatamart.nrcs.usda.gov/</vt:lpwstr>
      </vt:variant>
      <vt:variant>
        <vt:lpwstr/>
      </vt:variant>
      <vt:variant>
        <vt:i4>7209023</vt:i4>
      </vt:variant>
      <vt:variant>
        <vt:i4>10</vt:i4>
      </vt:variant>
      <vt:variant>
        <vt:i4>0</vt:i4>
      </vt:variant>
      <vt:variant>
        <vt:i4>5</vt:i4>
      </vt:variant>
      <vt:variant>
        <vt:lpwstr>http://soildatamart.nrcs.usda.gov/</vt:lpwstr>
      </vt:variant>
      <vt:variant>
        <vt:lpwstr/>
      </vt:variant>
      <vt:variant>
        <vt:i4>7209023</vt:i4>
      </vt:variant>
      <vt:variant>
        <vt:i4>7</vt:i4>
      </vt:variant>
      <vt:variant>
        <vt:i4>0</vt:i4>
      </vt:variant>
      <vt:variant>
        <vt:i4>5</vt:i4>
      </vt:variant>
      <vt:variant>
        <vt:lpwstr>http://soildatamart.nrcs.usda.gov/</vt:lpwstr>
      </vt:variant>
      <vt:variant>
        <vt:lpwstr/>
      </vt:variant>
      <vt:variant>
        <vt:i4>7209023</vt:i4>
      </vt:variant>
      <vt:variant>
        <vt:i4>4</vt:i4>
      </vt:variant>
      <vt:variant>
        <vt:i4>0</vt:i4>
      </vt:variant>
      <vt:variant>
        <vt:i4>5</vt:i4>
      </vt:variant>
      <vt:variant>
        <vt:lpwstr>http://soildatamart.nrcs.usda.gov/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DIRECTION</dc:title>
  <dc:subject/>
  <dc:creator>US EPA</dc:creator>
  <cp:keywords/>
  <dc:description/>
  <cp:lastModifiedBy>RDavid Jones</cp:lastModifiedBy>
  <cp:revision>3</cp:revision>
  <cp:lastPrinted>2007-01-18T18:16:00Z</cp:lastPrinted>
  <dcterms:created xsi:type="dcterms:W3CDTF">2012-08-24T18:49:00Z</dcterms:created>
  <dcterms:modified xsi:type="dcterms:W3CDTF">2012-12-26T19:08:00Z</dcterms:modified>
</cp:coreProperties>
</file>