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9185972" w:displacedByCustomXml="next"/>
    <w:sdt>
      <w:sdtPr>
        <w:id w:val="1529682469"/>
        <w:docPartObj>
          <w:docPartGallery w:val="Cover Pages"/>
          <w:docPartUnique/>
        </w:docPartObj>
      </w:sdtPr>
      <w:sdtEndPr/>
      <w:sdtContent>
        <w:p w14:paraId="2544B3FB" w14:textId="54A96682" w:rsidR="000C4752" w:rsidRPr="001F4064" w:rsidRDefault="00033FC7" w:rsidP="001F4064">
          <w:r w:rsidRPr="001F4064">
            <w:rPr>
              <w:noProof/>
            </w:rPr>
            <mc:AlternateContent>
              <mc:Choice Requires="wpg">
                <w:drawing>
                  <wp:anchor distT="0" distB="0" distL="114300" distR="114300" simplePos="0" relativeHeight="251664384" behindDoc="0" locked="0" layoutInCell="1" allowOverlap="1" wp14:anchorId="69C56FCB" wp14:editId="776D66B3">
                    <wp:simplePos x="0" y="0"/>
                    <wp:positionH relativeFrom="page">
                      <wp:posOffset>-635</wp:posOffset>
                    </wp:positionH>
                    <wp:positionV relativeFrom="paragraph">
                      <wp:posOffset>-1306195</wp:posOffset>
                    </wp:positionV>
                    <wp:extent cx="7790688" cy="1492301"/>
                    <wp:effectExtent l="0" t="0" r="1270" b="0"/>
                    <wp:wrapNone/>
                    <wp:docPr id="4" name="Group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790688" cy="1492301"/>
                              <a:chOff x="0" y="0"/>
                              <a:chExt cx="7325067" cy="1215390"/>
                            </a:xfrm>
                          </wpg:grpSpPr>
                          <wps:wsp>
                            <wps:cNvPr id="150" name="Rectangle 51"/>
                            <wps:cNvSpPr/>
                            <wps:spPr>
                              <a:xfrm>
                                <a:off x="0" y="0"/>
                                <a:ext cx="7315200" cy="1129665"/>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solidFill>
                                <a:srgbClr val="00808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angle 151">
                              <a:extLst>
                                <a:ext uri="{C183D7F6-B498-43B3-948B-1728B52AA6E4}">
                                  <adec:decorative xmlns:adec="http://schemas.microsoft.com/office/drawing/2017/decorative" val="1"/>
                                </a:ext>
                              </a:extLst>
                            </wps:cNvPr>
                            <wps:cNvSpPr/>
                            <wps:spPr>
                              <a:xfrm>
                                <a:off x="9867" y="0"/>
                                <a:ext cx="7315200" cy="1215390"/>
                              </a:xfrm>
                              <a:prstGeom prst="rect">
                                <a:avLst/>
                              </a:prstGeom>
                              <a:blipFill>
                                <a:blip r:embed="rId8"/>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a="http://schemas.openxmlformats.org/drawingml/2006/main" xmlns:adec="http://schemas.microsoft.com/office/drawing/2017/decorative" xmlns:pic="http://schemas.openxmlformats.org/drawingml/2006/picture" xmlns:a14="http://schemas.microsoft.com/office/drawing/2010/main">
                <w:pict>
                  <v:group id="Group 4" style="position:absolute;margin-left:-.05pt;margin-top:-102.85pt;width:613.45pt;height:117.5pt;z-index:251664384;mso-position-horizontal-relative:page;mso-width-relative:margin;mso-height-relative:margin" alt="&quot;&quot;" coordsize="73250,12153" o:spid="_x0000_s1026" w14:anchorId="747E4D1C"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">
                    <v:shape id="Rectangle 51" style="position:absolute;width:73152;height:11296;visibility:visible;mso-wrap-style:square;v-text-anchor:middle" coordsize="7312660,1129665" o:spid="_x0000_s1027" fillcolor="#008085" stroked="f" strokeweight="1.25pt" path="m,l7312660,r,1129665l3619500,733425,,1091565,,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">
                      <v:path arrowok="t" o:connecttype="custom" o:connectlocs="0,0;7315200,0;7315200,1129665;3620757,733425;0,1091565;0,0" o:connectangles="0,0,0,0,0,0"/>
                    </v:shape>
                    <v:rect id="Rectangle 151" style="position:absolute;left:98;width:73152;height:12153;visibility:visible;mso-wrap-style:square;v-text-anchor:middle" alt="&quot;&quot;" o:spid="_x0000_s1028" stroked="f" strokeweight="1.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">
                      <v:fill type="frame" o:title="" recolor="t" rotate="t" r:id="rId9"/>
                    </v:rect>
                    <w10:wrap anchorx="page"/>
                  </v:group>
                </w:pict>
              </mc:Fallback>
            </mc:AlternateContent>
          </w:r>
        </w:p>
        <w:bookmarkEnd w:id="0"/>
        <w:p w14:paraId="224728A9" w14:textId="4D5BC535" w:rsidR="000C4752" w:rsidRPr="001F4064" w:rsidRDefault="000C4752" w:rsidP="001F4064"/>
        <w:p w14:paraId="6A622EFD" w14:textId="637BA1B0" w:rsidR="000C4752" w:rsidRPr="001F4064" w:rsidRDefault="00EB4104" w:rsidP="001F4064">
          <w:r w:rsidRPr="001F4064">
            <w:rPr>
              <w:noProof/>
            </w:rPr>
            <w:drawing>
              <wp:anchor distT="0" distB="0" distL="114300" distR="114300" simplePos="0" relativeHeight="251665408" behindDoc="0" locked="0" layoutInCell="1" allowOverlap="1" wp14:anchorId="128F444E" wp14:editId="01CE6E0D">
                <wp:simplePos x="0" y="0"/>
                <wp:positionH relativeFrom="margin">
                  <wp:align>center</wp:align>
                </wp:positionH>
                <wp:positionV relativeFrom="paragraph">
                  <wp:posOffset>184172</wp:posOffset>
                </wp:positionV>
                <wp:extent cx="2596896" cy="2313432"/>
                <wp:effectExtent l="0" t="0" r="0" b="0"/>
                <wp:wrapNone/>
                <wp:docPr id="13" name="Picture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a:extLst>
                            <a:ext uri="{C183D7F6-B498-43B3-948B-1728B52AA6E4}">
                              <adec:decorative xmlns:adec="http://schemas.microsoft.com/office/drawing/2017/decorative" val="1"/>
                            </a:ext>
                          </a:extLst>
                        </pic:cNvPr>
                        <pic:cNvPicPr/>
                      </pic:nvPicPr>
                      <pic:blipFill>
                        <a:blip r:embed="rId10">
                          <a:extLst>
                            <a:ext uri="{28A0092B-C50C-407E-A947-70E740481C1C}">
                              <a14:useLocalDpi xmlns:a14="http://schemas.microsoft.com/office/drawing/2010/main" val="0"/>
                            </a:ext>
                          </a:extLst>
                        </a:blip>
                        <a:stretch>
                          <a:fillRect/>
                        </a:stretch>
                      </pic:blipFill>
                      <pic:spPr>
                        <a:xfrm>
                          <a:off x="0" y="0"/>
                          <a:ext cx="2596896" cy="2313432"/>
                        </a:xfrm>
                        <a:prstGeom prst="rect">
                          <a:avLst/>
                        </a:prstGeom>
                      </pic:spPr>
                    </pic:pic>
                  </a:graphicData>
                </a:graphic>
                <wp14:sizeRelH relativeFrom="page">
                  <wp14:pctWidth>0</wp14:pctWidth>
                </wp14:sizeRelH>
                <wp14:sizeRelV relativeFrom="page">
                  <wp14:pctHeight>0</wp14:pctHeight>
                </wp14:sizeRelV>
              </wp:anchor>
            </w:drawing>
          </w:r>
          <w:bookmarkStart w:id="1" w:name="_Hlk19186076"/>
        </w:p>
        <w:p w14:paraId="5C8CB5EB" w14:textId="4BC52DD6" w:rsidR="000C4752" w:rsidRPr="001F4064" w:rsidRDefault="000C4752" w:rsidP="001F4064"/>
        <w:p w14:paraId="5FE2D347" w14:textId="4378A244" w:rsidR="000C4752" w:rsidRPr="001F4064" w:rsidRDefault="000C4752" w:rsidP="001F4064"/>
        <w:p w14:paraId="1BB8456A" w14:textId="0B8BCEFA" w:rsidR="000C4752" w:rsidRPr="001F4064" w:rsidRDefault="000C4752" w:rsidP="001F4064"/>
        <w:p w14:paraId="7CC7BDEA" w14:textId="2319F0AC" w:rsidR="000C4752" w:rsidRPr="001F4064" w:rsidRDefault="000C4752" w:rsidP="001F4064"/>
        <w:p w14:paraId="07BD61FE" w14:textId="77777777" w:rsidR="00EB4104" w:rsidRPr="001F4064" w:rsidRDefault="00EB4104" w:rsidP="001F4064"/>
        <w:p w14:paraId="475C55C2" w14:textId="77777777" w:rsidR="00EB4104" w:rsidRPr="001F4064" w:rsidRDefault="00EB4104" w:rsidP="001F4064">
          <w:bookmarkStart w:id="2" w:name="_Hlk19186123"/>
        </w:p>
        <w:p w14:paraId="7F696CCD" w14:textId="77777777" w:rsidR="00621433" w:rsidRDefault="00621433" w:rsidP="001F4064">
          <w:pPr>
            <w:pStyle w:val="GRT"/>
          </w:pPr>
        </w:p>
        <w:p w14:paraId="06812071" w14:textId="6760960D" w:rsidR="000C4752" w:rsidRPr="001F4064" w:rsidRDefault="00EB4104" w:rsidP="001F4064">
          <w:pPr>
            <w:pStyle w:val="GRT"/>
          </w:pPr>
          <w:r w:rsidRPr="001F4064">
            <w:t>MEGACITIES PARTNERSHIP</w:t>
          </w:r>
        </w:p>
        <w:p w14:paraId="17106D26" w14:textId="43271B28" w:rsidR="001A12C8" w:rsidRPr="001A12C8" w:rsidRDefault="00DC1A5B" w:rsidP="001A12C8">
          <w:pPr>
            <w:pStyle w:val="BLT"/>
          </w:pPr>
          <w:r w:rsidRPr="00DC1A5B">
            <w:t>Communications Plan</w:t>
          </w:r>
          <w:r w:rsidR="00AE0FCE">
            <w:t xml:space="preserve"> Template</w:t>
          </w:r>
        </w:p>
        <w:p w14:paraId="36E11FA2" w14:textId="6B9A0099" w:rsidR="000C4752" w:rsidRPr="001F4064" w:rsidRDefault="0071379C" w:rsidP="001F4064">
          <w:pPr>
            <w:jc w:val="center"/>
            <w:rPr>
              <w:color w:val="65757D" w:themeColor="background2" w:themeShade="80"/>
              <w:sz w:val="34"/>
            </w:rPr>
          </w:pPr>
          <w:r>
            <w:rPr>
              <w:color w:val="65757D" w:themeColor="background2" w:themeShade="80"/>
              <w:sz w:val="34"/>
            </w:rPr>
            <w:t>Ma</w:t>
          </w:r>
          <w:r w:rsidR="00EC21B3">
            <w:rPr>
              <w:color w:val="65757D" w:themeColor="background2" w:themeShade="80"/>
              <w:sz w:val="34"/>
            </w:rPr>
            <w:t>rch</w:t>
          </w:r>
          <w:r w:rsidR="00130F67" w:rsidRPr="001F4064">
            <w:rPr>
              <w:color w:val="65757D" w:themeColor="background2" w:themeShade="80"/>
              <w:sz w:val="34"/>
            </w:rPr>
            <w:t xml:space="preserve"> 20</w:t>
          </w:r>
          <w:r w:rsidR="008D7105">
            <w:rPr>
              <w:color w:val="65757D" w:themeColor="background2" w:themeShade="80"/>
              <w:sz w:val="34"/>
            </w:rPr>
            <w:t>2</w:t>
          </w:r>
          <w:r w:rsidR="00EC21B3">
            <w:rPr>
              <w:color w:val="65757D" w:themeColor="background2" w:themeShade="80"/>
              <w:sz w:val="34"/>
            </w:rPr>
            <w:t>3</w:t>
          </w:r>
        </w:p>
        <w:bookmarkEnd w:id="1"/>
        <w:bookmarkEnd w:id="2"/>
        <w:p w14:paraId="64142579" w14:textId="77777777" w:rsidR="000C4752" w:rsidRPr="001F4064" w:rsidRDefault="000C4752" w:rsidP="001F4064"/>
        <w:p w14:paraId="1BA72AF5" w14:textId="74EAEA59" w:rsidR="005709A5" w:rsidRPr="001F4064" w:rsidRDefault="00EC21B3" w:rsidP="001F4064"/>
      </w:sdtContent>
    </w:sdt>
    <w:bookmarkStart w:id="3" w:name="_Hlk19186317" w:displacedByCustomXml="prev"/>
    <w:bookmarkEnd w:id="3"/>
    <w:p w14:paraId="61047B0E" w14:textId="77777777" w:rsidR="001F4064" w:rsidRPr="001F4064" w:rsidRDefault="001F4064" w:rsidP="001F4064"/>
    <w:p w14:paraId="1AEC1904" w14:textId="7FF7D071" w:rsidR="001F4064" w:rsidRDefault="001F4064" w:rsidP="00B8337C">
      <w:pPr>
        <w:pStyle w:val="BodyText12ptnumberedlist"/>
        <w:numPr>
          <w:ilvl w:val="0"/>
          <w:numId w:val="0"/>
        </w:numPr>
        <w:sectPr w:rsidR="001F4064" w:rsidSect="001F4064">
          <w:footerReference w:type="default" r:id="rId11"/>
          <w:pgSz w:w="12240" w:h="15840" w:code="1"/>
          <w:pgMar w:top="2074" w:right="1440" w:bottom="1440" w:left="1440" w:header="720" w:footer="720" w:gutter="0"/>
          <w:pgNumType w:fmt="lowerRoman" w:start="1"/>
          <w:cols w:space="720"/>
          <w:docGrid w:linePitch="360"/>
        </w:sectPr>
      </w:pPr>
    </w:p>
    <w:p w14:paraId="1B25377F" w14:textId="77777777" w:rsidR="00CC2314" w:rsidRPr="00CC2314" w:rsidRDefault="00F54278" w:rsidP="00F54278">
      <w:pPr>
        <w:pStyle w:val="BodyText12pt"/>
        <w:rPr>
          <w:b/>
          <w:bCs/>
          <w:sz w:val="36"/>
          <w:szCs w:val="36"/>
        </w:rPr>
      </w:pPr>
      <w:r w:rsidRPr="00CC2314">
        <w:rPr>
          <w:b/>
          <w:bCs/>
          <w:color w:val="1D99A0" w:themeColor="accent3" w:themeShade="BF"/>
          <w:sz w:val="36"/>
          <w:szCs w:val="36"/>
        </w:rPr>
        <w:lastRenderedPageBreak/>
        <w:t xml:space="preserve">Overview:  </w:t>
      </w:r>
    </w:p>
    <w:p w14:paraId="72DB8058" w14:textId="25647D3C" w:rsidR="00F54278" w:rsidRPr="00F16B73" w:rsidRDefault="00F54278" w:rsidP="00F54278">
      <w:pPr>
        <w:pStyle w:val="BodyText12pt"/>
      </w:pPr>
      <w:r>
        <w:t xml:space="preserve">The </w:t>
      </w:r>
      <w:r w:rsidRPr="1AAD7038">
        <w:rPr>
          <w:b/>
          <w:bCs/>
        </w:rPr>
        <w:t>Communications Plan</w:t>
      </w:r>
      <w:r>
        <w:t xml:space="preserve"> lays out the specific goals and actions for communicating the findings of the Partnership to the public, policy/decision makers, and international donors. Communicating to different audiences can be complex; it is essential to curate and develop specific messaging to resonate with different potential audiences. In addition, developing a communication plan can be an important step in identifying potential supporters and planning for a range of public facing activities when the AQMP is final. </w:t>
      </w:r>
    </w:p>
    <w:p w14:paraId="415F6B09" w14:textId="55A788ED" w:rsidR="00F54278" w:rsidRDefault="00F54278" w:rsidP="00CC2314">
      <w:pPr>
        <w:pStyle w:val="BodyText12pt"/>
      </w:pPr>
      <w:r>
        <w:t xml:space="preserve">Previously, the template has been filled out during a working session at a Capacity Building Workshop, while relevant parties are present, and is refined afterwards. Coordination and agreement on responsibilities is often easier in person, with full representation of the stakeholders involved.  </w:t>
      </w:r>
      <w:r w:rsidR="00CC2314">
        <w:t>Below, t</w:t>
      </w:r>
      <w:r>
        <w:t xml:space="preserve">his template </w:t>
      </w:r>
      <w:r w:rsidR="00CC2314">
        <w:t xml:space="preserve">identifies and </w:t>
      </w:r>
      <w:r>
        <w:t xml:space="preserve">describes the </w:t>
      </w:r>
      <w:r w:rsidR="00CC2314">
        <w:t xml:space="preserve">various topics and </w:t>
      </w:r>
      <w:r>
        <w:t xml:space="preserve">steps </w:t>
      </w:r>
      <w:r w:rsidR="00CC2314">
        <w:t xml:space="preserve">to </w:t>
      </w:r>
      <w:r>
        <w:t>consider</w:t>
      </w:r>
      <w:r w:rsidR="00CC2314">
        <w:t xml:space="preserve"> when developing a communications plan.  </w:t>
      </w:r>
      <w:r>
        <w:t xml:space="preserve">  </w:t>
      </w:r>
    </w:p>
    <w:p w14:paraId="270806A3" w14:textId="77777777" w:rsidR="00F54278" w:rsidRDefault="00F54278" w:rsidP="00DC1A5B">
      <w:pPr>
        <w:pStyle w:val="cent1"/>
      </w:pPr>
    </w:p>
    <w:p w14:paraId="4518978E" w14:textId="6F7A75B6" w:rsidR="00CC2314" w:rsidRDefault="00CC2314" w:rsidP="00CC2314">
      <w:pPr>
        <w:pStyle w:val="nn2"/>
        <w:rPr>
          <w:b/>
          <w:bCs/>
        </w:rPr>
      </w:pPr>
      <w:r>
        <w:rPr>
          <w:b/>
          <w:bCs/>
        </w:rPr>
        <w:t>Title</w:t>
      </w:r>
      <w:r w:rsidR="00990BC5">
        <w:rPr>
          <w:b/>
          <w:bCs/>
        </w:rPr>
        <w:t xml:space="preserve"> of Action</w:t>
      </w:r>
      <w:r w:rsidRPr="00F54278">
        <w:rPr>
          <w:b/>
          <w:bCs/>
        </w:rPr>
        <w:t>:</w:t>
      </w:r>
      <w:r>
        <w:rPr>
          <w:b/>
          <w:bCs/>
        </w:rPr>
        <w:t xml:space="preserve"> </w:t>
      </w:r>
    </w:p>
    <w:p w14:paraId="4C4E9408" w14:textId="1B9F309C" w:rsidR="00DC1A5B" w:rsidRPr="00990BC5" w:rsidRDefault="00DC1A5B" w:rsidP="00990BC5">
      <w:pPr>
        <w:pStyle w:val="nn2"/>
        <w:rPr>
          <w:rFonts w:ascii="Calibri" w:hAnsi="Calibri"/>
          <w:color w:val="auto"/>
          <w:sz w:val="24"/>
        </w:rPr>
      </w:pPr>
      <w:r w:rsidRPr="00990BC5">
        <w:rPr>
          <w:rFonts w:ascii="Calibri" w:hAnsi="Calibri"/>
          <w:color w:val="auto"/>
          <w:sz w:val="24"/>
        </w:rPr>
        <w:t>Communications Plan – Month, Year</w:t>
      </w:r>
    </w:p>
    <w:p w14:paraId="5F3385E5" w14:textId="7D80274D" w:rsidR="00033FC7" w:rsidRPr="00990BC5" w:rsidRDefault="00033FC7" w:rsidP="00033FC7">
      <w:pPr>
        <w:pStyle w:val="nn2"/>
        <w:rPr>
          <w:b/>
        </w:rPr>
      </w:pPr>
      <w:r w:rsidRPr="00990BC5">
        <w:rPr>
          <w:b/>
        </w:rPr>
        <w:t>Objectives</w:t>
      </w:r>
      <w:r w:rsidR="00F54278" w:rsidRPr="00F54278">
        <w:rPr>
          <w:b/>
          <w:bCs/>
        </w:rPr>
        <w:t>:</w:t>
      </w:r>
    </w:p>
    <w:p w14:paraId="477B1797" w14:textId="11291C15" w:rsidR="00DC1A5B" w:rsidRDefault="00DC1A5B" w:rsidP="00DC1A5B">
      <w:pPr>
        <w:rPr>
          <w:rFonts w:eastAsia="Times New Roman" w:cs="Arial"/>
          <w:color w:val="000000"/>
          <w:sz w:val="24"/>
          <w:szCs w:val="24"/>
        </w:rPr>
      </w:pPr>
      <w:r w:rsidRPr="00DC1A5B">
        <w:rPr>
          <w:rFonts w:eastAsia="Times New Roman" w:cs="Arial"/>
          <w:color w:val="000000"/>
          <w:sz w:val="24"/>
          <w:szCs w:val="24"/>
        </w:rPr>
        <w:t>Short paragraph describing what the action is designed to do and/or what it will accomplish.</w:t>
      </w:r>
    </w:p>
    <w:p w14:paraId="6A8D3AF3" w14:textId="77777777" w:rsidR="00DC1A5B" w:rsidRPr="00990BC5" w:rsidRDefault="00DC1A5B" w:rsidP="00DC1A5B">
      <w:pPr>
        <w:pStyle w:val="nn2"/>
        <w:rPr>
          <w:b/>
        </w:rPr>
      </w:pPr>
      <w:r w:rsidRPr="00990BC5">
        <w:rPr>
          <w:b/>
        </w:rPr>
        <w:t>Key Message(s)/Statement:</w:t>
      </w:r>
    </w:p>
    <w:p w14:paraId="471B7822" w14:textId="500EDA5A" w:rsidR="00DC1A5B" w:rsidRPr="00DC1A5B" w:rsidRDefault="00DC1A5B" w:rsidP="00DC1A5B">
      <w:pPr>
        <w:rPr>
          <w:rFonts w:eastAsia="Calibri" w:cs="Arial"/>
          <w:bCs/>
          <w:color w:val="000000"/>
          <w:sz w:val="24"/>
          <w:szCs w:val="24"/>
        </w:rPr>
      </w:pPr>
      <w:r w:rsidRPr="00DC1A5B">
        <w:rPr>
          <w:rFonts w:eastAsia="Calibri" w:cs="Arial"/>
          <w:bCs/>
          <w:color w:val="000000"/>
          <w:sz w:val="24"/>
          <w:szCs w:val="24"/>
        </w:rPr>
        <w:t>2-3 bullets highlighting the most important pieces of information about this action.  What two or three facts do you want the public to know</w:t>
      </w:r>
      <w:r w:rsidR="00CF3854">
        <w:rPr>
          <w:rFonts w:eastAsia="Calibri" w:cs="Arial"/>
          <w:bCs/>
          <w:color w:val="000000"/>
          <w:sz w:val="24"/>
          <w:szCs w:val="24"/>
        </w:rPr>
        <w:t xml:space="preserve">. For </w:t>
      </w:r>
      <w:proofErr w:type="gramStart"/>
      <w:r w:rsidR="00CF3854">
        <w:rPr>
          <w:rFonts w:eastAsia="Calibri" w:cs="Arial"/>
          <w:bCs/>
          <w:color w:val="000000"/>
          <w:sz w:val="24"/>
          <w:szCs w:val="24"/>
        </w:rPr>
        <w:t>example;</w:t>
      </w:r>
      <w:proofErr w:type="gramEnd"/>
      <w:r w:rsidRPr="00DC1A5B">
        <w:rPr>
          <w:rFonts w:eastAsia="Calibri" w:cs="Arial"/>
          <w:bCs/>
          <w:color w:val="000000"/>
          <w:sz w:val="24"/>
          <w:szCs w:val="24"/>
        </w:rPr>
        <w:tab/>
      </w:r>
    </w:p>
    <w:p w14:paraId="03DC93DC" w14:textId="77777777" w:rsidR="00DC1A5B" w:rsidRPr="00DC1A5B" w:rsidRDefault="00DC1A5B" w:rsidP="00DC1A5B">
      <w:pPr>
        <w:numPr>
          <w:ilvl w:val="0"/>
          <w:numId w:val="43"/>
        </w:numPr>
        <w:rPr>
          <w:rFonts w:eastAsia="Calibri" w:cs="Arial"/>
          <w:bCs/>
          <w:color w:val="000000"/>
          <w:sz w:val="24"/>
          <w:szCs w:val="24"/>
        </w:rPr>
      </w:pPr>
      <w:r w:rsidRPr="00DC1A5B">
        <w:rPr>
          <w:rFonts w:eastAsia="Calibri" w:cs="Arial"/>
          <w:bCs/>
          <w:color w:val="000000"/>
          <w:sz w:val="24"/>
          <w:szCs w:val="24"/>
        </w:rPr>
        <w:t>Environmental/health benefits</w:t>
      </w:r>
    </w:p>
    <w:p w14:paraId="40211ACA" w14:textId="77777777" w:rsidR="00DC1A5B" w:rsidRPr="00DC1A5B" w:rsidRDefault="00DC1A5B" w:rsidP="00DC1A5B">
      <w:pPr>
        <w:numPr>
          <w:ilvl w:val="0"/>
          <w:numId w:val="43"/>
        </w:numPr>
        <w:rPr>
          <w:rFonts w:eastAsia="Calibri" w:cs="Arial"/>
          <w:bCs/>
          <w:color w:val="000000"/>
          <w:sz w:val="24"/>
          <w:szCs w:val="24"/>
        </w:rPr>
      </w:pPr>
      <w:r w:rsidRPr="00DC1A5B">
        <w:rPr>
          <w:rFonts w:eastAsia="Calibri" w:cs="Arial"/>
          <w:bCs/>
          <w:color w:val="000000"/>
          <w:sz w:val="24"/>
          <w:szCs w:val="24"/>
        </w:rPr>
        <w:t>Emissions reduced</w:t>
      </w:r>
    </w:p>
    <w:p w14:paraId="510D963E" w14:textId="77777777" w:rsidR="00DC1A5B" w:rsidRPr="00DC1A5B" w:rsidRDefault="00DC1A5B" w:rsidP="00C87B61">
      <w:pPr>
        <w:numPr>
          <w:ilvl w:val="0"/>
          <w:numId w:val="43"/>
        </w:numPr>
        <w:rPr>
          <w:rFonts w:eastAsia="Calibri" w:cs="Arial"/>
          <w:bCs/>
          <w:color w:val="000000"/>
          <w:sz w:val="24"/>
          <w:szCs w:val="24"/>
        </w:rPr>
      </w:pPr>
      <w:r w:rsidRPr="00DC1A5B">
        <w:rPr>
          <w:rFonts w:eastAsia="Calibri" w:cs="Arial"/>
          <w:bCs/>
          <w:color w:val="000000"/>
          <w:sz w:val="24"/>
          <w:szCs w:val="24"/>
        </w:rPr>
        <w:t>New more effective approaches</w:t>
      </w:r>
    </w:p>
    <w:p w14:paraId="1149A0B8" w14:textId="77777777" w:rsidR="00DC1A5B" w:rsidRPr="00DC1A5B" w:rsidRDefault="00DC1A5B" w:rsidP="00DC1A5B">
      <w:pPr>
        <w:numPr>
          <w:ilvl w:val="0"/>
          <w:numId w:val="43"/>
        </w:numPr>
        <w:rPr>
          <w:rFonts w:eastAsia="Calibri" w:cs="Arial"/>
          <w:bCs/>
          <w:color w:val="000000"/>
          <w:sz w:val="24"/>
          <w:szCs w:val="24"/>
        </w:rPr>
      </w:pPr>
      <w:r w:rsidRPr="00DC1A5B">
        <w:rPr>
          <w:rFonts w:eastAsia="Calibri" w:cs="Arial"/>
          <w:bCs/>
          <w:color w:val="000000"/>
          <w:sz w:val="24"/>
          <w:szCs w:val="24"/>
        </w:rPr>
        <w:t>Can the public comment?  If so, how?</w:t>
      </w:r>
    </w:p>
    <w:p w14:paraId="3FD9974D" w14:textId="630E422A" w:rsidR="00DC1A5B" w:rsidRDefault="00DC1A5B" w:rsidP="00DC1A5B">
      <w:pPr>
        <w:numPr>
          <w:ilvl w:val="0"/>
          <w:numId w:val="43"/>
        </w:numPr>
        <w:rPr>
          <w:rFonts w:eastAsia="Calibri" w:cs="Arial"/>
          <w:bCs/>
          <w:color w:val="000000"/>
          <w:sz w:val="24"/>
          <w:szCs w:val="24"/>
        </w:rPr>
      </w:pPr>
      <w:r w:rsidRPr="00DC1A5B">
        <w:rPr>
          <w:rFonts w:eastAsia="Calibri" w:cs="Arial"/>
          <w:bCs/>
          <w:color w:val="000000"/>
          <w:sz w:val="24"/>
          <w:szCs w:val="24"/>
        </w:rPr>
        <w:t>Is there a website for more information?</w:t>
      </w:r>
    </w:p>
    <w:p w14:paraId="350D228B" w14:textId="77777777" w:rsidR="00F668A1" w:rsidRPr="00DC1A5B" w:rsidRDefault="00F668A1" w:rsidP="00F668A1">
      <w:pPr>
        <w:ind w:left="720"/>
        <w:rPr>
          <w:rFonts w:eastAsia="Calibri" w:cs="Arial"/>
          <w:bCs/>
          <w:color w:val="000000"/>
          <w:sz w:val="24"/>
          <w:szCs w:val="24"/>
        </w:rPr>
      </w:pPr>
    </w:p>
    <w:p w14:paraId="5528C068" w14:textId="77777777" w:rsidR="00CF3854" w:rsidRPr="00990BC5" w:rsidRDefault="00DC1A5B" w:rsidP="00DC1A5B">
      <w:pPr>
        <w:pStyle w:val="nn2"/>
        <w:rPr>
          <w:b/>
        </w:rPr>
      </w:pPr>
      <w:r w:rsidRPr="00990BC5">
        <w:rPr>
          <w:b/>
        </w:rPr>
        <w:lastRenderedPageBreak/>
        <w:t xml:space="preserve">Key Audiences:  </w:t>
      </w:r>
    </w:p>
    <w:p w14:paraId="198E2AF5" w14:textId="59886B56" w:rsidR="00DC1A5B" w:rsidRPr="00CF3854" w:rsidRDefault="00CF3854" w:rsidP="00CF3854">
      <w:pPr>
        <w:rPr>
          <w:sz w:val="24"/>
          <w:szCs w:val="24"/>
        </w:rPr>
      </w:pPr>
      <w:r>
        <w:rPr>
          <w:sz w:val="24"/>
          <w:szCs w:val="24"/>
        </w:rPr>
        <w:t>List specific audiences in this section. When creating this list, consider the following questions:</w:t>
      </w:r>
    </w:p>
    <w:p w14:paraId="7E12C581" w14:textId="77777777" w:rsidR="00DC1A5B" w:rsidRPr="00DC1A5B" w:rsidRDefault="00DC1A5B" w:rsidP="00DC1A5B">
      <w:pPr>
        <w:numPr>
          <w:ilvl w:val="0"/>
          <w:numId w:val="40"/>
        </w:numPr>
        <w:rPr>
          <w:rFonts w:eastAsia="Calibri" w:cs="Arial"/>
          <w:bCs/>
          <w:color w:val="000000"/>
          <w:sz w:val="24"/>
          <w:szCs w:val="24"/>
        </w:rPr>
      </w:pPr>
      <w:r w:rsidRPr="00DC1A5B">
        <w:rPr>
          <w:rFonts w:eastAsia="Calibri" w:cs="Arial"/>
          <w:bCs/>
          <w:color w:val="000000"/>
          <w:sz w:val="24"/>
          <w:szCs w:val="24"/>
        </w:rPr>
        <w:t>Are any regions or specific communities especially impacted by this action? If so, list them here.</w:t>
      </w:r>
    </w:p>
    <w:p w14:paraId="312FD129" w14:textId="77777777" w:rsidR="00DC1A5B" w:rsidRPr="00DC1A5B" w:rsidRDefault="00DC1A5B" w:rsidP="00DC1A5B">
      <w:pPr>
        <w:numPr>
          <w:ilvl w:val="0"/>
          <w:numId w:val="40"/>
        </w:numPr>
        <w:rPr>
          <w:rFonts w:eastAsia="Calibri" w:cs="Arial"/>
          <w:bCs/>
          <w:color w:val="000000"/>
          <w:sz w:val="24"/>
          <w:szCs w:val="24"/>
        </w:rPr>
      </w:pPr>
      <w:r w:rsidRPr="00DC1A5B">
        <w:rPr>
          <w:rFonts w:eastAsia="Calibri" w:cs="Arial"/>
          <w:bCs/>
          <w:color w:val="000000"/>
          <w:sz w:val="24"/>
          <w:szCs w:val="24"/>
        </w:rPr>
        <w:t xml:space="preserve">Are any elected officials interested in this?  If so, list them here.  </w:t>
      </w:r>
    </w:p>
    <w:p w14:paraId="1277EFEF" w14:textId="77777777" w:rsidR="00DC1A5B" w:rsidRPr="00DC1A5B" w:rsidRDefault="00DC1A5B" w:rsidP="00DC1A5B">
      <w:pPr>
        <w:numPr>
          <w:ilvl w:val="0"/>
          <w:numId w:val="40"/>
        </w:numPr>
        <w:rPr>
          <w:rFonts w:eastAsia="Calibri" w:cs="Arial"/>
          <w:bCs/>
          <w:color w:val="000000"/>
          <w:sz w:val="24"/>
          <w:szCs w:val="24"/>
        </w:rPr>
      </w:pPr>
      <w:r w:rsidRPr="00DC1A5B">
        <w:rPr>
          <w:rFonts w:eastAsia="Calibri" w:cs="Arial"/>
          <w:bCs/>
          <w:color w:val="000000"/>
          <w:sz w:val="24"/>
          <w:szCs w:val="24"/>
        </w:rPr>
        <w:t>Are the sources located in or near environmental justice communities?  If so, name them.</w:t>
      </w:r>
    </w:p>
    <w:p w14:paraId="0BB1995D" w14:textId="2E4463F5" w:rsidR="00DC1A5B" w:rsidRPr="00DC1A5B" w:rsidRDefault="00DC1A5B" w:rsidP="00DC1A5B">
      <w:pPr>
        <w:numPr>
          <w:ilvl w:val="0"/>
          <w:numId w:val="40"/>
        </w:numPr>
        <w:rPr>
          <w:rFonts w:eastAsia="Calibri" w:cs="Arial"/>
          <w:bCs/>
          <w:color w:val="000000"/>
          <w:sz w:val="24"/>
          <w:szCs w:val="24"/>
        </w:rPr>
      </w:pPr>
      <w:r w:rsidRPr="00DC1A5B">
        <w:rPr>
          <w:rFonts w:eastAsia="Calibri" w:cs="Arial"/>
          <w:bCs/>
          <w:color w:val="000000"/>
          <w:sz w:val="24"/>
          <w:szCs w:val="24"/>
        </w:rPr>
        <w:t xml:space="preserve">Industries or trade associations particularly </w:t>
      </w:r>
      <w:proofErr w:type="gramStart"/>
      <w:r w:rsidRPr="00DC1A5B">
        <w:rPr>
          <w:rFonts w:eastAsia="Calibri" w:cs="Arial"/>
          <w:bCs/>
          <w:color w:val="000000"/>
          <w:sz w:val="24"/>
          <w:szCs w:val="24"/>
        </w:rPr>
        <w:t>interested?</w:t>
      </w:r>
      <w:proofErr w:type="gramEnd"/>
      <w:r w:rsidRPr="00DC1A5B">
        <w:rPr>
          <w:rFonts w:eastAsia="Calibri" w:cs="Arial"/>
          <w:bCs/>
          <w:color w:val="000000"/>
          <w:sz w:val="24"/>
          <w:szCs w:val="24"/>
        </w:rPr>
        <w:t xml:space="preserve">  If so, name them.</w:t>
      </w:r>
    </w:p>
    <w:p w14:paraId="375541A1" w14:textId="77777777" w:rsidR="00DC1A5B" w:rsidRPr="00990BC5" w:rsidRDefault="00DC1A5B" w:rsidP="00DC1A5B">
      <w:pPr>
        <w:pStyle w:val="nn2"/>
        <w:rPr>
          <w:b/>
        </w:rPr>
      </w:pPr>
      <w:r w:rsidRPr="00990BC5">
        <w:rPr>
          <w:b/>
        </w:rPr>
        <w:t>Questions &amp; Answers:</w:t>
      </w:r>
    </w:p>
    <w:p w14:paraId="5CC383D8" w14:textId="316C5477" w:rsidR="00DC1A5B" w:rsidRDefault="00DC1A5B" w:rsidP="00DC1A5B">
      <w:pPr>
        <w:spacing w:afterLines="200" w:after="480"/>
        <w:rPr>
          <w:rFonts w:eastAsia="Calibri" w:cs="Arial"/>
          <w:bCs/>
          <w:color w:val="000000"/>
          <w:sz w:val="24"/>
          <w:szCs w:val="24"/>
        </w:rPr>
      </w:pPr>
      <w:r w:rsidRPr="00DC1A5B">
        <w:rPr>
          <w:rFonts w:eastAsia="Calibri" w:cs="Arial"/>
          <w:bCs/>
          <w:color w:val="000000"/>
          <w:sz w:val="24"/>
          <w:szCs w:val="24"/>
        </w:rPr>
        <w:t>Anticipate the kinds of questions you might get, either from the public or affected industry.  Have these answers prepared in advance and have all relevant staff know the answers.  Think about the main areas of opposition and what claims they might make or questions they may ask. Examples include:</w:t>
      </w:r>
    </w:p>
    <w:p w14:paraId="53A5E4D0" w14:textId="77777777" w:rsidR="00DC1A5B" w:rsidRPr="00DC1A5B" w:rsidRDefault="00DC1A5B" w:rsidP="00BB56B8">
      <w:pPr>
        <w:numPr>
          <w:ilvl w:val="0"/>
          <w:numId w:val="42"/>
        </w:numPr>
        <w:rPr>
          <w:rFonts w:eastAsia="Calibri" w:cs="Arial"/>
          <w:b/>
          <w:sz w:val="24"/>
          <w:szCs w:val="24"/>
        </w:rPr>
      </w:pPr>
      <w:r w:rsidRPr="00DC1A5B">
        <w:rPr>
          <w:rFonts w:eastAsia="Calibri" w:cs="Arial"/>
          <w:b/>
          <w:sz w:val="24"/>
          <w:szCs w:val="24"/>
        </w:rPr>
        <w:t>How much does it cost?</w:t>
      </w:r>
    </w:p>
    <w:p w14:paraId="1E47D642" w14:textId="0EB22DD5" w:rsidR="00DC1A5B" w:rsidRPr="00DC1A5B" w:rsidRDefault="00DC1A5B" w:rsidP="00BB56B8">
      <w:pPr>
        <w:rPr>
          <w:rFonts w:eastAsia="Calibri" w:cs="Arial"/>
          <w:bCs/>
          <w:color w:val="000000"/>
          <w:sz w:val="24"/>
          <w:szCs w:val="24"/>
        </w:rPr>
      </w:pPr>
    </w:p>
    <w:p w14:paraId="44F35B86" w14:textId="77777777" w:rsidR="00DC1A5B" w:rsidRPr="00DC1A5B" w:rsidRDefault="00DC1A5B" w:rsidP="00BB56B8">
      <w:pPr>
        <w:numPr>
          <w:ilvl w:val="0"/>
          <w:numId w:val="42"/>
        </w:numPr>
        <w:rPr>
          <w:rFonts w:eastAsia="Calibri" w:cs="Arial"/>
          <w:b/>
          <w:sz w:val="24"/>
          <w:szCs w:val="24"/>
        </w:rPr>
      </w:pPr>
      <w:r w:rsidRPr="00DC1A5B">
        <w:rPr>
          <w:rFonts w:eastAsia="Calibri" w:cs="Arial"/>
          <w:b/>
          <w:sz w:val="24"/>
          <w:szCs w:val="24"/>
        </w:rPr>
        <w:t>When does the action go into effect?</w:t>
      </w:r>
    </w:p>
    <w:p w14:paraId="470AEA56" w14:textId="77777777" w:rsidR="00DC1A5B" w:rsidRPr="00DC1A5B" w:rsidRDefault="00DC1A5B" w:rsidP="00BB56B8">
      <w:pPr>
        <w:rPr>
          <w:rFonts w:eastAsia="Calibri" w:cs="Arial"/>
          <w:sz w:val="24"/>
          <w:szCs w:val="24"/>
        </w:rPr>
      </w:pPr>
    </w:p>
    <w:p w14:paraId="08CCCA19" w14:textId="77777777" w:rsidR="00DC1A5B" w:rsidRPr="00DC1A5B" w:rsidRDefault="00DC1A5B" w:rsidP="00BB56B8">
      <w:pPr>
        <w:numPr>
          <w:ilvl w:val="0"/>
          <w:numId w:val="42"/>
        </w:numPr>
        <w:rPr>
          <w:rFonts w:eastAsia="Calibri" w:cs="Arial"/>
          <w:b/>
          <w:sz w:val="24"/>
          <w:szCs w:val="24"/>
        </w:rPr>
      </w:pPr>
      <w:r w:rsidRPr="00DC1A5B">
        <w:rPr>
          <w:rFonts w:eastAsia="Calibri" w:cs="Arial"/>
          <w:b/>
          <w:sz w:val="24"/>
          <w:szCs w:val="24"/>
        </w:rPr>
        <w:t>What about X, Y or Z reason why this won’t work/is a bad idea etc.?</w:t>
      </w:r>
    </w:p>
    <w:p w14:paraId="3371E74A" w14:textId="7CE8EF41" w:rsidR="00DC1A5B" w:rsidRPr="00DC1A5B" w:rsidRDefault="00DC1A5B" w:rsidP="00BB56B8">
      <w:pPr>
        <w:rPr>
          <w:rFonts w:eastAsia="Calibri" w:cs="Arial"/>
          <w:sz w:val="24"/>
          <w:szCs w:val="24"/>
        </w:rPr>
      </w:pPr>
    </w:p>
    <w:p w14:paraId="56966CD1" w14:textId="77777777" w:rsidR="00DC1A5B" w:rsidRPr="00990BC5" w:rsidRDefault="00DC1A5B" w:rsidP="00DC1A5B">
      <w:pPr>
        <w:pStyle w:val="nn2"/>
        <w:rPr>
          <w:b/>
        </w:rPr>
      </w:pPr>
      <w:r w:rsidRPr="00990BC5">
        <w:rPr>
          <w:b/>
        </w:rPr>
        <w:t>Action Plan:</w:t>
      </w:r>
    </w:p>
    <w:p w14:paraId="63D96D15" w14:textId="77777777" w:rsidR="00DC1A5B" w:rsidRPr="00DC1A5B" w:rsidRDefault="00DC1A5B" w:rsidP="00DC1A5B">
      <w:pPr>
        <w:numPr>
          <w:ilvl w:val="0"/>
          <w:numId w:val="41"/>
        </w:numPr>
        <w:rPr>
          <w:rFonts w:eastAsia="Calibri" w:cs="Arial"/>
          <w:sz w:val="24"/>
          <w:szCs w:val="24"/>
        </w:rPr>
      </w:pPr>
      <w:r w:rsidRPr="00DC1A5B">
        <w:rPr>
          <w:rFonts w:eastAsia="Calibri" w:cs="Arial"/>
          <w:sz w:val="24"/>
          <w:szCs w:val="24"/>
        </w:rPr>
        <w:t>Identify key event or rollout location and date</w:t>
      </w:r>
    </w:p>
    <w:p w14:paraId="273AB2B2" w14:textId="77777777" w:rsidR="00DC1A5B" w:rsidRPr="00DC1A5B" w:rsidRDefault="00DC1A5B" w:rsidP="00DC1A5B">
      <w:pPr>
        <w:numPr>
          <w:ilvl w:val="0"/>
          <w:numId w:val="41"/>
        </w:numPr>
        <w:rPr>
          <w:rFonts w:eastAsia="Calibri" w:cs="Arial"/>
          <w:sz w:val="24"/>
          <w:szCs w:val="24"/>
        </w:rPr>
      </w:pPr>
      <w:r w:rsidRPr="00DC1A5B">
        <w:rPr>
          <w:rFonts w:eastAsia="Calibri" w:cs="Arial"/>
          <w:sz w:val="24"/>
          <w:szCs w:val="24"/>
        </w:rPr>
        <w:t xml:space="preserve">External Rollout Products/Materials: </w:t>
      </w:r>
    </w:p>
    <w:p w14:paraId="11E61801" w14:textId="77777777" w:rsidR="00DC1A5B" w:rsidRPr="00DC1A5B" w:rsidRDefault="00DC1A5B" w:rsidP="00DC1A5B">
      <w:pPr>
        <w:numPr>
          <w:ilvl w:val="1"/>
          <w:numId w:val="41"/>
        </w:numPr>
        <w:ind w:left="720"/>
        <w:rPr>
          <w:rFonts w:eastAsia="Calibri" w:cs="Arial"/>
          <w:sz w:val="24"/>
          <w:szCs w:val="24"/>
        </w:rPr>
      </w:pPr>
      <w:r w:rsidRPr="00DC1A5B">
        <w:rPr>
          <w:rFonts w:eastAsia="Calibri" w:cs="Arial"/>
          <w:sz w:val="24"/>
          <w:szCs w:val="24"/>
        </w:rPr>
        <w:t>Press Release</w:t>
      </w:r>
    </w:p>
    <w:p w14:paraId="4333A0D3" w14:textId="77777777" w:rsidR="00DC1A5B" w:rsidRPr="00DC1A5B" w:rsidRDefault="00DC1A5B" w:rsidP="00DC1A5B">
      <w:pPr>
        <w:numPr>
          <w:ilvl w:val="1"/>
          <w:numId w:val="41"/>
        </w:numPr>
        <w:ind w:left="720"/>
        <w:rPr>
          <w:rFonts w:eastAsia="Calibri" w:cs="Arial"/>
          <w:sz w:val="24"/>
          <w:szCs w:val="24"/>
        </w:rPr>
      </w:pPr>
      <w:r w:rsidRPr="00DC1A5B">
        <w:rPr>
          <w:rFonts w:eastAsia="Calibri" w:cs="Arial"/>
          <w:sz w:val="24"/>
          <w:szCs w:val="24"/>
        </w:rPr>
        <w:t>Printed materials</w:t>
      </w:r>
    </w:p>
    <w:p w14:paraId="2EAD9CEA" w14:textId="65266827" w:rsidR="00DC1A5B" w:rsidRPr="00DC1A5B" w:rsidRDefault="00DC1A5B" w:rsidP="00DC1A5B">
      <w:pPr>
        <w:numPr>
          <w:ilvl w:val="1"/>
          <w:numId w:val="41"/>
        </w:numPr>
        <w:ind w:left="720"/>
        <w:rPr>
          <w:rFonts w:eastAsia="Calibri" w:cs="Arial"/>
          <w:sz w:val="24"/>
          <w:szCs w:val="24"/>
        </w:rPr>
      </w:pPr>
      <w:r w:rsidRPr="00DC1A5B">
        <w:rPr>
          <w:rFonts w:eastAsia="Calibri" w:cs="Arial"/>
          <w:sz w:val="24"/>
          <w:szCs w:val="24"/>
        </w:rPr>
        <w:lastRenderedPageBreak/>
        <w:t>Update</w:t>
      </w:r>
      <w:r w:rsidR="00002192">
        <w:rPr>
          <w:rFonts w:eastAsia="Calibri" w:cs="Arial"/>
          <w:sz w:val="24"/>
          <w:szCs w:val="24"/>
        </w:rPr>
        <w:t>d/New</w:t>
      </w:r>
      <w:r w:rsidRPr="00DC1A5B">
        <w:rPr>
          <w:rFonts w:eastAsia="Calibri" w:cs="Arial"/>
          <w:sz w:val="24"/>
          <w:szCs w:val="24"/>
        </w:rPr>
        <w:t xml:space="preserve"> Website</w:t>
      </w:r>
    </w:p>
    <w:p w14:paraId="556983D0" w14:textId="77777777" w:rsidR="00DC1A5B" w:rsidRPr="00DC1A5B" w:rsidRDefault="00DC1A5B" w:rsidP="00DC1A5B">
      <w:pPr>
        <w:numPr>
          <w:ilvl w:val="1"/>
          <w:numId w:val="41"/>
        </w:numPr>
        <w:ind w:left="720"/>
        <w:rPr>
          <w:rFonts w:eastAsia="Calibri" w:cs="Arial"/>
          <w:sz w:val="24"/>
          <w:szCs w:val="24"/>
        </w:rPr>
      </w:pPr>
      <w:r w:rsidRPr="00DC1A5B">
        <w:rPr>
          <w:rFonts w:eastAsia="Calibri" w:cs="Arial"/>
          <w:sz w:val="24"/>
          <w:szCs w:val="24"/>
        </w:rPr>
        <w:t>List serves</w:t>
      </w:r>
    </w:p>
    <w:p w14:paraId="4BF2B55A" w14:textId="7B7422A3" w:rsidR="00DC1A5B" w:rsidRPr="00DC1A5B" w:rsidRDefault="00DC1A5B" w:rsidP="00DC1A5B">
      <w:pPr>
        <w:numPr>
          <w:ilvl w:val="1"/>
          <w:numId w:val="41"/>
        </w:numPr>
        <w:ind w:left="720"/>
        <w:rPr>
          <w:rFonts w:eastAsia="Calibri" w:cs="Arial"/>
          <w:sz w:val="24"/>
          <w:szCs w:val="24"/>
        </w:rPr>
      </w:pPr>
      <w:r w:rsidRPr="00DC1A5B">
        <w:rPr>
          <w:rFonts w:eastAsia="Calibri" w:cs="Arial"/>
          <w:sz w:val="24"/>
          <w:szCs w:val="24"/>
        </w:rPr>
        <w:t>Newsletters</w:t>
      </w:r>
      <w:r w:rsidR="00002192">
        <w:rPr>
          <w:rFonts w:eastAsia="Calibri" w:cs="Arial"/>
          <w:sz w:val="24"/>
          <w:szCs w:val="24"/>
        </w:rPr>
        <w:t xml:space="preserve"> / “one-pagers”</w:t>
      </w:r>
    </w:p>
    <w:p w14:paraId="39242206" w14:textId="77777777" w:rsidR="00DC1A5B" w:rsidRPr="00DC1A5B" w:rsidRDefault="00DC1A5B" w:rsidP="00DC1A5B">
      <w:pPr>
        <w:numPr>
          <w:ilvl w:val="1"/>
          <w:numId w:val="41"/>
        </w:numPr>
        <w:ind w:left="720"/>
        <w:rPr>
          <w:rFonts w:eastAsia="Calibri" w:cs="Arial"/>
          <w:sz w:val="24"/>
          <w:szCs w:val="24"/>
        </w:rPr>
      </w:pPr>
      <w:r w:rsidRPr="00DC1A5B">
        <w:rPr>
          <w:rFonts w:eastAsia="Calibri" w:cs="Arial"/>
          <w:sz w:val="24"/>
          <w:szCs w:val="24"/>
        </w:rPr>
        <w:t>Maps</w:t>
      </w:r>
    </w:p>
    <w:p w14:paraId="3A3A2256" w14:textId="77777777" w:rsidR="00DC1A5B" w:rsidRPr="00DC1A5B" w:rsidRDefault="00DC1A5B" w:rsidP="00DC1A5B">
      <w:pPr>
        <w:numPr>
          <w:ilvl w:val="1"/>
          <w:numId w:val="41"/>
        </w:numPr>
        <w:ind w:left="720"/>
        <w:rPr>
          <w:rFonts w:eastAsia="Calibri" w:cs="Arial"/>
          <w:sz w:val="24"/>
          <w:szCs w:val="24"/>
        </w:rPr>
      </w:pPr>
      <w:r w:rsidRPr="00DC1A5B">
        <w:rPr>
          <w:rFonts w:eastAsia="Calibri" w:cs="Arial"/>
          <w:sz w:val="24"/>
          <w:szCs w:val="24"/>
        </w:rPr>
        <w:t>Data</w:t>
      </w:r>
    </w:p>
    <w:p w14:paraId="63441522" w14:textId="77777777" w:rsidR="00DC1A5B" w:rsidRPr="00DC1A5B" w:rsidRDefault="00DC1A5B" w:rsidP="00DC1A5B">
      <w:pPr>
        <w:numPr>
          <w:ilvl w:val="1"/>
          <w:numId w:val="41"/>
        </w:numPr>
        <w:ind w:left="720"/>
        <w:rPr>
          <w:rFonts w:eastAsia="Calibri" w:cs="Arial"/>
          <w:sz w:val="24"/>
          <w:szCs w:val="24"/>
        </w:rPr>
      </w:pPr>
      <w:r w:rsidRPr="00DC1A5B">
        <w:rPr>
          <w:rFonts w:eastAsia="Calibri" w:cs="Arial"/>
          <w:sz w:val="24"/>
          <w:szCs w:val="24"/>
        </w:rPr>
        <w:t>Presentation slides</w:t>
      </w:r>
    </w:p>
    <w:p w14:paraId="45EB95AA" w14:textId="77777777" w:rsidR="00DC1A5B" w:rsidRPr="00DC1A5B" w:rsidRDefault="00DC1A5B" w:rsidP="00DC1A5B">
      <w:pPr>
        <w:numPr>
          <w:ilvl w:val="0"/>
          <w:numId w:val="41"/>
        </w:numPr>
        <w:rPr>
          <w:rFonts w:eastAsia="Calibri" w:cs="Arial"/>
          <w:sz w:val="24"/>
          <w:szCs w:val="24"/>
        </w:rPr>
      </w:pPr>
      <w:r w:rsidRPr="00DC1A5B">
        <w:rPr>
          <w:rFonts w:eastAsia="Calibri" w:cs="Arial"/>
          <w:sz w:val="24"/>
          <w:szCs w:val="24"/>
        </w:rPr>
        <w:t>Internal Materials</w:t>
      </w:r>
    </w:p>
    <w:p w14:paraId="79D96C34" w14:textId="77777777" w:rsidR="00DC1A5B" w:rsidRPr="00DC1A5B" w:rsidRDefault="00DC1A5B" w:rsidP="00DC1A5B">
      <w:pPr>
        <w:numPr>
          <w:ilvl w:val="1"/>
          <w:numId w:val="41"/>
        </w:numPr>
        <w:ind w:left="720"/>
        <w:rPr>
          <w:rFonts w:eastAsia="Calibri" w:cs="Arial"/>
          <w:sz w:val="24"/>
          <w:szCs w:val="24"/>
        </w:rPr>
      </w:pPr>
      <w:r w:rsidRPr="00DC1A5B">
        <w:rPr>
          <w:rFonts w:eastAsia="Calibri" w:cs="Arial"/>
          <w:sz w:val="24"/>
          <w:szCs w:val="24"/>
        </w:rPr>
        <w:t>Talking points</w:t>
      </w:r>
    </w:p>
    <w:p w14:paraId="2518F1BE" w14:textId="77777777" w:rsidR="00DC1A5B" w:rsidRPr="00DC1A5B" w:rsidRDefault="00DC1A5B" w:rsidP="00DC1A5B">
      <w:pPr>
        <w:numPr>
          <w:ilvl w:val="1"/>
          <w:numId w:val="41"/>
        </w:numPr>
        <w:ind w:left="720"/>
        <w:rPr>
          <w:rFonts w:eastAsia="Calibri" w:cs="Arial"/>
          <w:sz w:val="24"/>
          <w:szCs w:val="24"/>
        </w:rPr>
      </w:pPr>
      <w:r w:rsidRPr="00DC1A5B">
        <w:rPr>
          <w:rFonts w:eastAsia="Calibri" w:cs="Arial"/>
          <w:sz w:val="24"/>
          <w:szCs w:val="24"/>
        </w:rPr>
        <w:t>Expanded Q and A</w:t>
      </w:r>
    </w:p>
    <w:p w14:paraId="48FEBA66" w14:textId="1C193CC9" w:rsidR="00DC1A5B" w:rsidRPr="00DC1A5B" w:rsidRDefault="00DC1A5B" w:rsidP="00DC1A5B">
      <w:pPr>
        <w:numPr>
          <w:ilvl w:val="1"/>
          <w:numId w:val="41"/>
        </w:numPr>
        <w:ind w:left="720"/>
        <w:rPr>
          <w:rFonts w:eastAsia="Calibri" w:cs="Arial"/>
          <w:sz w:val="24"/>
          <w:szCs w:val="24"/>
        </w:rPr>
      </w:pPr>
      <w:r w:rsidRPr="00DC1A5B">
        <w:rPr>
          <w:rFonts w:eastAsia="Calibri" w:cs="Arial"/>
          <w:sz w:val="24"/>
          <w:szCs w:val="24"/>
        </w:rPr>
        <w:t>Call list</w:t>
      </w:r>
      <w:r w:rsidR="0086365E">
        <w:rPr>
          <w:rFonts w:eastAsia="Calibri" w:cs="Arial"/>
          <w:sz w:val="24"/>
          <w:szCs w:val="24"/>
        </w:rPr>
        <w:t xml:space="preserve"> for comments and feedback</w:t>
      </w:r>
    </w:p>
    <w:p w14:paraId="6F41B39E" w14:textId="0DB54B40" w:rsidR="00DC1A5B" w:rsidRPr="00DC1A5B" w:rsidRDefault="00DC1A5B" w:rsidP="00DC1A5B">
      <w:pPr>
        <w:numPr>
          <w:ilvl w:val="1"/>
          <w:numId w:val="41"/>
        </w:numPr>
        <w:ind w:left="720"/>
        <w:rPr>
          <w:rFonts w:eastAsia="Calibri" w:cs="Arial"/>
          <w:sz w:val="24"/>
          <w:szCs w:val="24"/>
        </w:rPr>
      </w:pPr>
      <w:r w:rsidRPr="00DC1A5B">
        <w:rPr>
          <w:rFonts w:eastAsia="Calibri" w:cs="Arial"/>
          <w:sz w:val="24"/>
          <w:szCs w:val="24"/>
        </w:rPr>
        <w:t>Important numbers</w:t>
      </w:r>
      <w:r w:rsidR="0086365E">
        <w:rPr>
          <w:rFonts w:eastAsia="Calibri" w:cs="Arial"/>
          <w:sz w:val="24"/>
          <w:szCs w:val="24"/>
        </w:rPr>
        <w:t xml:space="preserve">, </w:t>
      </w:r>
      <w:r w:rsidR="00621433">
        <w:rPr>
          <w:rFonts w:eastAsia="Calibri" w:cs="Arial"/>
          <w:sz w:val="24"/>
          <w:szCs w:val="24"/>
        </w:rPr>
        <w:t>e.g.,</w:t>
      </w:r>
      <w:r w:rsidR="0086365E">
        <w:rPr>
          <w:rFonts w:eastAsia="Calibri" w:cs="Arial"/>
          <w:sz w:val="24"/>
          <w:szCs w:val="24"/>
        </w:rPr>
        <w:t xml:space="preserve"> statistics, costs, metrics</w:t>
      </w:r>
    </w:p>
    <w:p w14:paraId="04FFEAEF" w14:textId="77777777" w:rsidR="00BB56B8" w:rsidRPr="00BB56B8" w:rsidRDefault="00BB56B8" w:rsidP="00BB56B8"/>
    <w:p w14:paraId="7479387E" w14:textId="087B8091" w:rsidR="00DC1A5B" w:rsidRPr="00990BC5" w:rsidRDefault="00DC1A5B" w:rsidP="00DC1A5B">
      <w:pPr>
        <w:pStyle w:val="nn2"/>
        <w:rPr>
          <w:b/>
        </w:rPr>
      </w:pPr>
      <w:r w:rsidRPr="00990BC5">
        <w:rPr>
          <w:b/>
        </w:rPr>
        <w:t>Contacts for this Action:</w:t>
      </w:r>
    </w:p>
    <w:p w14:paraId="42EA8DCD" w14:textId="1D01AF7B" w:rsidR="00C87B61" w:rsidRDefault="00DD0E63" w:rsidP="00BB56B8">
      <w:pPr>
        <w:rPr>
          <w:rFonts w:eastAsia="Calibri" w:cs="Arial"/>
          <w:sz w:val="24"/>
          <w:szCs w:val="24"/>
        </w:rPr>
      </w:pPr>
      <w:r>
        <w:rPr>
          <w:rFonts w:eastAsia="Calibri" w:cs="Arial"/>
          <w:sz w:val="24"/>
          <w:szCs w:val="24"/>
        </w:rPr>
        <w:t>Main</w:t>
      </w:r>
      <w:r w:rsidR="00DC1A5B" w:rsidRPr="00DC1A5B">
        <w:rPr>
          <w:rFonts w:eastAsia="Calibri" w:cs="Arial"/>
          <w:sz w:val="24"/>
          <w:szCs w:val="24"/>
        </w:rPr>
        <w:t xml:space="preserve"> point of contact:</w:t>
      </w:r>
    </w:p>
    <w:p w14:paraId="34056166" w14:textId="3B4EC59E" w:rsidR="00C87B61" w:rsidRDefault="00C87B61" w:rsidP="00BB56B8">
      <w:pPr>
        <w:rPr>
          <w:rFonts w:eastAsia="Calibri" w:cs="Arial"/>
          <w:sz w:val="24"/>
          <w:szCs w:val="24"/>
        </w:rPr>
      </w:pPr>
    </w:p>
    <w:p w14:paraId="69793D45" w14:textId="06A2F108" w:rsidR="00DC1A5B" w:rsidRPr="00DC1A5B" w:rsidRDefault="00DC1A5B" w:rsidP="00BB56B8">
      <w:pPr>
        <w:rPr>
          <w:rFonts w:eastAsia="Calibri" w:cs="Arial"/>
          <w:sz w:val="24"/>
          <w:szCs w:val="24"/>
        </w:rPr>
      </w:pPr>
      <w:r w:rsidRPr="00DC1A5B">
        <w:rPr>
          <w:rFonts w:eastAsia="Calibri" w:cs="Arial"/>
          <w:sz w:val="24"/>
          <w:szCs w:val="24"/>
        </w:rPr>
        <w:t>Technical Lead:</w:t>
      </w:r>
    </w:p>
    <w:p w14:paraId="5266390F" w14:textId="77777777" w:rsidR="00C87B61" w:rsidRDefault="00C87B61" w:rsidP="00BB56B8">
      <w:pPr>
        <w:rPr>
          <w:rFonts w:eastAsia="Calibri" w:cs="Arial"/>
          <w:sz w:val="24"/>
          <w:szCs w:val="24"/>
        </w:rPr>
      </w:pPr>
    </w:p>
    <w:p w14:paraId="6B3077E0" w14:textId="4D766750" w:rsidR="00DC1A5B" w:rsidRPr="00DC1A5B" w:rsidRDefault="00DC1A5B" w:rsidP="00BB56B8">
      <w:pPr>
        <w:rPr>
          <w:rFonts w:eastAsia="Calibri" w:cs="Arial"/>
          <w:sz w:val="24"/>
          <w:szCs w:val="24"/>
        </w:rPr>
      </w:pPr>
      <w:r w:rsidRPr="00DC1A5B">
        <w:rPr>
          <w:rFonts w:eastAsia="Calibri" w:cs="Arial"/>
          <w:sz w:val="24"/>
          <w:szCs w:val="24"/>
        </w:rPr>
        <w:t>Communications Lead:</w:t>
      </w:r>
    </w:p>
    <w:p w14:paraId="55D74DFA" w14:textId="77777777" w:rsidR="00DC1A5B" w:rsidRPr="00DC1A5B" w:rsidRDefault="00DC1A5B" w:rsidP="00BB56B8">
      <w:pPr>
        <w:autoSpaceDE w:val="0"/>
        <w:autoSpaceDN w:val="0"/>
        <w:adjustRightInd w:val="0"/>
        <w:rPr>
          <w:rFonts w:eastAsia="Calibri" w:cs="Arial"/>
          <w:color w:val="000000"/>
          <w:sz w:val="24"/>
          <w:szCs w:val="24"/>
        </w:rPr>
      </w:pPr>
    </w:p>
    <w:p w14:paraId="3FD7647C" w14:textId="77777777" w:rsidR="00DC1A5B" w:rsidRPr="00990BC5" w:rsidRDefault="00DC1A5B" w:rsidP="00DC1A5B">
      <w:pPr>
        <w:pStyle w:val="nn2"/>
        <w:rPr>
          <w:b/>
        </w:rPr>
      </w:pPr>
      <w:r w:rsidRPr="00990BC5">
        <w:rPr>
          <w:b/>
        </w:rPr>
        <w:t xml:space="preserve">Call List:  </w:t>
      </w:r>
    </w:p>
    <w:p w14:paraId="4536BBC5" w14:textId="4802A860" w:rsidR="00DC1A5B" w:rsidRPr="00DC1A5B" w:rsidRDefault="00DC1A5B" w:rsidP="00DC1A5B">
      <w:pPr>
        <w:rPr>
          <w:rFonts w:eastAsia="Calibri" w:cs="Times New Roman"/>
          <w:sz w:val="24"/>
          <w:szCs w:val="24"/>
        </w:rPr>
      </w:pPr>
      <w:r w:rsidRPr="00DC1A5B">
        <w:rPr>
          <w:rFonts w:eastAsia="Calibri" w:cs="Times New Roman"/>
          <w:sz w:val="24"/>
          <w:szCs w:val="24"/>
        </w:rPr>
        <w:t xml:space="preserve">Are there any individuals or groups following this rule that should be contacted upon signature (any elected officials, non-governmental organizations, other ministries </w:t>
      </w:r>
      <w:r w:rsidR="00C87B61" w:rsidRPr="00DC1A5B">
        <w:rPr>
          <w:rFonts w:eastAsia="Calibri" w:cs="Times New Roman"/>
          <w:sz w:val="24"/>
          <w:szCs w:val="24"/>
        </w:rPr>
        <w:t>etc.</w:t>
      </w:r>
      <w:r w:rsidRPr="00DC1A5B">
        <w:rPr>
          <w:rFonts w:eastAsia="Calibri" w:cs="Times New Roman"/>
          <w:sz w:val="24"/>
          <w:szCs w:val="24"/>
        </w:rPr>
        <w:t xml:space="preserve">)?  Please add to the </w:t>
      </w:r>
      <w:r w:rsidR="00F54278">
        <w:rPr>
          <w:rFonts w:eastAsia="Calibri" w:cs="Times New Roman"/>
          <w:sz w:val="24"/>
          <w:szCs w:val="24"/>
        </w:rPr>
        <w:t>T</w:t>
      </w:r>
      <w:r w:rsidRPr="00DC1A5B">
        <w:rPr>
          <w:rFonts w:eastAsia="Calibri" w:cs="Times New Roman"/>
          <w:sz w:val="24"/>
          <w:szCs w:val="24"/>
        </w:rPr>
        <w:t xml:space="preserve">able </w:t>
      </w:r>
      <w:r w:rsidR="00F54278">
        <w:rPr>
          <w:rFonts w:eastAsia="Calibri" w:cs="Times New Roman"/>
          <w:sz w:val="24"/>
          <w:szCs w:val="24"/>
        </w:rPr>
        <w:t xml:space="preserve">1 </w:t>
      </w:r>
      <w:r w:rsidRPr="00DC1A5B">
        <w:rPr>
          <w:rFonts w:eastAsia="Calibri" w:cs="Times New Roman"/>
          <w:sz w:val="24"/>
          <w:szCs w:val="24"/>
        </w:rPr>
        <w:t xml:space="preserve">below and provide numbers if available.  Please note if they will support this product.   </w:t>
      </w:r>
    </w:p>
    <w:tbl>
      <w:tblPr>
        <w:tblStyle w:val="TableGrid1"/>
        <w:tblpPr w:leftFromText="180" w:rightFromText="180" w:horzAnchor="margin" w:tblpY="520"/>
        <w:tblW w:w="0" w:type="auto"/>
        <w:tblBorders>
          <w:top w:val="single" w:sz="4" w:space="0" w:color="008085"/>
          <w:left w:val="single" w:sz="4" w:space="0" w:color="008085"/>
          <w:bottom w:val="single" w:sz="4" w:space="0" w:color="008085"/>
          <w:right w:val="single" w:sz="4" w:space="0" w:color="008085"/>
          <w:insideH w:val="single" w:sz="4" w:space="0" w:color="A6A6A6" w:themeColor="background1" w:themeShade="A6"/>
          <w:insideV w:val="single" w:sz="4" w:space="0" w:color="008085"/>
        </w:tblBorders>
        <w:tblLook w:val="04A0" w:firstRow="1" w:lastRow="0" w:firstColumn="1" w:lastColumn="0" w:noHBand="0" w:noVBand="1"/>
      </w:tblPr>
      <w:tblGrid>
        <w:gridCol w:w="1800"/>
        <w:gridCol w:w="1705"/>
        <w:gridCol w:w="1816"/>
        <w:gridCol w:w="2212"/>
        <w:gridCol w:w="1817"/>
      </w:tblGrid>
      <w:tr w:rsidR="00076846" w:rsidRPr="00DC1A5B" w14:paraId="5F410B55" w14:textId="77777777" w:rsidTr="00076846">
        <w:tc>
          <w:tcPr>
            <w:tcW w:w="1800" w:type="dxa"/>
            <w:shd w:val="clear" w:color="auto" w:fill="008085"/>
            <w:vAlign w:val="bottom"/>
          </w:tcPr>
          <w:p w14:paraId="05F0DC7F" w14:textId="77777777" w:rsidR="00DC1A5B" w:rsidRPr="00DC1A5B" w:rsidRDefault="00DC1A5B">
            <w:pPr>
              <w:pStyle w:val="ChartHeader"/>
            </w:pPr>
            <w:r w:rsidRPr="00DC1A5B">
              <w:lastRenderedPageBreak/>
              <w:t>Who to Notify</w:t>
            </w:r>
          </w:p>
        </w:tc>
        <w:tc>
          <w:tcPr>
            <w:tcW w:w="1705" w:type="dxa"/>
            <w:shd w:val="clear" w:color="auto" w:fill="008085"/>
            <w:vAlign w:val="bottom"/>
          </w:tcPr>
          <w:p w14:paraId="04479EC6" w14:textId="77777777" w:rsidR="00DC1A5B" w:rsidRPr="00DC1A5B" w:rsidRDefault="00DC1A5B">
            <w:pPr>
              <w:pStyle w:val="ChartHeader"/>
            </w:pPr>
            <w:r w:rsidRPr="00DC1A5B">
              <w:t>When</w:t>
            </w:r>
          </w:p>
        </w:tc>
        <w:tc>
          <w:tcPr>
            <w:tcW w:w="1816" w:type="dxa"/>
            <w:shd w:val="clear" w:color="auto" w:fill="008085"/>
            <w:vAlign w:val="bottom"/>
          </w:tcPr>
          <w:p w14:paraId="4AA2D2F8" w14:textId="77777777" w:rsidR="00DC1A5B" w:rsidRPr="00DC1A5B" w:rsidRDefault="00DC1A5B">
            <w:pPr>
              <w:pStyle w:val="ChartHeader"/>
            </w:pPr>
            <w:r w:rsidRPr="00DC1A5B">
              <w:t>Notifier</w:t>
            </w:r>
          </w:p>
        </w:tc>
        <w:tc>
          <w:tcPr>
            <w:tcW w:w="2212" w:type="dxa"/>
            <w:shd w:val="clear" w:color="auto" w:fill="008085"/>
            <w:vAlign w:val="bottom"/>
          </w:tcPr>
          <w:p w14:paraId="6384410B" w14:textId="77777777" w:rsidR="00DC1A5B" w:rsidRPr="00DC1A5B" w:rsidRDefault="00DC1A5B">
            <w:pPr>
              <w:pStyle w:val="ChartHeader"/>
            </w:pPr>
            <w:r w:rsidRPr="00DC1A5B">
              <w:t>Contact Information</w:t>
            </w:r>
          </w:p>
        </w:tc>
        <w:tc>
          <w:tcPr>
            <w:tcW w:w="1817" w:type="dxa"/>
            <w:shd w:val="clear" w:color="auto" w:fill="008085"/>
            <w:vAlign w:val="bottom"/>
          </w:tcPr>
          <w:p w14:paraId="63C031BD" w14:textId="77777777" w:rsidR="00DC1A5B" w:rsidRPr="00DC1A5B" w:rsidRDefault="00DC1A5B">
            <w:pPr>
              <w:pStyle w:val="ChartHeader"/>
            </w:pPr>
            <w:r w:rsidRPr="00DC1A5B">
              <w:t>Supporter?</w:t>
            </w:r>
          </w:p>
        </w:tc>
      </w:tr>
      <w:tr w:rsidR="008D7105" w:rsidRPr="00DC1A5B" w14:paraId="50AE0A81" w14:textId="77777777" w:rsidTr="00990BC5">
        <w:tc>
          <w:tcPr>
            <w:tcW w:w="1800" w:type="dxa"/>
            <w:vAlign w:val="center"/>
          </w:tcPr>
          <w:p w14:paraId="5D5C9664" w14:textId="7C5BCF4C" w:rsidR="008D7105" w:rsidRPr="008D7105" w:rsidRDefault="008D7105">
            <w:pPr>
              <w:rPr>
                <w:rFonts w:eastAsia="Calibri" w:cs="Times New Roman"/>
                <w:color w:val="FFFFFF" w:themeColor="background1"/>
                <w:sz w:val="20"/>
                <w:szCs w:val="20"/>
              </w:rPr>
            </w:pPr>
            <w:r w:rsidRPr="008D7105">
              <w:rPr>
                <w:rFonts w:eastAsia="Calibri" w:cs="Times New Roman"/>
                <w:color w:val="FFFFFF" w:themeColor="background1"/>
                <w:sz w:val="20"/>
                <w:szCs w:val="20"/>
              </w:rPr>
              <w:t>-</w:t>
            </w:r>
          </w:p>
        </w:tc>
        <w:tc>
          <w:tcPr>
            <w:tcW w:w="1705" w:type="dxa"/>
            <w:vAlign w:val="center"/>
          </w:tcPr>
          <w:p w14:paraId="4402645A" w14:textId="36C54F2B" w:rsidR="008D7105" w:rsidRPr="008D7105" w:rsidRDefault="008D7105">
            <w:pPr>
              <w:rPr>
                <w:rFonts w:eastAsia="Calibri" w:cs="Times New Roman"/>
                <w:color w:val="FFFFFF" w:themeColor="background1"/>
                <w:sz w:val="20"/>
                <w:szCs w:val="20"/>
              </w:rPr>
            </w:pPr>
            <w:r w:rsidRPr="008D7105">
              <w:rPr>
                <w:rFonts w:eastAsia="Calibri" w:cs="Times New Roman"/>
                <w:color w:val="FFFFFF" w:themeColor="background1"/>
                <w:sz w:val="20"/>
                <w:szCs w:val="20"/>
              </w:rPr>
              <w:t>-</w:t>
            </w:r>
          </w:p>
        </w:tc>
        <w:tc>
          <w:tcPr>
            <w:tcW w:w="1816" w:type="dxa"/>
            <w:vAlign w:val="center"/>
          </w:tcPr>
          <w:p w14:paraId="2AD0AB5C" w14:textId="765DD8EC" w:rsidR="008D7105" w:rsidRPr="008D7105" w:rsidRDefault="008D7105">
            <w:pPr>
              <w:rPr>
                <w:rFonts w:eastAsia="Calibri" w:cs="Times New Roman"/>
                <w:color w:val="FFFFFF" w:themeColor="background1"/>
                <w:sz w:val="20"/>
                <w:szCs w:val="20"/>
              </w:rPr>
            </w:pPr>
            <w:r w:rsidRPr="008D7105">
              <w:rPr>
                <w:rFonts w:eastAsia="Calibri" w:cs="Times New Roman"/>
                <w:color w:val="FFFFFF" w:themeColor="background1"/>
                <w:sz w:val="20"/>
                <w:szCs w:val="20"/>
              </w:rPr>
              <w:t>-</w:t>
            </w:r>
          </w:p>
        </w:tc>
        <w:tc>
          <w:tcPr>
            <w:tcW w:w="2212" w:type="dxa"/>
            <w:vAlign w:val="center"/>
          </w:tcPr>
          <w:p w14:paraId="224ABA05" w14:textId="3C96B12A" w:rsidR="008D7105" w:rsidRPr="008D7105" w:rsidRDefault="008D7105">
            <w:pPr>
              <w:rPr>
                <w:rFonts w:eastAsia="Calibri" w:cs="Times New Roman"/>
                <w:color w:val="FFFFFF" w:themeColor="background1"/>
                <w:sz w:val="20"/>
                <w:szCs w:val="20"/>
              </w:rPr>
            </w:pPr>
            <w:r w:rsidRPr="008D7105">
              <w:rPr>
                <w:rFonts w:eastAsia="Calibri" w:cs="Times New Roman"/>
                <w:color w:val="FFFFFF" w:themeColor="background1"/>
                <w:sz w:val="20"/>
                <w:szCs w:val="20"/>
              </w:rPr>
              <w:t>-</w:t>
            </w:r>
          </w:p>
        </w:tc>
        <w:tc>
          <w:tcPr>
            <w:tcW w:w="1817" w:type="dxa"/>
            <w:vAlign w:val="center"/>
          </w:tcPr>
          <w:p w14:paraId="27CF243D" w14:textId="59EE3A22" w:rsidR="008D7105" w:rsidRPr="008D7105" w:rsidRDefault="008D7105">
            <w:pPr>
              <w:rPr>
                <w:rFonts w:eastAsia="Calibri" w:cs="Times New Roman"/>
                <w:color w:val="FFFFFF" w:themeColor="background1"/>
                <w:sz w:val="20"/>
                <w:szCs w:val="20"/>
              </w:rPr>
            </w:pPr>
            <w:r w:rsidRPr="008D7105">
              <w:rPr>
                <w:rFonts w:eastAsia="Calibri" w:cs="Times New Roman"/>
                <w:color w:val="FFFFFF" w:themeColor="background1"/>
                <w:sz w:val="20"/>
                <w:szCs w:val="20"/>
              </w:rPr>
              <w:t>-</w:t>
            </w:r>
          </w:p>
        </w:tc>
      </w:tr>
      <w:tr w:rsidR="008D7105" w:rsidRPr="00DC1A5B" w14:paraId="415A9AAC" w14:textId="77777777" w:rsidTr="00990BC5">
        <w:tc>
          <w:tcPr>
            <w:tcW w:w="1800" w:type="dxa"/>
            <w:vAlign w:val="center"/>
          </w:tcPr>
          <w:p w14:paraId="3FD5E89B" w14:textId="692C88CC" w:rsidR="008D7105" w:rsidRPr="008D7105" w:rsidRDefault="008D7105">
            <w:pPr>
              <w:rPr>
                <w:rFonts w:eastAsia="Calibri" w:cs="Times New Roman"/>
                <w:color w:val="FFFFFF" w:themeColor="background1"/>
                <w:sz w:val="20"/>
                <w:szCs w:val="20"/>
              </w:rPr>
            </w:pPr>
            <w:r w:rsidRPr="008D7105">
              <w:rPr>
                <w:rFonts w:eastAsia="Calibri" w:cs="Times New Roman"/>
                <w:color w:val="FFFFFF" w:themeColor="background1"/>
                <w:sz w:val="20"/>
                <w:szCs w:val="20"/>
              </w:rPr>
              <w:t>-</w:t>
            </w:r>
          </w:p>
        </w:tc>
        <w:tc>
          <w:tcPr>
            <w:tcW w:w="1705" w:type="dxa"/>
            <w:vAlign w:val="center"/>
          </w:tcPr>
          <w:p w14:paraId="0C4951D0" w14:textId="4A7AE835" w:rsidR="008D7105" w:rsidRPr="008D7105" w:rsidRDefault="008D7105">
            <w:pPr>
              <w:rPr>
                <w:rFonts w:eastAsia="Calibri" w:cs="Times New Roman"/>
                <w:color w:val="FFFFFF" w:themeColor="background1"/>
                <w:sz w:val="20"/>
                <w:szCs w:val="20"/>
              </w:rPr>
            </w:pPr>
            <w:r w:rsidRPr="008D7105">
              <w:rPr>
                <w:rFonts w:eastAsia="Calibri" w:cs="Times New Roman"/>
                <w:color w:val="FFFFFF" w:themeColor="background1"/>
                <w:sz w:val="20"/>
                <w:szCs w:val="20"/>
              </w:rPr>
              <w:t>-</w:t>
            </w:r>
          </w:p>
        </w:tc>
        <w:tc>
          <w:tcPr>
            <w:tcW w:w="1816" w:type="dxa"/>
            <w:vAlign w:val="center"/>
          </w:tcPr>
          <w:p w14:paraId="73D44152" w14:textId="0957C2AF" w:rsidR="008D7105" w:rsidRPr="008D7105" w:rsidRDefault="008D7105">
            <w:pPr>
              <w:rPr>
                <w:rFonts w:eastAsia="Calibri" w:cs="Times New Roman"/>
                <w:color w:val="FFFFFF" w:themeColor="background1"/>
                <w:sz w:val="20"/>
                <w:szCs w:val="20"/>
              </w:rPr>
            </w:pPr>
            <w:r w:rsidRPr="008D7105">
              <w:rPr>
                <w:rFonts w:eastAsia="Calibri" w:cs="Times New Roman"/>
                <w:color w:val="FFFFFF" w:themeColor="background1"/>
                <w:sz w:val="20"/>
                <w:szCs w:val="20"/>
              </w:rPr>
              <w:t>-</w:t>
            </w:r>
          </w:p>
        </w:tc>
        <w:tc>
          <w:tcPr>
            <w:tcW w:w="2212" w:type="dxa"/>
            <w:vAlign w:val="center"/>
          </w:tcPr>
          <w:p w14:paraId="30DADFCD" w14:textId="7C17782A" w:rsidR="008D7105" w:rsidRPr="008D7105" w:rsidRDefault="008D7105">
            <w:pPr>
              <w:rPr>
                <w:rFonts w:eastAsia="Calibri" w:cs="Times New Roman"/>
                <w:color w:val="FFFFFF" w:themeColor="background1"/>
                <w:sz w:val="20"/>
                <w:szCs w:val="20"/>
              </w:rPr>
            </w:pPr>
            <w:r w:rsidRPr="008D7105">
              <w:rPr>
                <w:rFonts w:eastAsia="Calibri" w:cs="Times New Roman"/>
                <w:color w:val="FFFFFF" w:themeColor="background1"/>
                <w:sz w:val="20"/>
                <w:szCs w:val="20"/>
              </w:rPr>
              <w:t>-</w:t>
            </w:r>
          </w:p>
        </w:tc>
        <w:tc>
          <w:tcPr>
            <w:tcW w:w="1817" w:type="dxa"/>
            <w:vAlign w:val="center"/>
          </w:tcPr>
          <w:p w14:paraId="57C87C6F" w14:textId="233913EE" w:rsidR="008D7105" w:rsidRPr="008D7105" w:rsidRDefault="008D7105">
            <w:pPr>
              <w:rPr>
                <w:rFonts w:eastAsia="Calibri" w:cs="Times New Roman"/>
                <w:color w:val="FFFFFF" w:themeColor="background1"/>
                <w:sz w:val="20"/>
                <w:szCs w:val="20"/>
              </w:rPr>
            </w:pPr>
            <w:r w:rsidRPr="008D7105">
              <w:rPr>
                <w:rFonts w:eastAsia="Calibri" w:cs="Times New Roman"/>
                <w:color w:val="FFFFFF" w:themeColor="background1"/>
                <w:sz w:val="20"/>
                <w:szCs w:val="20"/>
              </w:rPr>
              <w:t>-</w:t>
            </w:r>
          </w:p>
        </w:tc>
      </w:tr>
      <w:tr w:rsidR="008D7105" w:rsidRPr="00DC1A5B" w14:paraId="1323DA80" w14:textId="77777777" w:rsidTr="00990BC5">
        <w:tc>
          <w:tcPr>
            <w:tcW w:w="1800" w:type="dxa"/>
            <w:vAlign w:val="center"/>
          </w:tcPr>
          <w:p w14:paraId="4BEC84FC" w14:textId="6C88F36A" w:rsidR="008D7105" w:rsidRPr="008D7105" w:rsidRDefault="008D7105">
            <w:pPr>
              <w:rPr>
                <w:rFonts w:eastAsia="Calibri" w:cs="Times New Roman"/>
                <w:color w:val="FFFFFF" w:themeColor="background1"/>
                <w:sz w:val="20"/>
                <w:szCs w:val="20"/>
              </w:rPr>
            </w:pPr>
            <w:r w:rsidRPr="008D7105">
              <w:rPr>
                <w:rFonts w:eastAsia="Calibri" w:cs="Times New Roman"/>
                <w:color w:val="FFFFFF" w:themeColor="background1"/>
                <w:sz w:val="20"/>
                <w:szCs w:val="20"/>
              </w:rPr>
              <w:t>-</w:t>
            </w:r>
          </w:p>
        </w:tc>
        <w:tc>
          <w:tcPr>
            <w:tcW w:w="1705" w:type="dxa"/>
            <w:vAlign w:val="center"/>
          </w:tcPr>
          <w:p w14:paraId="4BB6A2D8" w14:textId="682B0CF2" w:rsidR="008D7105" w:rsidRPr="008D7105" w:rsidRDefault="008D7105">
            <w:pPr>
              <w:rPr>
                <w:rFonts w:eastAsia="Calibri" w:cs="Times New Roman"/>
                <w:color w:val="FFFFFF" w:themeColor="background1"/>
                <w:sz w:val="20"/>
                <w:szCs w:val="20"/>
              </w:rPr>
            </w:pPr>
            <w:r w:rsidRPr="008D7105">
              <w:rPr>
                <w:rFonts w:eastAsia="Calibri" w:cs="Times New Roman"/>
                <w:color w:val="FFFFFF" w:themeColor="background1"/>
                <w:sz w:val="20"/>
                <w:szCs w:val="20"/>
              </w:rPr>
              <w:t>-</w:t>
            </w:r>
          </w:p>
        </w:tc>
        <w:tc>
          <w:tcPr>
            <w:tcW w:w="1816" w:type="dxa"/>
            <w:vAlign w:val="center"/>
          </w:tcPr>
          <w:p w14:paraId="38921681" w14:textId="06D46B40" w:rsidR="008D7105" w:rsidRPr="008D7105" w:rsidRDefault="008D7105">
            <w:pPr>
              <w:rPr>
                <w:rFonts w:eastAsia="Calibri" w:cs="Times New Roman"/>
                <w:color w:val="FFFFFF" w:themeColor="background1"/>
                <w:sz w:val="20"/>
                <w:szCs w:val="20"/>
              </w:rPr>
            </w:pPr>
            <w:r w:rsidRPr="008D7105">
              <w:rPr>
                <w:rFonts w:eastAsia="Calibri" w:cs="Times New Roman"/>
                <w:color w:val="FFFFFF" w:themeColor="background1"/>
                <w:sz w:val="20"/>
                <w:szCs w:val="20"/>
              </w:rPr>
              <w:t>-</w:t>
            </w:r>
          </w:p>
        </w:tc>
        <w:tc>
          <w:tcPr>
            <w:tcW w:w="2212" w:type="dxa"/>
            <w:vAlign w:val="center"/>
          </w:tcPr>
          <w:p w14:paraId="57762B21" w14:textId="2B69D048" w:rsidR="008D7105" w:rsidRPr="008D7105" w:rsidRDefault="008D7105">
            <w:pPr>
              <w:rPr>
                <w:rFonts w:eastAsia="Calibri" w:cs="Times New Roman"/>
                <w:color w:val="FFFFFF" w:themeColor="background1"/>
                <w:sz w:val="20"/>
                <w:szCs w:val="20"/>
              </w:rPr>
            </w:pPr>
            <w:r w:rsidRPr="008D7105">
              <w:rPr>
                <w:rFonts w:eastAsia="Calibri" w:cs="Times New Roman"/>
                <w:color w:val="FFFFFF" w:themeColor="background1"/>
                <w:sz w:val="20"/>
                <w:szCs w:val="20"/>
              </w:rPr>
              <w:t>-</w:t>
            </w:r>
          </w:p>
        </w:tc>
        <w:tc>
          <w:tcPr>
            <w:tcW w:w="1817" w:type="dxa"/>
            <w:vAlign w:val="center"/>
          </w:tcPr>
          <w:p w14:paraId="6B6169C7" w14:textId="5FBE5951" w:rsidR="008D7105" w:rsidRPr="008D7105" w:rsidRDefault="008D7105">
            <w:pPr>
              <w:rPr>
                <w:rFonts w:eastAsia="Calibri" w:cs="Times New Roman"/>
                <w:color w:val="FFFFFF" w:themeColor="background1"/>
                <w:sz w:val="20"/>
                <w:szCs w:val="20"/>
              </w:rPr>
            </w:pPr>
            <w:r w:rsidRPr="008D7105">
              <w:rPr>
                <w:rFonts w:eastAsia="Calibri" w:cs="Times New Roman"/>
                <w:color w:val="FFFFFF" w:themeColor="background1"/>
                <w:sz w:val="20"/>
                <w:szCs w:val="20"/>
              </w:rPr>
              <w:t>-</w:t>
            </w:r>
          </w:p>
        </w:tc>
      </w:tr>
      <w:tr w:rsidR="008D7105" w:rsidRPr="00DC1A5B" w14:paraId="7C09E7DF" w14:textId="77777777" w:rsidTr="00990BC5">
        <w:tc>
          <w:tcPr>
            <w:tcW w:w="1800" w:type="dxa"/>
            <w:vAlign w:val="center"/>
          </w:tcPr>
          <w:p w14:paraId="618226DB" w14:textId="5CEF2CA2" w:rsidR="008D7105" w:rsidRPr="008D7105" w:rsidRDefault="008D7105">
            <w:pPr>
              <w:rPr>
                <w:rFonts w:eastAsia="Calibri" w:cs="Times New Roman"/>
                <w:color w:val="FFFFFF" w:themeColor="background1"/>
                <w:sz w:val="20"/>
                <w:szCs w:val="20"/>
              </w:rPr>
            </w:pPr>
            <w:r w:rsidRPr="008D7105">
              <w:rPr>
                <w:rFonts w:eastAsia="Calibri" w:cs="Times New Roman"/>
                <w:color w:val="FFFFFF" w:themeColor="background1"/>
                <w:sz w:val="20"/>
                <w:szCs w:val="20"/>
              </w:rPr>
              <w:t>-</w:t>
            </w:r>
          </w:p>
        </w:tc>
        <w:tc>
          <w:tcPr>
            <w:tcW w:w="1705" w:type="dxa"/>
            <w:vAlign w:val="center"/>
          </w:tcPr>
          <w:p w14:paraId="59198EE7" w14:textId="569C9BFF" w:rsidR="008D7105" w:rsidRPr="008D7105" w:rsidRDefault="008D7105">
            <w:pPr>
              <w:rPr>
                <w:rFonts w:eastAsia="Calibri" w:cs="Times New Roman"/>
                <w:color w:val="FFFFFF" w:themeColor="background1"/>
                <w:sz w:val="20"/>
                <w:szCs w:val="20"/>
              </w:rPr>
            </w:pPr>
            <w:r w:rsidRPr="008D7105">
              <w:rPr>
                <w:rFonts w:eastAsia="Calibri" w:cs="Times New Roman"/>
                <w:color w:val="FFFFFF" w:themeColor="background1"/>
                <w:sz w:val="20"/>
                <w:szCs w:val="20"/>
              </w:rPr>
              <w:t>-</w:t>
            </w:r>
          </w:p>
        </w:tc>
        <w:tc>
          <w:tcPr>
            <w:tcW w:w="1816" w:type="dxa"/>
            <w:vAlign w:val="center"/>
          </w:tcPr>
          <w:p w14:paraId="448C0A9C" w14:textId="1E232828" w:rsidR="008D7105" w:rsidRPr="008D7105" w:rsidRDefault="008D7105">
            <w:pPr>
              <w:rPr>
                <w:rFonts w:eastAsia="Calibri" w:cs="Times New Roman"/>
                <w:color w:val="FFFFFF" w:themeColor="background1"/>
                <w:sz w:val="20"/>
                <w:szCs w:val="20"/>
              </w:rPr>
            </w:pPr>
            <w:r w:rsidRPr="008D7105">
              <w:rPr>
                <w:rFonts w:eastAsia="Calibri" w:cs="Times New Roman"/>
                <w:color w:val="FFFFFF" w:themeColor="background1"/>
                <w:sz w:val="20"/>
                <w:szCs w:val="20"/>
              </w:rPr>
              <w:t>-</w:t>
            </w:r>
          </w:p>
        </w:tc>
        <w:tc>
          <w:tcPr>
            <w:tcW w:w="2212" w:type="dxa"/>
            <w:vAlign w:val="center"/>
          </w:tcPr>
          <w:p w14:paraId="4B7FE294" w14:textId="156818B9" w:rsidR="008D7105" w:rsidRPr="008D7105" w:rsidRDefault="008D7105">
            <w:pPr>
              <w:rPr>
                <w:rFonts w:eastAsia="Calibri" w:cs="Times New Roman"/>
                <w:color w:val="FFFFFF" w:themeColor="background1"/>
                <w:sz w:val="20"/>
                <w:szCs w:val="20"/>
              </w:rPr>
            </w:pPr>
            <w:r w:rsidRPr="008D7105">
              <w:rPr>
                <w:rFonts w:eastAsia="Calibri" w:cs="Times New Roman"/>
                <w:color w:val="FFFFFF" w:themeColor="background1"/>
                <w:sz w:val="20"/>
                <w:szCs w:val="20"/>
              </w:rPr>
              <w:t>-</w:t>
            </w:r>
          </w:p>
        </w:tc>
        <w:tc>
          <w:tcPr>
            <w:tcW w:w="1817" w:type="dxa"/>
            <w:vAlign w:val="center"/>
          </w:tcPr>
          <w:p w14:paraId="042434CA" w14:textId="247559AF" w:rsidR="008D7105" w:rsidRPr="008D7105" w:rsidRDefault="008D7105">
            <w:pPr>
              <w:rPr>
                <w:rFonts w:eastAsia="Calibri" w:cs="Times New Roman"/>
                <w:color w:val="FFFFFF" w:themeColor="background1"/>
                <w:sz w:val="20"/>
                <w:szCs w:val="20"/>
              </w:rPr>
            </w:pPr>
            <w:r w:rsidRPr="008D7105">
              <w:rPr>
                <w:rFonts w:eastAsia="Calibri" w:cs="Times New Roman"/>
                <w:color w:val="FFFFFF" w:themeColor="background1"/>
                <w:sz w:val="20"/>
                <w:szCs w:val="20"/>
              </w:rPr>
              <w:t>-</w:t>
            </w:r>
          </w:p>
        </w:tc>
      </w:tr>
    </w:tbl>
    <w:p w14:paraId="23114296" w14:textId="2E2B6098" w:rsidR="00DC1A5B" w:rsidRPr="00DC1A5B" w:rsidRDefault="00F54278" w:rsidP="00076846">
      <w:pPr>
        <w:autoSpaceDE w:val="0"/>
        <w:autoSpaceDN w:val="0"/>
        <w:adjustRightInd w:val="0"/>
        <w:ind w:left="720" w:firstLine="720"/>
        <w:rPr>
          <w:rFonts w:eastAsia="Calibri" w:cs="Arial"/>
          <w:color w:val="000000"/>
          <w:sz w:val="24"/>
          <w:szCs w:val="24"/>
        </w:rPr>
      </w:pPr>
      <w:r>
        <w:rPr>
          <w:rFonts w:eastAsia="Calibri" w:cs="Arial"/>
          <w:color w:val="000000"/>
          <w:sz w:val="24"/>
          <w:szCs w:val="24"/>
        </w:rPr>
        <w:t>Table 1:  Call List of Contacts for Outreach Upon Signature</w:t>
      </w:r>
    </w:p>
    <w:p w14:paraId="586F6C69" w14:textId="77777777" w:rsidR="00F54278" w:rsidRPr="00990BC5" w:rsidRDefault="00F54278" w:rsidP="00990BC5">
      <w:pPr>
        <w:pStyle w:val="nn2"/>
      </w:pPr>
    </w:p>
    <w:p w14:paraId="35135993" w14:textId="63FC12F0" w:rsidR="00DC1A5B" w:rsidRPr="00990BC5" w:rsidRDefault="00DC1A5B" w:rsidP="00DC1A5B">
      <w:pPr>
        <w:pStyle w:val="nn2"/>
        <w:rPr>
          <w:b/>
        </w:rPr>
      </w:pPr>
      <w:r w:rsidRPr="00990BC5">
        <w:rPr>
          <w:b/>
        </w:rPr>
        <w:t xml:space="preserve">Post Action Outreach Plan: </w:t>
      </w:r>
    </w:p>
    <w:p w14:paraId="42603771" w14:textId="77777777" w:rsidR="00DC1A5B" w:rsidRPr="00DC1A5B" w:rsidRDefault="00DC1A5B" w:rsidP="00DC1A5B">
      <w:pPr>
        <w:rPr>
          <w:rFonts w:eastAsia="Calibri" w:cs="Times New Roman"/>
          <w:sz w:val="24"/>
          <w:szCs w:val="24"/>
        </w:rPr>
      </w:pPr>
      <w:r w:rsidRPr="00DC1A5B">
        <w:rPr>
          <w:rFonts w:eastAsia="Calibri" w:cs="Times New Roman"/>
          <w:sz w:val="24"/>
          <w:szCs w:val="24"/>
        </w:rPr>
        <w:t>What plans do you have for post-action stakeholder outreach? Check all that apply:</w:t>
      </w:r>
    </w:p>
    <w:p w14:paraId="003BB821" w14:textId="77777777" w:rsidR="00DC1A5B" w:rsidRPr="00DC1A5B" w:rsidRDefault="00DC1A5B" w:rsidP="00DC1A5B">
      <w:pPr>
        <w:ind w:left="720"/>
        <w:rPr>
          <w:rFonts w:eastAsia="Calibri" w:cs="Times New Roman"/>
          <w:sz w:val="24"/>
          <w:szCs w:val="24"/>
        </w:rPr>
      </w:pPr>
      <w:r w:rsidRPr="00DC1A5B">
        <w:rPr>
          <w:rFonts w:eastAsia="Calibri" w:cs="Times New Roman"/>
          <w:sz w:val="24"/>
          <w:szCs w:val="24"/>
        </w:rPr>
        <w:t xml:space="preserve">Conference </w:t>
      </w:r>
      <w:proofErr w:type="gramStart"/>
      <w:r w:rsidRPr="00DC1A5B">
        <w:rPr>
          <w:rFonts w:eastAsia="Calibri" w:cs="Times New Roman"/>
          <w:sz w:val="24"/>
          <w:szCs w:val="24"/>
        </w:rPr>
        <w:t>calls</w:t>
      </w:r>
      <w:r w:rsidRPr="00DC1A5B">
        <w:rPr>
          <w:rFonts w:eastAsia="Calibri" w:cs="Arial"/>
          <w:sz w:val="24"/>
          <w:szCs w:val="24"/>
        </w:rPr>
        <w:t xml:space="preserve">  (</w:t>
      </w:r>
      <w:proofErr w:type="gramEnd"/>
      <w:r w:rsidRPr="00DC1A5B">
        <w:rPr>
          <w:rFonts w:eastAsia="Calibri" w:cs="Arial"/>
          <w:sz w:val="24"/>
          <w:szCs w:val="24"/>
        </w:rPr>
        <w:t xml:space="preserve">    )</w:t>
      </w:r>
    </w:p>
    <w:p w14:paraId="0E1387CF" w14:textId="77777777" w:rsidR="00DC1A5B" w:rsidRPr="00DC1A5B" w:rsidRDefault="00DC1A5B" w:rsidP="00DC1A5B">
      <w:pPr>
        <w:ind w:left="720"/>
        <w:rPr>
          <w:rFonts w:eastAsia="Calibri" w:cs="Arial"/>
          <w:sz w:val="24"/>
          <w:szCs w:val="24"/>
        </w:rPr>
      </w:pPr>
      <w:proofErr w:type="gramStart"/>
      <w:r w:rsidRPr="00DC1A5B">
        <w:rPr>
          <w:rFonts w:eastAsia="Calibri" w:cs="Times New Roman"/>
          <w:sz w:val="24"/>
          <w:szCs w:val="24"/>
        </w:rPr>
        <w:t>Webinars  (</w:t>
      </w:r>
      <w:proofErr w:type="gramEnd"/>
      <w:r w:rsidRPr="00DC1A5B">
        <w:rPr>
          <w:rFonts w:eastAsia="Calibri" w:cs="Times New Roman"/>
          <w:sz w:val="24"/>
          <w:szCs w:val="24"/>
        </w:rPr>
        <w:t xml:space="preserve">  )</w:t>
      </w:r>
    </w:p>
    <w:p w14:paraId="1E4DBE0F" w14:textId="77777777" w:rsidR="00DC1A5B" w:rsidRPr="00DC1A5B" w:rsidRDefault="00DC1A5B" w:rsidP="00DC1A5B">
      <w:pPr>
        <w:ind w:left="720"/>
        <w:rPr>
          <w:rFonts w:eastAsia="Calibri" w:cs="Times New Roman"/>
          <w:sz w:val="24"/>
          <w:szCs w:val="24"/>
        </w:rPr>
      </w:pPr>
      <w:r w:rsidRPr="00DC1A5B">
        <w:rPr>
          <w:rFonts w:eastAsia="Calibri" w:cs="Arial"/>
          <w:sz w:val="24"/>
          <w:szCs w:val="24"/>
        </w:rPr>
        <w:t xml:space="preserve">Radio or Video </w:t>
      </w:r>
      <w:proofErr w:type="gramStart"/>
      <w:r w:rsidRPr="00DC1A5B">
        <w:rPr>
          <w:rFonts w:eastAsia="Calibri" w:cs="Arial"/>
          <w:sz w:val="24"/>
          <w:szCs w:val="24"/>
        </w:rPr>
        <w:t xml:space="preserve">(  </w:t>
      </w:r>
      <w:proofErr w:type="gramEnd"/>
      <w:r w:rsidRPr="00DC1A5B">
        <w:rPr>
          <w:rFonts w:eastAsia="Calibri" w:cs="Arial"/>
          <w:sz w:val="24"/>
          <w:szCs w:val="24"/>
        </w:rPr>
        <w:t xml:space="preserve">  )</w:t>
      </w:r>
    </w:p>
    <w:p w14:paraId="27810D97" w14:textId="77777777" w:rsidR="00DC1A5B" w:rsidRPr="00DC1A5B" w:rsidRDefault="00DC1A5B" w:rsidP="00DC1A5B">
      <w:pPr>
        <w:ind w:left="720"/>
        <w:rPr>
          <w:rFonts w:eastAsia="Calibri" w:cs="Arial"/>
          <w:sz w:val="24"/>
          <w:szCs w:val="24"/>
        </w:rPr>
      </w:pPr>
      <w:r w:rsidRPr="00DC1A5B">
        <w:rPr>
          <w:rFonts w:eastAsia="Calibri" w:cs="Times New Roman"/>
          <w:sz w:val="24"/>
          <w:szCs w:val="24"/>
        </w:rPr>
        <w:t>Implementation support (checklists/</w:t>
      </w:r>
      <w:proofErr w:type="gramStart"/>
      <w:r w:rsidRPr="00DC1A5B">
        <w:rPr>
          <w:rFonts w:eastAsia="Calibri" w:cs="Times New Roman"/>
          <w:sz w:val="24"/>
          <w:szCs w:val="24"/>
        </w:rPr>
        <w:t>videos)</w:t>
      </w:r>
      <w:r w:rsidRPr="00DC1A5B">
        <w:rPr>
          <w:rFonts w:eastAsia="Calibri" w:cs="Arial"/>
          <w:sz w:val="24"/>
          <w:szCs w:val="24"/>
        </w:rPr>
        <w:t xml:space="preserve">  (</w:t>
      </w:r>
      <w:proofErr w:type="gramEnd"/>
      <w:r w:rsidRPr="00DC1A5B">
        <w:rPr>
          <w:rFonts w:eastAsia="Calibri" w:cs="Arial"/>
          <w:sz w:val="24"/>
          <w:szCs w:val="24"/>
        </w:rPr>
        <w:t xml:space="preserve">    )</w:t>
      </w:r>
    </w:p>
    <w:p w14:paraId="1CF31221" w14:textId="77777777" w:rsidR="00DC1A5B" w:rsidRPr="00DC1A5B" w:rsidRDefault="00DC1A5B" w:rsidP="00DC1A5B">
      <w:pPr>
        <w:ind w:left="720"/>
        <w:rPr>
          <w:rFonts w:eastAsia="Calibri" w:cs="Arial"/>
          <w:sz w:val="24"/>
          <w:szCs w:val="24"/>
        </w:rPr>
      </w:pPr>
      <w:r w:rsidRPr="00DC1A5B">
        <w:rPr>
          <w:rFonts w:eastAsia="Calibri" w:cs="Arial"/>
          <w:sz w:val="24"/>
          <w:szCs w:val="24"/>
        </w:rPr>
        <w:t>Conference attendance</w:t>
      </w:r>
      <w:proofErr w:type="gramStart"/>
      <w:r w:rsidRPr="00DC1A5B">
        <w:rPr>
          <w:rFonts w:eastAsia="Calibri" w:cs="Arial"/>
          <w:sz w:val="24"/>
          <w:szCs w:val="24"/>
        </w:rPr>
        <w:t xml:space="preserve">   (</w:t>
      </w:r>
      <w:proofErr w:type="gramEnd"/>
      <w:r w:rsidRPr="00DC1A5B">
        <w:rPr>
          <w:rFonts w:eastAsia="Calibri" w:cs="Arial"/>
          <w:sz w:val="24"/>
          <w:szCs w:val="24"/>
        </w:rPr>
        <w:t xml:space="preserve">    ) </w:t>
      </w:r>
    </w:p>
    <w:p w14:paraId="2C8AF95D" w14:textId="77A92346" w:rsidR="00DC1A5B" w:rsidRPr="00DC1A5B" w:rsidRDefault="00DC1A5B" w:rsidP="00DC1A5B">
      <w:pPr>
        <w:ind w:left="720"/>
        <w:rPr>
          <w:sz w:val="24"/>
          <w:szCs w:val="24"/>
        </w:rPr>
      </w:pPr>
      <w:r w:rsidRPr="00DC1A5B">
        <w:rPr>
          <w:rFonts w:eastAsia="Calibri" w:cs="Arial"/>
          <w:sz w:val="24"/>
          <w:szCs w:val="24"/>
        </w:rPr>
        <w:t xml:space="preserve">Other:  </w:t>
      </w:r>
    </w:p>
    <w:sectPr w:rsidR="00DC1A5B" w:rsidRPr="00DC1A5B" w:rsidSect="001F4064">
      <w:headerReference w:type="default" r:id="rId12"/>
      <w:footerReference w:type="default" r:id="rId13"/>
      <w:headerReference w:type="first" r:id="rId14"/>
      <w:footerReference w:type="first" r:id="rId15"/>
      <w:pgSz w:w="12240" w:h="15840" w:code="1"/>
      <w:pgMar w:top="2074"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4627D1" w14:textId="77777777" w:rsidR="002753A8" w:rsidRDefault="002753A8" w:rsidP="00E96485">
      <w:r>
        <w:separator/>
      </w:r>
    </w:p>
    <w:p w14:paraId="21727124" w14:textId="77777777" w:rsidR="002753A8" w:rsidRDefault="002753A8"/>
  </w:endnote>
  <w:endnote w:type="continuationSeparator" w:id="0">
    <w:p w14:paraId="33B6FA47" w14:textId="77777777" w:rsidR="002753A8" w:rsidRDefault="002753A8" w:rsidP="00E96485">
      <w:r>
        <w:continuationSeparator/>
      </w:r>
    </w:p>
    <w:p w14:paraId="0DAC54CE" w14:textId="77777777" w:rsidR="002753A8" w:rsidRDefault="002753A8"/>
  </w:endnote>
  <w:endnote w:type="continuationNotice" w:id="1">
    <w:p w14:paraId="15C23787" w14:textId="77777777" w:rsidR="002753A8" w:rsidRDefault="002753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altName w:val="Tw Cen MT"/>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Tw Cen MT Condensed">
    <w:charset w:val="00"/>
    <w:family w:val="swiss"/>
    <w:pitch w:val="variable"/>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824467"/>
      <w:docPartObj>
        <w:docPartGallery w:val="Page Numbers (Bottom of Page)"/>
        <w:docPartUnique/>
      </w:docPartObj>
    </w:sdtPr>
    <w:sdtEndPr>
      <w:rPr>
        <w:noProof/>
      </w:rPr>
    </w:sdtEndPr>
    <w:sdtContent>
      <w:p w14:paraId="583290B2" w14:textId="3B1EAA4C" w:rsidR="00A22E01" w:rsidRDefault="00A22E01">
        <w:pPr>
          <w:pStyle w:val="Footer"/>
          <w:jc w:val="center"/>
        </w:pPr>
        <w:r w:rsidRPr="00C70EBD">
          <w:rPr>
            <w:noProof/>
            <w:color w:val="808080" w:themeColor="background1" w:themeShade="80"/>
          </w:rPr>
          <mc:AlternateContent>
            <mc:Choice Requires="wps">
              <w:drawing>
                <wp:anchor distT="0" distB="0" distL="114300" distR="114300" simplePos="0" relativeHeight="251684864" behindDoc="0" locked="0" layoutInCell="1" allowOverlap="1" wp14:anchorId="26E5D887" wp14:editId="2E11A456">
                  <wp:simplePos x="0" y="0"/>
                  <wp:positionH relativeFrom="margin">
                    <wp:align>left</wp:align>
                  </wp:positionH>
                  <wp:positionV relativeFrom="paragraph">
                    <wp:posOffset>-123465</wp:posOffset>
                  </wp:positionV>
                  <wp:extent cx="5972175" cy="9525"/>
                  <wp:effectExtent l="0" t="0" r="28575" b="28575"/>
                  <wp:wrapNone/>
                  <wp:docPr id="3" name="Straight Connector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dec="http://schemas.microsoft.com/office/drawing/2017/decorative">
              <w:pict>
                <v:line id="Straight Connector 3" style="position:absolute;z-index:2516848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alt="&quot;&quot;" o:spid="_x0000_s1026" strokecolor="#008085" strokeweight="1pt" from="0,-9.7pt" to="470.25pt,-8.95pt" w14:anchorId="74153B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">
                  <w10:wrap anchorx="margin"/>
                </v:line>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8447289"/>
      <w:docPartObj>
        <w:docPartGallery w:val="Page Numbers (Bottom of Page)"/>
        <w:docPartUnique/>
      </w:docPartObj>
    </w:sdtPr>
    <w:sdtEndPr>
      <w:rPr>
        <w:noProof/>
      </w:rPr>
    </w:sdtEndPr>
    <w:sdtContent>
      <w:p w14:paraId="1538C02C" w14:textId="6ADF4777" w:rsidR="00A22E01" w:rsidRDefault="00A22E01">
        <w:pPr>
          <w:pStyle w:val="Footer"/>
          <w:jc w:val="center"/>
        </w:pPr>
        <w:r w:rsidRPr="00A22E01">
          <w:rPr>
            <w:noProof/>
            <w:color w:val="808080"/>
          </w:rPr>
          <mc:AlternateContent>
            <mc:Choice Requires="wps">
              <w:drawing>
                <wp:anchor distT="0" distB="0" distL="114300" distR="114300" simplePos="0" relativeHeight="251686912" behindDoc="0" locked="0" layoutInCell="1" allowOverlap="1" wp14:anchorId="3D311A5F" wp14:editId="518B19A4">
                  <wp:simplePos x="0" y="0"/>
                  <wp:positionH relativeFrom="margin">
                    <wp:align>left</wp:align>
                  </wp:positionH>
                  <wp:positionV relativeFrom="paragraph">
                    <wp:posOffset>-123465</wp:posOffset>
                  </wp:positionV>
                  <wp:extent cx="5972175" cy="9525"/>
                  <wp:effectExtent l="0" t="0" r="28575" b="28575"/>
                  <wp:wrapNone/>
                  <wp:docPr id="5" name="Straight Connector 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dec="http://schemas.microsoft.com/office/drawing/2017/decorative">
              <w:pict>
                <v:line id="Straight Connector 5" style="position:absolute;z-index:2516869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alt="&quot;&quot;" o:spid="_x0000_s1026" strokecolor="#008085" strokeweight="1pt" from="0,-9.7pt" to="470.25pt,-8.95pt" w14:anchorId="6B5302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">
                  <w10:wrap anchorx="margin"/>
                </v:line>
              </w:pict>
            </mc:Fallback>
          </mc:AlternateContent>
        </w:r>
        <w:r>
          <w:fldChar w:fldCharType="begin"/>
        </w:r>
        <w:r>
          <w:instrText xml:space="preserve"> PAGE   \* MERGEFORMAT </w:instrText>
        </w:r>
        <w:r>
          <w:fldChar w:fldCharType="separate"/>
        </w:r>
        <w:r w:rsidR="008D0189">
          <w:rPr>
            <w:noProof/>
          </w:rPr>
          <w:t>2</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2672262"/>
      <w:docPartObj>
        <w:docPartGallery w:val="Page Numbers (Bottom of Page)"/>
        <w:docPartUnique/>
      </w:docPartObj>
    </w:sdtPr>
    <w:sdtEndPr>
      <w:rPr>
        <w:noProof/>
      </w:rPr>
    </w:sdtEndPr>
    <w:sdtContent>
      <w:p w14:paraId="4E8AA22A" w14:textId="565BEF73" w:rsidR="00E03DFC" w:rsidRDefault="00E03DFC">
        <w:pPr>
          <w:pStyle w:val="Footer"/>
          <w:jc w:val="center"/>
        </w:pPr>
        <w:r w:rsidRPr="00A22E01">
          <w:rPr>
            <w:noProof/>
            <w:color w:val="808080"/>
          </w:rPr>
          <mc:AlternateContent>
            <mc:Choice Requires="wps">
              <w:drawing>
                <wp:anchor distT="0" distB="0" distL="114300" distR="114300" simplePos="0" relativeHeight="251673600" behindDoc="0" locked="0" layoutInCell="1" allowOverlap="1" wp14:anchorId="377C065E" wp14:editId="62EB676C">
                  <wp:simplePos x="0" y="0"/>
                  <wp:positionH relativeFrom="margin">
                    <wp:align>right</wp:align>
                  </wp:positionH>
                  <wp:positionV relativeFrom="paragraph">
                    <wp:posOffset>-130071</wp:posOffset>
                  </wp:positionV>
                  <wp:extent cx="5972175" cy="9525"/>
                  <wp:effectExtent l="0" t="0" r="28575" b="28575"/>
                  <wp:wrapNone/>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dec="http://schemas.microsoft.com/office/drawing/2017/decorative">
              <w:pict>
                <v:line id="Straight Connector 21" style="position:absolute;z-index:2516736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alt="&quot;&quot;" o:spid="_x0000_s1026" strokecolor="#008085" strokeweight="1pt" from="419.05pt,-10.25pt" to="889.3pt,-9.5pt" w14:anchorId="329EF3D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">
                  <w10:wrap anchorx="margin"/>
                </v:line>
              </w:pict>
            </mc:Fallback>
          </mc:AlternateContent>
        </w: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0156B4" w14:textId="77777777" w:rsidR="002753A8" w:rsidRDefault="002753A8" w:rsidP="00E96485">
      <w:r>
        <w:separator/>
      </w:r>
    </w:p>
  </w:footnote>
  <w:footnote w:type="continuationSeparator" w:id="0">
    <w:p w14:paraId="6DA45894" w14:textId="77777777" w:rsidR="002753A8" w:rsidRDefault="002753A8" w:rsidP="00E96485">
      <w:r>
        <w:continuationSeparator/>
      </w:r>
    </w:p>
    <w:p w14:paraId="54E70765" w14:textId="77777777" w:rsidR="002753A8" w:rsidRDefault="002753A8"/>
  </w:footnote>
  <w:footnote w:type="continuationNotice" w:id="1">
    <w:p w14:paraId="122B9113" w14:textId="77777777" w:rsidR="002753A8" w:rsidRDefault="002753A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6763B" w14:textId="22780778" w:rsidR="00033FC7" w:rsidRPr="00033FC7" w:rsidRDefault="00033FC7" w:rsidP="00A22E01">
    <w:pPr>
      <w:pStyle w:val="Header"/>
      <w:ind w:left="1260"/>
      <w:rPr>
        <w:b/>
        <w:bCs/>
        <w:color w:val="008085"/>
        <w:sz w:val="24"/>
        <w:szCs w:val="24"/>
      </w:rPr>
    </w:pPr>
    <w:r w:rsidRPr="00033FC7">
      <w:rPr>
        <w:b/>
        <w:bCs/>
        <w:noProof/>
        <w:color w:val="008085"/>
        <w:sz w:val="24"/>
        <w:szCs w:val="24"/>
      </w:rPr>
      <w:drawing>
        <wp:anchor distT="0" distB="0" distL="114300" distR="114300" simplePos="0" relativeHeight="251657216" behindDoc="0" locked="0" layoutInCell="1" allowOverlap="1" wp14:anchorId="6B9FC73B" wp14:editId="4A3579AA">
          <wp:simplePos x="0" y="0"/>
          <wp:positionH relativeFrom="margin">
            <wp:posOffset>-120650</wp:posOffset>
          </wp:positionH>
          <wp:positionV relativeFrom="paragraph">
            <wp:posOffset>-143312</wp:posOffset>
          </wp:positionV>
          <wp:extent cx="813558" cy="724773"/>
          <wp:effectExtent l="0" t="0" r="5715" b="0"/>
          <wp:wrapNone/>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813558" cy="724773"/>
                  </a:xfrm>
                  <a:prstGeom prst="rect">
                    <a:avLst/>
                  </a:prstGeom>
                </pic:spPr>
              </pic:pic>
            </a:graphicData>
          </a:graphic>
          <wp14:sizeRelH relativeFrom="page">
            <wp14:pctWidth>0</wp14:pctWidth>
          </wp14:sizeRelH>
          <wp14:sizeRelV relativeFrom="page">
            <wp14:pctHeight>0</wp14:pctHeight>
          </wp14:sizeRelV>
        </wp:anchor>
      </w:drawing>
    </w:r>
    <w:r w:rsidR="1AAD7038" w:rsidRPr="00033FC7">
      <w:rPr>
        <w:b/>
        <w:bCs/>
        <w:color w:val="008085"/>
        <w:sz w:val="24"/>
        <w:szCs w:val="24"/>
      </w:rPr>
      <w:t>MEGACITIES PARTNERSHIP</w:t>
    </w:r>
  </w:p>
  <w:p w14:paraId="7A42ABBE" w14:textId="1FBA3B23" w:rsidR="00033FC7" w:rsidRPr="00C70EBD" w:rsidRDefault="00033FC7" w:rsidP="00A22E01">
    <w:pPr>
      <w:pStyle w:val="Header"/>
      <w:ind w:left="1260"/>
    </w:pPr>
    <w:r w:rsidRPr="00C70EBD">
      <w:rPr>
        <w:noProof/>
      </w:rPr>
      <mc:AlternateContent>
        <mc:Choice Requires="wps">
          <w:drawing>
            <wp:anchor distT="0" distB="0" distL="114300" distR="114300" simplePos="0" relativeHeight="251659264" behindDoc="0" locked="0" layoutInCell="1" allowOverlap="1" wp14:anchorId="1C62DB4F" wp14:editId="75DA44B7">
              <wp:simplePos x="0" y="0"/>
              <wp:positionH relativeFrom="column">
                <wp:posOffset>733425</wp:posOffset>
              </wp:positionH>
              <wp:positionV relativeFrom="paragraph">
                <wp:posOffset>276225</wp:posOffset>
              </wp:positionV>
              <wp:extent cx="5238750" cy="0"/>
              <wp:effectExtent l="0" t="0" r="0" b="0"/>
              <wp:wrapNone/>
              <wp:docPr id="6" name="Straight Connector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238750" cy="0"/>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xmlns:adec="http://schemas.microsoft.com/office/drawing/2017/decorative" xmlns:pic="http://schemas.openxmlformats.org/drawingml/2006/picture" xmlns:a14="http://schemas.microsoft.com/office/drawing/2010/main">
          <w:pict>
            <v:line id="Straight Connector 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alt="&quot;&quot;" o:spid="_x0000_s1026" strokecolor="#008085" strokeweight="1pt" from="57.75pt,21.75pt" to="470.25pt,21.75pt" w14:anchorId="358788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"/>
          </w:pict>
        </mc:Fallback>
      </mc:AlternateContent>
    </w:r>
    <w:r w:rsidRPr="00033FC7">
      <w:t>C</w:t>
    </w:r>
    <w:r w:rsidR="00DC1A5B">
      <w:t>ommunications Plan</w:t>
    </w:r>
    <w:r w:rsidR="00DC1A5B">
      <w:tab/>
    </w:r>
    <w:r w:rsidRPr="00C70EBD">
      <w:tab/>
    </w:r>
    <w:r w:rsidR="0071379C">
      <w:t>Ma</w:t>
    </w:r>
    <w:r w:rsidR="00EC21B3">
      <w:t>rch</w:t>
    </w:r>
    <w:r>
      <w:t xml:space="preserve"> </w:t>
    </w:r>
    <w:r w:rsidRPr="00C70EBD">
      <w:t>20</w:t>
    </w:r>
    <w:r w:rsidR="008D7105">
      <w:t>2</w:t>
    </w:r>
    <w:r w:rsidR="00EC21B3">
      <w:t>3</w:t>
    </w:r>
  </w:p>
  <w:p w14:paraId="6AC39108" w14:textId="77777777" w:rsidR="00033FC7" w:rsidRDefault="00033F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C182A" w14:textId="40260B6F" w:rsidR="001F4064" w:rsidRPr="00A22E01" w:rsidRDefault="001F4064" w:rsidP="000168A5">
    <w:pPr>
      <w:pStyle w:val="Header"/>
      <w:ind w:left="1260"/>
      <w:rPr>
        <w:b/>
        <w:bCs/>
        <w:color w:val="008085"/>
        <w:sz w:val="24"/>
        <w:szCs w:val="24"/>
      </w:rPr>
    </w:pPr>
    <w:r w:rsidRPr="00A22E01">
      <w:rPr>
        <w:b/>
        <w:bCs/>
        <w:noProof/>
        <w:color w:val="008085"/>
        <w:sz w:val="24"/>
        <w:szCs w:val="24"/>
      </w:rPr>
      <w:drawing>
        <wp:anchor distT="0" distB="0" distL="114300" distR="114300" simplePos="0" relativeHeight="251675648" behindDoc="0" locked="0" layoutInCell="1" allowOverlap="1" wp14:anchorId="0600A723" wp14:editId="7BEB8DD8">
          <wp:simplePos x="0" y="0"/>
          <wp:positionH relativeFrom="margin">
            <wp:posOffset>-123824</wp:posOffset>
          </wp:positionH>
          <wp:positionV relativeFrom="paragraph">
            <wp:posOffset>-190500</wp:posOffset>
          </wp:positionV>
          <wp:extent cx="813558" cy="819150"/>
          <wp:effectExtent l="0" t="0" r="5715" b="0"/>
          <wp:wrapNone/>
          <wp:docPr id="23" name="Picture 2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gacities Logo_Final-01.jpg"/>
                  <pic:cNvPicPr/>
                </pic:nvPicPr>
                <pic:blipFill>
                  <a:blip r:embed="rId1">
                    <a:extLst>
                      <a:ext uri="{28A0092B-C50C-407E-A947-70E740481C1C}">
                        <a14:useLocalDpi xmlns:a14="http://schemas.microsoft.com/office/drawing/2010/main" val="0"/>
                      </a:ext>
                    </a:extLst>
                  </a:blip>
                  <a:stretch>
                    <a:fillRect/>
                  </a:stretch>
                </pic:blipFill>
                <pic:spPr>
                  <a:xfrm>
                    <a:off x="0" y="0"/>
                    <a:ext cx="813558" cy="819150"/>
                  </a:xfrm>
                  <a:prstGeom prst="rect">
                    <a:avLst/>
                  </a:prstGeom>
                </pic:spPr>
              </pic:pic>
            </a:graphicData>
          </a:graphic>
          <wp14:sizeRelH relativeFrom="page">
            <wp14:pctWidth>0</wp14:pctWidth>
          </wp14:sizeRelH>
          <wp14:sizeRelV relativeFrom="page">
            <wp14:pctHeight>0</wp14:pctHeight>
          </wp14:sizeRelV>
        </wp:anchor>
      </w:drawing>
    </w:r>
    <w:r w:rsidR="1AAD7038" w:rsidRPr="00A22E01">
      <w:rPr>
        <w:b/>
        <w:bCs/>
        <w:color w:val="008085"/>
        <w:sz w:val="24"/>
        <w:szCs w:val="24"/>
      </w:rPr>
      <w:t>MEGACITIES PARTNERSHIP</w:t>
    </w:r>
  </w:p>
  <w:p w14:paraId="4E67FA78" w14:textId="48928DDE" w:rsidR="001F4064" w:rsidRDefault="001F4064" w:rsidP="009151C5">
    <w:pPr>
      <w:pStyle w:val="Header"/>
      <w:ind w:left="1260"/>
    </w:pPr>
    <w:r w:rsidRPr="00C70EBD">
      <w:rPr>
        <w:noProof/>
      </w:rPr>
      <mc:AlternateContent>
        <mc:Choice Requires="wps">
          <w:drawing>
            <wp:anchor distT="0" distB="0" distL="114300" distR="114300" simplePos="0" relativeHeight="251676672" behindDoc="0" locked="0" layoutInCell="1" allowOverlap="1" wp14:anchorId="65AC4E76" wp14:editId="6063777A">
              <wp:simplePos x="0" y="0"/>
              <wp:positionH relativeFrom="column">
                <wp:posOffset>733425</wp:posOffset>
              </wp:positionH>
              <wp:positionV relativeFrom="paragraph">
                <wp:posOffset>276225</wp:posOffset>
              </wp:positionV>
              <wp:extent cx="5238750" cy="0"/>
              <wp:effectExtent l="0" t="0" r="0" b="0"/>
              <wp:wrapNone/>
              <wp:docPr id="22" name="Straight Connector 2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238750" cy="0"/>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xmlns:pic="http://schemas.openxmlformats.org/drawingml/2006/picture" xmlns:adec="http://schemas.microsoft.com/office/drawing/2017/decorative" xmlns:a14="http://schemas.microsoft.com/office/drawing/2010/main">
          <w:pict>
            <v:line id="Straight Connector 22" style="position:absolute;z-index:251676672;visibility:visible;mso-wrap-style:square;mso-wrap-distance-left:9pt;mso-wrap-distance-top:0;mso-wrap-distance-right:9pt;mso-wrap-distance-bottom:0;mso-position-horizontal:absolute;mso-position-horizontal-relative:text;mso-position-vertical:absolute;mso-position-vertical-relative:text" alt="&quot;&quot;" o:spid="_x0000_s1026" strokecolor="#008085" strokeweight="1pt" from="57.75pt,21.75pt" to="470.25pt,21.75pt" w14:anchorId="22C65F9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"/>
          </w:pict>
        </mc:Fallback>
      </mc:AlternateContent>
    </w:r>
    <w:r w:rsidRPr="00C70EBD">
      <w:t xml:space="preserve">INCEPTION REPORT // Project Workplan </w:t>
    </w:r>
    <w:r w:rsidRPr="00C70EBD">
      <w:tab/>
    </w:r>
    <w:r>
      <w:fldChar w:fldCharType="begin"/>
    </w:r>
    <w:r>
      <w:instrText xml:space="preserve">date \@ "MMMM" "YYYY"  </w:instrText>
    </w:r>
    <w:r>
      <w:fldChar w:fldCharType="separate"/>
    </w:r>
    <w:ins w:id="4" w:author="Mei Collins" w:date="2023-02-06T16:16:00Z">
      <w:r w:rsidR="00EC21B3">
        <w:rPr>
          <w:noProof/>
        </w:rPr>
        <w:t>February</w:t>
      </w:r>
    </w:ins>
    <w:del w:id="5" w:author="Mei Collins" w:date="2023-02-06T16:16:00Z">
      <w:r w:rsidR="00095CBE" w:rsidDel="00EC21B3">
        <w:rPr>
          <w:noProof/>
        </w:rPr>
        <w:delText>October</w:delText>
      </w:r>
    </w:del>
    <w:r>
      <w:fldChar w:fldCharType="end"/>
    </w:r>
    <w:r>
      <w:t xml:space="preserve"> </w:t>
    </w:r>
    <w:r w:rsidRPr="00C70EBD">
      <w:t>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7734"/>
    <w:multiLevelType w:val="hybridMultilevel"/>
    <w:tmpl w:val="D43C8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9717A8"/>
    <w:multiLevelType w:val="multilevel"/>
    <w:tmpl w:val="B6AC856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550742"/>
    <w:multiLevelType w:val="hybridMultilevel"/>
    <w:tmpl w:val="2AD6C19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3D10A2C"/>
    <w:multiLevelType w:val="multilevel"/>
    <w:tmpl w:val="CCD0044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3F161C1"/>
    <w:multiLevelType w:val="hybridMultilevel"/>
    <w:tmpl w:val="C914B3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09711C"/>
    <w:multiLevelType w:val="hybridMultilevel"/>
    <w:tmpl w:val="40E62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BC440F"/>
    <w:multiLevelType w:val="hybridMultilevel"/>
    <w:tmpl w:val="51663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E426E6"/>
    <w:multiLevelType w:val="multilevel"/>
    <w:tmpl w:val="72384974"/>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D495569"/>
    <w:multiLevelType w:val="hybridMultilevel"/>
    <w:tmpl w:val="13D42B6A"/>
    <w:lvl w:ilvl="0" w:tplc="0409000F">
      <w:start w:val="1"/>
      <w:numFmt w:val="decimal"/>
      <w:lvlText w:val="%1."/>
      <w:lvlJc w:val="left"/>
      <w:pPr>
        <w:ind w:left="720" w:hanging="360"/>
      </w:pPr>
    </w:lvl>
    <w:lvl w:ilvl="1" w:tplc="A6CA12FE">
      <w:start w:val="1"/>
      <w:numFmt w:val="decimal"/>
      <w:lvlText w:val="%2.1"/>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C97DC2"/>
    <w:multiLevelType w:val="hybridMultilevel"/>
    <w:tmpl w:val="C0227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4A774F8"/>
    <w:multiLevelType w:val="multilevel"/>
    <w:tmpl w:val="60CE35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9F03B79"/>
    <w:multiLevelType w:val="hybridMultilevel"/>
    <w:tmpl w:val="A5AAD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D4603E"/>
    <w:multiLevelType w:val="hybridMultilevel"/>
    <w:tmpl w:val="FD58BEE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DBA2DF4"/>
    <w:multiLevelType w:val="hybridMultilevel"/>
    <w:tmpl w:val="0750DF7C"/>
    <w:lvl w:ilvl="0" w:tplc="28DA9C7A">
      <w:start w:val="1"/>
      <w:numFmt w:val="bullet"/>
      <w:pStyle w:val="bullital"/>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AA462B"/>
    <w:multiLevelType w:val="hybridMultilevel"/>
    <w:tmpl w:val="4DC29B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5974E1F"/>
    <w:multiLevelType w:val="hybridMultilevel"/>
    <w:tmpl w:val="2E18DD2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1D43C9"/>
    <w:multiLevelType w:val="hybridMultilevel"/>
    <w:tmpl w:val="6276C9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CF5088"/>
    <w:multiLevelType w:val="hybridMultilevel"/>
    <w:tmpl w:val="69E844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730832"/>
    <w:multiLevelType w:val="hybridMultilevel"/>
    <w:tmpl w:val="F1DE516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1967B8C"/>
    <w:multiLevelType w:val="hybridMultilevel"/>
    <w:tmpl w:val="0F8E2A4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5581C4F"/>
    <w:multiLevelType w:val="hybridMultilevel"/>
    <w:tmpl w:val="61A8C6F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56B7FC4"/>
    <w:multiLevelType w:val="hybridMultilevel"/>
    <w:tmpl w:val="E0B2A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5ED0195"/>
    <w:multiLevelType w:val="hybridMultilevel"/>
    <w:tmpl w:val="DF06A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8AA1AC8"/>
    <w:multiLevelType w:val="hybridMultilevel"/>
    <w:tmpl w:val="4EE61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D4F3F65"/>
    <w:multiLevelType w:val="hybridMultilevel"/>
    <w:tmpl w:val="7096B6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2C0A16"/>
    <w:multiLevelType w:val="hybridMultilevel"/>
    <w:tmpl w:val="0A188BB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0D72F75"/>
    <w:multiLevelType w:val="hybridMultilevel"/>
    <w:tmpl w:val="9F2A76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1C267CD"/>
    <w:multiLevelType w:val="hybridMultilevel"/>
    <w:tmpl w:val="C324C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1CA177F"/>
    <w:multiLevelType w:val="multilevel"/>
    <w:tmpl w:val="B618698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4F7069C"/>
    <w:multiLevelType w:val="hybridMultilevel"/>
    <w:tmpl w:val="8A5A1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7221B59"/>
    <w:multiLevelType w:val="hybridMultilevel"/>
    <w:tmpl w:val="FCCE087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4ED20532"/>
    <w:multiLevelType w:val="multilevel"/>
    <w:tmpl w:val="142C370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56FD64E8"/>
    <w:multiLevelType w:val="hybridMultilevel"/>
    <w:tmpl w:val="DC5E8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72C6FA6"/>
    <w:multiLevelType w:val="hybridMultilevel"/>
    <w:tmpl w:val="43F8F156"/>
    <w:lvl w:ilvl="0" w:tplc="F7040C46">
      <w:start w:val="1"/>
      <w:numFmt w:val="bullet"/>
      <w:pStyle w:val="BodyText12p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D123976"/>
    <w:multiLevelType w:val="hybridMultilevel"/>
    <w:tmpl w:val="44388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761287"/>
    <w:multiLevelType w:val="multilevel"/>
    <w:tmpl w:val="FE50056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18F7617"/>
    <w:multiLevelType w:val="hybridMultilevel"/>
    <w:tmpl w:val="F95CE0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1B41112"/>
    <w:multiLevelType w:val="hybridMultilevel"/>
    <w:tmpl w:val="4FEEEFE8"/>
    <w:lvl w:ilvl="0" w:tplc="3F0628D8">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84F69EA"/>
    <w:multiLevelType w:val="multilevel"/>
    <w:tmpl w:val="BE8EE4A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02A401C"/>
    <w:multiLevelType w:val="hybridMultilevel"/>
    <w:tmpl w:val="87B8361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3B66834"/>
    <w:multiLevelType w:val="hybridMultilevel"/>
    <w:tmpl w:val="9B162A36"/>
    <w:lvl w:ilvl="0" w:tplc="ADFE7F84">
      <w:start w:val="1"/>
      <w:numFmt w:val="decimal"/>
      <w:pStyle w:val="BodyText12pt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CAE6FC4"/>
    <w:multiLevelType w:val="hybridMultilevel"/>
    <w:tmpl w:val="268C338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7D4E74F6"/>
    <w:multiLevelType w:val="hybridMultilevel"/>
    <w:tmpl w:val="56101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62604323">
    <w:abstractNumId w:val="22"/>
  </w:num>
  <w:num w:numId="2" w16cid:durableId="1124228047">
    <w:abstractNumId w:val="23"/>
  </w:num>
  <w:num w:numId="3" w16cid:durableId="948272992">
    <w:abstractNumId w:val="36"/>
  </w:num>
  <w:num w:numId="4" w16cid:durableId="758524085">
    <w:abstractNumId w:val="32"/>
  </w:num>
  <w:num w:numId="5" w16cid:durableId="653726229">
    <w:abstractNumId w:val="42"/>
  </w:num>
  <w:num w:numId="6" w16cid:durableId="291255339">
    <w:abstractNumId w:val="40"/>
  </w:num>
  <w:num w:numId="7" w16cid:durableId="199250057">
    <w:abstractNumId w:val="37"/>
  </w:num>
  <w:num w:numId="8" w16cid:durableId="1663778213">
    <w:abstractNumId w:val="33"/>
  </w:num>
  <w:num w:numId="9" w16cid:durableId="503325514">
    <w:abstractNumId w:val="26"/>
  </w:num>
  <w:num w:numId="10" w16cid:durableId="1160776281">
    <w:abstractNumId w:val="9"/>
  </w:num>
  <w:num w:numId="11" w16cid:durableId="1967660224">
    <w:abstractNumId w:val="38"/>
  </w:num>
  <w:num w:numId="12" w16cid:durableId="1215044839">
    <w:abstractNumId w:val="8"/>
  </w:num>
  <w:num w:numId="13" w16cid:durableId="1937055138">
    <w:abstractNumId w:val="25"/>
  </w:num>
  <w:num w:numId="14" w16cid:durableId="1103955510">
    <w:abstractNumId w:val="41"/>
  </w:num>
  <w:num w:numId="15" w16cid:durableId="2060009525">
    <w:abstractNumId w:val="12"/>
  </w:num>
  <w:num w:numId="16" w16cid:durableId="768088867">
    <w:abstractNumId w:val="19"/>
  </w:num>
  <w:num w:numId="17" w16cid:durableId="10909">
    <w:abstractNumId w:val="20"/>
  </w:num>
  <w:num w:numId="18" w16cid:durableId="149752566">
    <w:abstractNumId w:val="30"/>
  </w:num>
  <w:num w:numId="19" w16cid:durableId="1955550859">
    <w:abstractNumId w:val="18"/>
  </w:num>
  <w:num w:numId="20" w16cid:durableId="435635211">
    <w:abstractNumId w:val="39"/>
  </w:num>
  <w:num w:numId="21" w16cid:durableId="831800882">
    <w:abstractNumId w:val="4"/>
  </w:num>
  <w:num w:numId="22" w16cid:durableId="1495074725">
    <w:abstractNumId w:val="3"/>
  </w:num>
  <w:num w:numId="23" w16cid:durableId="2041784561">
    <w:abstractNumId w:val="10"/>
  </w:num>
  <w:num w:numId="24" w16cid:durableId="187960769">
    <w:abstractNumId w:val="31"/>
  </w:num>
  <w:num w:numId="25" w16cid:durableId="1633097389">
    <w:abstractNumId w:val="13"/>
  </w:num>
  <w:num w:numId="26" w16cid:durableId="518395545">
    <w:abstractNumId w:val="34"/>
  </w:num>
  <w:num w:numId="27" w16cid:durableId="1557735862">
    <w:abstractNumId w:val="5"/>
  </w:num>
  <w:num w:numId="28" w16cid:durableId="656764459">
    <w:abstractNumId w:val="21"/>
  </w:num>
  <w:num w:numId="29" w16cid:durableId="193464524">
    <w:abstractNumId w:val="15"/>
  </w:num>
  <w:num w:numId="30" w16cid:durableId="445739145">
    <w:abstractNumId w:val="35"/>
  </w:num>
  <w:num w:numId="31" w16cid:durableId="638615133">
    <w:abstractNumId w:val="1"/>
  </w:num>
  <w:num w:numId="32" w16cid:durableId="292291160">
    <w:abstractNumId w:val="28"/>
  </w:num>
  <w:num w:numId="33" w16cid:durableId="1140999930">
    <w:abstractNumId w:val="7"/>
  </w:num>
  <w:num w:numId="34" w16cid:durableId="663625467">
    <w:abstractNumId w:val="24"/>
  </w:num>
  <w:num w:numId="35" w16cid:durableId="985010856">
    <w:abstractNumId w:val="17"/>
  </w:num>
  <w:num w:numId="36" w16cid:durableId="1267541098">
    <w:abstractNumId w:val="0"/>
  </w:num>
  <w:num w:numId="37" w16cid:durableId="1017119901">
    <w:abstractNumId w:val="29"/>
  </w:num>
  <w:num w:numId="38" w16cid:durableId="1314488309">
    <w:abstractNumId w:val="27"/>
  </w:num>
  <w:num w:numId="39" w16cid:durableId="1964384644">
    <w:abstractNumId w:val="16"/>
  </w:num>
  <w:num w:numId="40" w16cid:durableId="681274628">
    <w:abstractNumId w:val="11"/>
  </w:num>
  <w:num w:numId="41" w16cid:durableId="958337264">
    <w:abstractNumId w:val="2"/>
  </w:num>
  <w:num w:numId="42" w16cid:durableId="1634748656">
    <w:abstractNumId w:val="14"/>
  </w:num>
  <w:num w:numId="43" w16cid:durableId="1930652844">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ei Collins">
    <w15:presenceInfo w15:providerId="AD" w15:userId="S::MCollins@indecon.com::f58710cf-9b7c-4342-a50c-dd3de50b01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9A5"/>
    <w:rsid w:val="00002192"/>
    <w:rsid w:val="000168A5"/>
    <w:rsid w:val="00022E94"/>
    <w:rsid w:val="00033FC7"/>
    <w:rsid w:val="00076846"/>
    <w:rsid w:val="00086F4A"/>
    <w:rsid w:val="00095CBE"/>
    <w:rsid w:val="000A374B"/>
    <w:rsid w:val="000C4752"/>
    <w:rsid w:val="000D0E2D"/>
    <w:rsid w:val="000D3491"/>
    <w:rsid w:val="00110C38"/>
    <w:rsid w:val="00130F67"/>
    <w:rsid w:val="00145CC5"/>
    <w:rsid w:val="00160181"/>
    <w:rsid w:val="001740AA"/>
    <w:rsid w:val="001978F3"/>
    <w:rsid w:val="001A12C8"/>
    <w:rsid w:val="001B3B77"/>
    <w:rsid w:val="001B4B1D"/>
    <w:rsid w:val="001D5858"/>
    <w:rsid w:val="001D7D50"/>
    <w:rsid w:val="001F4064"/>
    <w:rsid w:val="001F5D10"/>
    <w:rsid w:val="00205FAF"/>
    <w:rsid w:val="00214969"/>
    <w:rsid w:val="00222F6F"/>
    <w:rsid w:val="0022443E"/>
    <w:rsid w:val="002472F0"/>
    <w:rsid w:val="00264C1C"/>
    <w:rsid w:val="002753A8"/>
    <w:rsid w:val="00350535"/>
    <w:rsid w:val="003A07E8"/>
    <w:rsid w:val="003A2624"/>
    <w:rsid w:val="003A6491"/>
    <w:rsid w:val="003D6150"/>
    <w:rsid w:val="003E2A37"/>
    <w:rsid w:val="00422D71"/>
    <w:rsid w:val="00452EB1"/>
    <w:rsid w:val="00471F1C"/>
    <w:rsid w:val="00485AE1"/>
    <w:rsid w:val="004E6031"/>
    <w:rsid w:val="0050571B"/>
    <w:rsid w:val="0051543C"/>
    <w:rsid w:val="005306C3"/>
    <w:rsid w:val="005405D2"/>
    <w:rsid w:val="00556419"/>
    <w:rsid w:val="00562EDB"/>
    <w:rsid w:val="0056754B"/>
    <w:rsid w:val="005709A5"/>
    <w:rsid w:val="005A07E9"/>
    <w:rsid w:val="005E1BA2"/>
    <w:rsid w:val="006023A4"/>
    <w:rsid w:val="00621433"/>
    <w:rsid w:val="00626109"/>
    <w:rsid w:val="00650930"/>
    <w:rsid w:val="006512E6"/>
    <w:rsid w:val="00683997"/>
    <w:rsid w:val="006E3B91"/>
    <w:rsid w:val="00712CA7"/>
    <w:rsid w:val="0071379C"/>
    <w:rsid w:val="0072593F"/>
    <w:rsid w:val="00755C23"/>
    <w:rsid w:val="00760038"/>
    <w:rsid w:val="007B6B2E"/>
    <w:rsid w:val="007C3102"/>
    <w:rsid w:val="007C64DF"/>
    <w:rsid w:val="00833EC6"/>
    <w:rsid w:val="008462FF"/>
    <w:rsid w:val="0086365E"/>
    <w:rsid w:val="008D0189"/>
    <w:rsid w:val="008D5546"/>
    <w:rsid w:val="008D7105"/>
    <w:rsid w:val="008E0A32"/>
    <w:rsid w:val="008E1257"/>
    <w:rsid w:val="009151C5"/>
    <w:rsid w:val="00990BC5"/>
    <w:rsid w:val="009A341F"/>
    <w:rsid w:val="009A47F3"/>
    <w:rsid w:val="009E0EF1"/>
    <w:rsid w:val="00A05C25"/>
    <w:rsid w:val="00A22E01"/>
    <w:rsid w:val="00A731A7"/>
    <w:rsid w:val="00AA10C6"/>
    <w:rsid w:val="00AB2073"/>
    <w:rsid w:val="00AC270E"/>
    <w:rsid w:val="00AD6C2E"/>
    <w:rsid w:val="00AE0FCE"/>
    <w:rsid w:val="00B227C0"/>
    <w:rsid w:val="00B63392"/>
    <w:rsid w:val="00B8337C"/>
    <w:rsid w:val="00BA423A"/>
    <w:rsid w:val="00BB56B8"/>
    <w:rsid w:val="00BB5E9C"/>
    <w:rsid w:val="00C6493A"/>
    <w:rsid w:val="00C70EBD"/>
    <w:rsid w:val="00C728FE"/>
    <w:rsid w:val="00C73BC7"/>
    <w:rsid w:val="00C84B50"/>
    <w:rsid w:val="00C84DF2"/>
    <w:rsid w:val="00C86F6B"/>
    <w:rsid w:val="00C87B61"/>
    <w:rsid w:val="00CB22D0"/>
    <w:rsid w:val="00CC2314"/>
    <w:rsid w:val="00CF3854"/>
    <w:rsid w:val="00D2066F"/>
    <w:rsid w:val="00D21BF3"/>
    <w:rsid w:val="00D34290"/>
    <w:rsid w:val="00D60E00"/>
    <w:rsid w:val="00DB3DD6"/>
    <w:rsid w:val="00DC1A5B"/>
    <w:rsid w:val="00DD0E63"/>
    <w:rsid w:val="00DE7FAB"/>
    <w:rsid w:val="00E0081D"/>
    <w:rsid w:val="00E03DFC"/>
    <w:rsid w:val="00E43EB0"/>
    <w:rsid w:val="00E509F4"/>
    <w:rsid w:val="00E61730"/>
    <w:rsid w:val="00E676DB"/>
    <w:rsid w:val="00E71570"/>
    <w:rsid w:val="00E96485"/>
    <w:rsid w:val="00EA1B67"/>
    <w:rsid w:val="00EA6EF2"/>
    <w:rsid w:val="00EB0161"/>
    <w:rsid w:val="00EB1E35"/>
    <w:rsid w:val="00EB4104"/>
    <w:rsid w:val="00EC21B3"/>
    <w:rsid w:val="00EC2D6C"/>
    <w:rsid w:val="00F02755"/>
    <w:rsid w:val="00F12E80"/>
    <w:rsid w:val="00F44F89"/>
    <w:rsid w:val="00F54278"/>
    <w:rsid w:val="00F668A1"/>
    <w:rsid w:val="00F932BE"/>
    <w:rsid w:val="00F96D7D"/>
    <w:rsid w:val="00FA3F5D"/>
    <w:rsid w:val="00FB465D"/>
    <w:rsid w:val="00FD7C0D"/>
    <w:rsid w:val="1AAD70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6A01B60"/>
  <w15:chartTrackingRefBased/>
  <w15:docId w15:val="{F9EEFDBF-D31F-49B3-95A2-CC5A90D49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6485"/>
    <w:rPr>
      <w:rFonts w:ascii="Calibri" w:hAnsi="Calibri" w:cs="Calibri"/>
    </w:rPr>
  </w:style>
  <w:style w:type="paragraph" w:styleId="Heading1">
    <w:name w:val="heading 1"/>
    <w:basedOn w:val="Normal"/>
    <w:next w:val="Normal"/>
    <w:link w:val="Heading1Char"/>
    <w:uiPriority w:val="9"/>
    <w:qFormat/>
    <w:rsid w:val="003A07E8"/>
    <w:pPr>
      <w:numPr>
        <w:numId w:val="33"/>
      </w:numPr>
      <w:spacing w:before="240" w:after="0"/>
      <w:ind w:left="720" w:hanging="720"/>
      <w:outlineLvl w:val="0"/>
    </w:pPr>
    <w:rPr>
      <w:rFonts w:asciiTheme="majorHAnsi" w:eastAsia="Calibri" w:hAnsiTheme="majorHAnsi" w:cstheme="majorBidi"/>
      <w:color w:val="008085"/>
      <w:sz w:val="36"/>
      <w:szCs w:val="36"/>
    </w:rPr>
  </w:style>
  <w:style w:type="paragraph" w:styleId="Heading2">
    <w:name w:val="heading 2"/>
    <w:basedOn w:val="Heading1"/>
    <w:next w:val="Normal"/>
    <w:link w:val="Heading2Char"/>
    <w:uiPriority w:val="9"/>
    <w:unhideWhenUsed/>
    <w:qFormat/>
    <w:rsid w:val="003A07E8"/>
    <w:pPr>
      <w:numPr>
        <w:ilvl w:val="1"/>
      </w:numPr>
      <w:ind w:left="720" w:hanging="720"/>
      <w:outlineLvl w:val="1"/>
    </w:pPr>
    <w:rPr>
      <w:color w:val="65757D" w:themeColor="background2" w:themeShade="80"/>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A42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423A"/>
    <w:rPr>
      <w:rFonts w:ascii="Segoe UI" w:hAnsi="Segoe UI" w:cs="Segoe UI"/>
      <w:sz w:val="18"/>
      <w:szCs w:val="18"/>
    </w:rPr>
  </w:style>
  <w:style w:type="paragraph" w:styleId="ListParagraph">
    <w:name w:val="List Paragraph"/>
    <w:basedOn w:val="Normal"/>
    <w:uiPriority w:val="34"/>
    <w:qFormat/>
    <w:rsid w:val="00BA423A"/>
    <w:pPr>
      <w:ind w:left="720"/>
      <w:contextualSpacing/>
    </w:pPr>
  </w:style>
  <w:style w:type="character" w:styleId="CommentReference">
    <w:name w:val="annotation reference"/>
    <w:basedOn w:val="DefaultParagraphFont"/>
    <w:uiPriority w:val="99"/>
    <w:semiHidden/>
    <w:unhideWhenUsed/>
    <w:rsid w:val="00BA423A"/>
    <w:rPr>
      <w:sz w:val="16"/>
      <w:szCs w:val="16"/>
    </w:rPr>
  </w:style>
  <w:style w:type="paragraph" w:styleId="CommentText">
    <w:name w:val="annotation text"/>
    <w:basedOn w:val="Normal"/>
    <w:link w:val="CommentTextChar"/>
    <w:uiPriority w:val="99"/>
    <w:semiHidden/>
    <w:unhideWhenUsed/>
    <w:rsid w:val="00BA423A"/>
    <w:pPr>
      <w:spacing w:line="240" w:lineRule="auto"/>
    </w:pPr>
    <w:rPr>
      <w:sz w:val="20"/>
      <w:szCs w:val="20"/>
    </w:rPr>
  </w:style>
  <w:style w:type="character" w:customStyle="1" w:styleId="CommentTextChar">
    <w:name w:val="Comment Text Char"/>
    <w:basedOn w:val="DefaultParagraphFont"/>
    <w:link w:val="CommentText"/>
    <w:uiPriority w:val="99"/>
    <w:semiHidden/>
    <w:rsid w:val="00BA423A"/>
    <w:rPr>
      <w:sz w:val="20"/>
      <w:szCs w:val="20"/>
    </w:rPr>
  </w:style>
  <w:style w:type="paragraph" w:styleId="CommentSubject">
    <w:name w:val="annotation subject"/>
    <w:basedOn w:val="CommentText"/>
    <w:next w:val="CommentText"/>
    <w:link w:val="CommentSubjectChar"/>
    <w:uiPriority w:val="99"/>
    <w:semiHidden/>
    <w:unhideWhenUsed/>
    <w:rsid w:val="00BA423A"/>
    <w:rPr>
      <w:b/>
      <w:bCs/>
    </w:rPr>
  </w:style>
  <w:style w:type="character" w:customStyle="1" w:styleId="CommentSubjectChar">
    <w:name w:val="Comment Subject Char"/>
    <w:basedOn w:val="CommentTextChar"/>
    <w:link w:val="CommentSubject"/>
    <w:uiPriority w:val="99"/>
    <w:semiHidden/>
    <w:rsid w:val="00BA423A"/>
    <w:rPr>
      <w:b/>
      <w:bCs/>
      <w:sz w:val="20"/>
      <w:szCs w:val="20"/>
    </w:rPr>
  </w:style>
  <w:style w:type="paragraph" w:customStyle="1" w:styleId="ExhibitTitle">
    <w:name w:val="Exhibit Title"/>
    <w:basedOn w:val="Normal"/>
    <w:rsid w:val="00B227C0"/>
    <w:pPr>
      <w:spacing w:before="200"/>
    </w:pPr>
    <w:rPr>
      <w:b/>
      <w:caps/>
      <w:noProof/>
      <w:color w:val="134163" w:themeColor="accent2" w:themeShade="80"/>
      <w:spacing w:val="20"/>
      <w:kern w:val="8"/>
      <w:sz w:val="17"/>
    </w:rPr>
  </w:style>
  <w:style w:type="paragraph" w:customStyle="1" w:styleId="IEcNormalText">
    <w:name w:val="IEc Normal Text"/>
    <w:basedOn w:val="Normal"/>
    <w:link w:val="IEcNormalTextChar"/>
    <w:uiPriority w:val="99"/>
    <w:rsid w:val="00A22E01"/>
    <w:rPr>
      <w:rFonts w:eastAsia="Times"/>
      <w:sz w:val="24"/>
      <w:szCs w:val="24"/>
    </w:rPr>
  </w:style>
  <w:style w:type="character" w:customStyle="1" w:styleId="IEcNormalTextChar">
    <w:name w:val="IEc Normal Text Char"/>
    <w:link w:val="IEcNormalText"/>
    <w:uiPriority w:val="99"/>
    <w:rsid w:val="00A22E01"/>
    <w:rPr>
      <w:rFonts w:ascii="Calibri" w:eastAsia="Times" w:hAnsi="Calibri" w:cs="Calibri"/>
      <w:sz w:val="24"/>
      <w:szCs w:val="24"/>
    </w:rPr>
  </w:style>
  <w:style w:type="paragraph" w:styleId="NoSpacing">
    <w:name w:val="No Spacing"/>
    <w:link w:val="NoSpacingChar"/>
    <w:uiPriority w:val="1"/>
    <w:qFormat/>
    <w:rsid w:val="000C4752"/>
    <w:pPr>
      <w:spacing w:after="0" w:line="240" w:lineRule="auto"/>
    </w:pPr>
    <w:rPr>
      <w:rFonts w:eastAsiaTheme="minorEastAsia"/>
    </w:rPr>
  </w:style>
  <w:style w:type="character" w:customStyle="1" w:styleId="NoSpacingChar">
    <w:name w:val="No Spacing Char"/>
    <w:basedOn w:val="DefaultParagraphFont"/>
    <w:link w:val="NoSpacing"/>
    <w:uiPriority w:val="1"/>
    <w:rsid w:val="000C4752"/>
    <w:rPr>
      <w:rFonts w:eastAsiaTheme="minorEastAsia"/>
    </w:rPr>
  </w:style>
  <w:style w:type="paragraph" w:styleId="Header">
    <w:name w:val="header"/>
    <w:basedOn w:val="Normal"/>
    <w:link w:val="HeaderChar"/>
    <w:uiPriority w:val="99"/>
    <w:unhideWhenUsed/>
    <w:rsid w:val="00C73B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3BC7"/>
  </w:style>
  <w:style w:type="paragraph" w:styleId="Footer">
    <w:name w:val="footer"/>
    <w:basedOn w:val="Normal"/>
    <w:link w:val="FooterChar"/>
    <w:uiPriority w:val="99"/>
    <w:unhideWhenUsed/>
    <w:rsid w:val="00C73B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3BC7"/>
  </w:style>
  <w:style w:type="paragraph" w:styleId="Title">
    <w:name w:val="Title"/>
    <w:basedOn w:val="Normal"/>
    <w:next w:val="Normal"/>
    <w:link w:val="TitleChar"/>
    <w:uiPriority w:val="10"/>
    <w:qFormat/>
    <w:rsid w:val="00C84B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84B5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3A07E8"/>
    <w:rPr>
      <w:rFonts w:asciiTheme="majorHAnsi" w:eastAsia="Calibri" w:hAnsiTheme="majorHAnsi" w:cstheme="majorBidi"/>
      <w:color w:val="008085"/>
      <w:sz w:val="36"/>
      <w:szCs w:val="36"/>
    </w:rPr>
  </w:style>
  <w:style w:type="character" w:customStyle="1" w:styleId="Heading2Char">
    <w:name w:val="Heading 2 Char"/>
    <w:basedOn w:val="DefaultParagraphFont"/>
    <w:link w:val="Heading2"/>
    <w:uiPriority w:val="9"/>
    <w:rsid w:val="003A07E8"/>
    <w:rPr>
      <w:rFonts w:asciiTheme="majorHAnsi" w:eastAsia="Calibri" w:hAnsiTheme="majorHAnsi" w:cstheme="majorBidi"/>
      <w:color w:val="65757D" w:themeColor="background2" w:themeShade="80"/>
      <w:sz w:val="30"/>
      <w:szCs w:val="36"/>
    </w:rPr>
  </w:style>
  <w:style w:type="paragraph" w:customStyle="1" w:styleId="ChartText">
    <w:name w:val="Chart Text"/>
    <w:basedOn w:val="Normal"/>
    <w:qFormat/>
    <w:rsid w:val="00145CC5"/>
    <w:pPr>
      <w:spacing w:line="240" w:lineRule="auto"/>
    </w:pPr>
    <w:rPr>
      <w:sz w:val="20"/>
      <w:szCs w:val="20"/>
    </w:rPr>
  </w:style>
  <w:style w:type="paragraph" w:customStyle="1" w:styleId="ChartHeader">
    <w:name w:val="Chart Header"/>
    <w:basedOn w:val="Normal"/>
    <w:qFormat/>
    <w:rsid w:val="003A2624"/>
    <w:pPr>
      <w:keepNext/>
      <w:spacing w:before="120" w:after="120" w:line="240" w:lineRule="auto"/>
      <w:jc w:val="center"/>
    </w:pPr>
    <w:rPr>
      <w:rFonts w:asciiTheme="minorHAnsi" w:eastAsia="Times" w:hAnsiTheme="minorHAnsi" w:cs="Times New Roman"/>
      <w:b/>
      <w:caps/>
      <w:color w:val="FFFFFF" w:themeColor="background1"/>
      <w:sz w:val="20"/>
      <w:szCs w:val="20"/>
    </w:rPr>
  </w:style>
  <w:style w:type="paragraph" w:customStyle="1" w:styleId="BodyText12pt">
    <w:name w:val="Body Text 12 pt"/>
    <w:basedOn w:val="Normal"/>
    <w:qFormat/>
    <w:rsid w:val="003A2624"/>
    <w:rPr>
      <w:sz w:val="24"/>
      <w:szCs w:val="24"/>
    </w:rPr>
  </w:style>
  <w:style w:type="paragraph" w:customStyle="1" w:styleId="BodyText12ptnumberedlist">
    <w:name w:val="Body Text 12 pt numbered list"/>
    <w:basedOn w:val="BodyText12pt"/>
    <w:qFormat/>
    <w:rsid w:val="003A2624"/>
    <w:pPr>
      <w:numPr>
        <w:numId w:val="6"/>
      </w:numPr>
      <w:contextualSpacing/>
    </w:pPr>
  </w:style>
  <w:style w:type="paragraph" w:customStyle="1" w:styleId="Heading1-NoNumbers">
    <w:name w:val="Heading 1 - No Numbers"/>
    <w:basedOn w:val="Heading1"/>
    <w:qFormat/>
    <w:rsid w:val="00A22E01"/>
  </w:style>
  <w:style w:type="paragraph" w:customStyle="1" w:styleId="BodyText12ptbulletlist">
    <w:name w:val="Body Text 12 pt bullet list"/>
    <w:basedOn w:val="BodyText12pt"/>
    <w:qFormat/>
    <w:rsid w:val="009E0EF1"/>
    <w:pPr>
      <w:numPr>
        <w:numId w:val="8"/>
      </w:numPr>
    </w:pPr>
  </w:style>
  <w:style w:type="paragraph" w:customStyle="1" w:styleId="GRT">
    <w:name w:val="GRT"/>
    <w:basedOn w:val="Normal"/>
    <w:link w:val="GRTChar"/>
    <w:qFormat/>
    <w:rsid w:val="001F4064"/>
    <w:pPr>
      <w:jc w:val="center"/>
    </w:pPr>
    <w:rPr>
      <w:rFonts w:asciiTheme="minorHAnsi" w:hAnsiTheme="minorHAnsi"/>
      <w:color w:val="008085"/>
      <w:sz w:val="68"/>
      <w:szCs w:val="72"/>
    </w:rPr>
  </w:style>
  <w:style w:type="paragraph" w:customStyle="1" w:styleId="BLT">
    <w:name w:val="BLT"/>
    <w:basedOn w:val="Normal"/>
    <w:link w:val="BLTChar"/>
    <w:qFormat/>
    <w:rsid w:val="001F4064"/>
    <w:pPr>
      <w:jc w:val="center"/>
    </w:pPr>
    <w:rPr>
      <w:sz w:val="60"/>
    </w:rPr>
  </w:style>
  <w:style w:type="character" w:customStyle="1" w:styleId="GRTChar">
    <w:name w:val="GRT Char"/>
    <w:basedOn w:val="DefaultParagraphFont"/>
    <w:link w:val="GRT"/>
    <w:rsid w:val="001F4064"/>
    <w:rPr>
      <w:rFonts w:cs="Calibri"/>
      <w:color w:val="008085"/>
      <w:sz w:val="68"/>
      <w:szCs w:val="72"/>
    </w:rPr>
  </w:style>
  <w:style w:type="paragraph" w:styleId="TOC1">
    <w:name w:val="toc 1"/>
    <w:basedOn w:val="Normal"/>
    <w:next w:val="Normal"/>
    <w:autoRedefine/>
    <w:uiPriority w:val="39"/>
    <w:unhideWhenUsed/>
    <w:rsid w:val="0050571B"/>
    <w:pPr>
      <w:spacing w:after="120"/>
    </w:pPr>
  </w:style>
  <w:style w:type="character" w:customStyle="1" w:styleId="BLTChar">
    <w:name w:val="BLT Char"/>
    <w:basedOn w:val="DefaultParagraphFont"/>
    <w:link w:val="BLT"/>
    <w:rsid w:val="001F4064"/>
    <w:rPr>
      <w:rFonts w:ascii="Calibri" w:hAnsi="Calibri" w:cs="Calibri"/>
      <w:sz w:val="60"/>
    </w:rPr>
  </w:style>
  <w:style w:type="character" w:styleId="Hyperlink">
    <w:name w:val="Hyperlink"/>
    <w:basedOn w:val="DefaultParagraphFont"/>
    <w:uiPriority w:val="99"/>
    <w:unhideWhenUsed/>
    <w:rsid w:val="001D5858"/>
    <w:rPr>
      <w:color w:val="6B9F25" w:themeColor="hyperlink"/>
      <w:u w:val="single"/>
    </w:rPr>
  </w:style>
  <w:style w:type="table" w:styleId="TableGrid">
    <w:name w:val="Table Grid"/>
    <w:basedOn w:val="TableNormal"/>
    <w:uiPriority w:val="59"/>
    <w:rsid w:val="00A22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22E01"/>
    <w:pPr>
      <w:spacing w:after="0" w:line="240" w:lineRule="auto"/>
    </w:pPr>
    <w:rPr>
      <w:rFonts w:cs="Times New Roman"/>
      <w:sz w:val="20"/>
      <w:szCs w:val="20"/>
    </w:rPr>
  </w:style>
  <w:style w:type="character" w:customStyle="1" w:styleId="FootnoteTextChar">
    <w:name w:val="Footnote Text Char"/>
    <w:basedOn w:val="DefaultParagraphFont"/>
    <w:link w:val="FootnoteText"/>
    <w:uiPriority w:val="99"/>
    <w:semiHidden/>
    <w:rsid w:val="00A22E01"/>
    <w:rPr>
      <w:rFonts w:ascii="Calibri" w:hAnsi="Calibri" w:cs="Times New Roman"/>
      <w:sz w:val="20"/>
      <w:szCs w:val="20"/>
    </w:rPr>
  </w:style>
  <w:style w:type="character" w:styleId="FootnoteReference">
    <w:name w:val="footnote reference"/>
    <w:basedOn w:val="DefaultParagraphFont"/>
    <w:uiPriority w:val="99"/>
    <w:semiHidden/>
    <w:unhideWhenUsed/>
    <w:rsid w:val="00A22E01"/>
    <w:rPr>
      <w:vertAlign w:val="superscript"/>
    </w:rPr>
  </w:style>
  <w:style w:type="paragraph" w:customStyle="1" w:styleId="IEcFootnoteText">
    <w:name w:val="IEc Footnote Text"/>
    <w:basedOn w:val="FootnoteText"/>
    <w:rsid w:val="00110C38"/>
    <w:pPr>
      <w:spacing w:after="200" w:line="276" w:lineRule="auto"/>
    </w:pPr>
  </w:style>
  <w:style w:type="paragraph" w:customStyle="1" w:styleId="Italpar">
    <w:name w:val="Italpar"/>
    <w:basedOn w:val="IEcNormalText"/>
    <w:link w:val="ItalparChar"/>
    <w:qFormat/>
    <w:rsid w:val="00A22E01"/>
    <w:rPr>
      <w:rFonts w:eastAsia="Calibri"/>
      <w:i/>
      <w:iCs/>
    </w:rPr>
  </w:style>
  <w:style w:type="paragraph" w:customStyle="1" w:styleId="source">
    <w:name w:val="source"/>
    <w:basedOn w:val="Normal"/>
    <w:link w:val="sourceChar"/>
    <w:qFormat/>
    <w:rsid w:val="00EC2D6C"/>
    <w:pPr>
      <w:spacing w:line="290" w:lineRule="exact"/>
      <w:ind w:firstLine="720"/>
    </w:pPr>
    <w:rPr>
      <w:rFonts w:eastAsia="Calibri" w:cs="Times New Roman"/>
      <w:i/>
      <w:iCs/>
      <w:sz w:val="18"/>
      <w:szCs w:val="18"/>
    </w:rPr>
  </w:style>
  <w:style w:type="character" w:customStyle="1" w:styleId="ItalparChar">
    <w:name w:val="Italpar Char"/>
    <w:basedOn w:val="IEcNormalTextChar"/>
    <w:link w:val="Italpar"/>
    <w:rsid w:val="00A22E01"/>
    <w:rPr>
      <w:rFonts w:ascii="Calibri" w:eastAsia="Calibri" w:hAnsi="Calibri" w:cs="Calibri"/>
      <w:i/>
      <w:iCs/>
      <w:sz w:val="24"/>
      <w:szCs w:val="24"/>
    </w:rPr>
  </w:style>
  <w:style w:type="character" w:customStyle="1" w:styleId="sourceChar">
    <w:name w:val="source Char"/>
    <w:basedOn w:val="DefaultParagraphFont"/>
    <w:link w:val="source"/>
    <w:rsid w:val="00EC2D6C"/>
    <w:rPr>
      <w:rFonts w:ascii="Calibri" w:eastAsia="Calibri" w:hAnsi="Calibri" w:cs="Times New Roman"/>
      <w:i/>
      <w:iCs/>
      <w:sz w:val="18"/>
      <w:szCs w:val="18"/>
    </w:rPr>
  </w:style>
  <w:style w:type="paragraph" w:customStyle="1" w:styleId="indent">
    <w:name w:val="indent"/>
    <w:basedOn w:val="IEcNormalText"/>
    <w:link w:val="indentChar"/>
    <w:qFormat/>
    <w:rsid w:val="00214969"/>
    <w:pPr>
      <w:ind w:left="720"/>
    </w:pPr>
  </w:style>
  <w:style w:type="paragraph" w:customStyle="1" w:styleId="bullital">
    <w:name w:val="bullital"/>
    <w:basedOn w:val="Normal"/>
    <w:link w:val="bullitalChar"/>
    <w:qFormat/>
    <w:rsid w:val="00B227C0"/>
    <w:pPr>
      <w:numPr>
        <w:numId w:val="25"/>
      </w:numPr>
    </w:pPr>
    <w:rPr>
      <w:rFonts w:ascii="Times New Roman" w:eastAsia="Times" w:hAnsi="Times New Roman" w:cs="Times New Roman"/>
      <w:i/>
      <w:iCs/>
      <w:szCs w:val="20"/>
    </w:rPr>
  </w:style>
  <w:style w:type="character" w:customStyle="1" w:styleId="indentChar">
    <w:name w:val="indent Char"/>
    <w:basedOn w:val="IEcNormalTextChar"/>
    <w:link w:val="indent"/>
    <w:rsid w:val="00214969"/>
    <w:rPr>
      <w:rFonts w:ascii="Calibri" w:eastAsia="Times" w:hAnsi="Calibri" w:cs="Calibri"/>
      <w:sz w:val="24"/>
      <w:szCs w:val="24"/>
    </w:rPr>
  </w:style>
  <w:style w:type="paragraph" w:customStyle="1" w:styleId="reference">
    <w:name w:val="reference"/>
    <w:basedOn w:val="Normal"/>
    <w:link w:val="referenceChar"/>
    <w:qFormat/>
    <w:rsid w:val="0050571B"/>
    <w:rPr>
      <w:rFonts w:asciiTheme="minorHAnsi" w:eastAsia="Calibri" w:hAnsiTheme="minorHAnsi" w:cs="Times New Roman"/>
      <w:color w:val="008085"/>
      <w:sz w:val="36"/>
      <w:szCs w:val="36"/>
    </w:rPr>
  </w:style>
  <w:style w:type="character" w:customStyle="1" w:styleId="bullitalChar">
    <w:name w:val="bullital Char"/>
    <w:basedOn w:val="DefaultParagraphFont"/>
    <w:link w:val="bullital"/>
    <w:rsid w:val="00B227C0"/>
    <w:rPr>
      <w:rFonts w:ascii="Times New Roman" w:eastAsia="Times" w:hAnsi="Times New Roman" w:cs="Times New Roman"/>
      <w:i/>
      <w:iCs/>
      <w:szCs w:val="20"/>
    </w:rPr>
  </w:style>
  <w:style w:type="paragraph" w:styleId="TOC2">
    <w:name w:val="toc 2"/>
    <w:basedOn w:val="Normal"/>
    <w:next w:val="Normal"/>
    <w:autoRedefine/>
    <w:uiPriority w:val="39"/>
    <w:unhideWhenUsed/>
    <w:rsid w:val="0050571B"/>
    <w:pPr>
      <w:spacing w:after="120"/>
      <w:ind w:left="360"/>
    </w:pPr>
  </w:style>
  <w:style w:type="character" w:customStyle="1" w:styleId="referenceChar">
    <w:name w:val="reference Char"/>
    <w:basedOn w:val="DefaultParagraphFont"/>
    <w:link w:val="reference"/>
    <w:rsid w:val="0050571B"/>
    <w:rPr>
      <w:rFonts w:eastAsia="Calibri" w:cs="Times New Roman"/>
      <w:color w:val="008085"/>
      <w:sz w:val="36"/>
      <w:szCs w:val="36"/>
    </w:rPr>
  </w:style>
  <w:style w:type="paragraph" w:customStyle="1" w:styleId="nn">
    <w:name w:val="nn"/>
    <w:basedOn w:val="Normal"/>
    <w:link w:val="nnChar"/>
    <w:qFormat/>
    <w:rsid w:val="001A12C8"/>
    <w:pPr>
      <w:outlineLvl w:val="0"/>
    </w:pPr>
    <w:rPr>
      <w:rFonts w:asciiTheme="minorHAnsi" w:hAnsiTheme="minorHAnsi"/>
      <w:color w:val="008085"/>
      <w:sz w:val="36"/>
      <w:szCs w:val="36"/>
    </w:rPr>
  </w:style>
  <w:style w:type="character" w:customStyle="1" w:styleId="nnChar">
    <w:name w:val="nn Char"/>
    <w:basedOn w:val="DefaultParagraphFont"/>
    <w:link w:val="nn"/>
    <w:rsid w:val="001A12C8"/>
    <w:rPr>
      <w:rFonts w:cs="Calibri"/>
      <w:color w:val="008085"/>
      <w:sz w:val="36"/>
      <w:szCs w:val="36"/>
    </w:rPr>
  </w:style>
  <w:style w:type="paragraph" w:customStyle="1" w:styleId="nn2">
    <w:name w:val="nn2"/>
    <w:basedOn w:val="Normal"/>
    <w:link w:val="nn2Char"/>
    <w:qFormat/>
    <w:rsid w:val="00033FC7"/>
    <w:pPr>
      <w:outlineLvl w:val="1"/>
    </w:pPr>
    <w:rPr>
      <w:rFonts w:ascii="Tw Cen MT" w:eastAsia="Calibri" w:hAnsi="Tw Cen MT" w:cs="Times New Roman"/>
      <w:color w:val="65757D" w:themeColor="background2" w:themeShade="80"/>
      <w:sz w:val="30"/>
    </w:rPr>
  </w:style>
  <w:style w:type="character" w:customStyle="1" w:styleId="nn2Char">
    <w:name w:val="nn2 Char"/>
    <w:basedOn w:val="DefaultParagraphFont"/>
    <w:link w:val="nn2"/>
    <w:rsid w:val="00033FC7"/>
    <w:rPr>
      <w:rFonts w:ascii="Tw Cen MT" w:eastAsia="Calibri" w:hAnsi="Tw Cen MT" w:cs="Times New Roman"/>
      <w:color w:val="65757D" w:themeColor="background2" w:themeShade="80"/>
      <w:sz w:val="30"/>
    </w:rPr>
  </w:style>
  <w:style w:type="paragraph" w:customStyle="1" w:styleId="cent">
    <w:name w:val="cent"/>
    <w:basedOn w:val="nn2"/>
    <w:link w:val="centChar"/>
    <w:qFormat/>
    <w:rsid w:val="00DC1A5B"/>
    <w:pPr>
      <w:jc w:val="center"/>
    </w:pPr>
  </w:style>
  <w:style w:type="paragraph" w:customStyle="1" w:styleId="cent1">
    <w:name w:val="cent1"/>
    <w:basedOn w:val="nn"/>
    <w:link w:val="cent1Char"/>
    <w:qFormat/>
    <w:rsid w:val="00DC1A5B"/>
    <w:pPr>
      <w:jc w:val="center"/>
    </w:pPr>
  </w:style>
  <w:style w:type="character" w:customStyle="1" w:styleId="centChar">
    <w:name w:val="cent Char"/>
    <w:basedOn w:val="nn2Char"/>
    <w:link w:val="cent"/>
    <w:rsid w:val="00DC1A5B"/>
    <w:rPr>
      <w:rFonts w:ascii="Tw Cen MT" w:eastAsia="Calibri" w:hAnsi="Tw Cen MT" w:cs="Times New Roman"/>
      <w:color w:val="65757D" w:themeColor="background2" w:themeShade="80"/>
      <w:sz w:val="30"/>
    </w:rPr>
  </w:style>
  <w:style w:type="table" w:customStyle="1" w:styleId="TableGrid1">
    <w:name w:val="Table Grid1"/>
    <w:basedOn w:val="TableNormal"/>
    <w:next w:val="TableGrid"/>
    <w:uiPriority w:val="59"/>
    <w:rsid w:val="00DC1A5B"/>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ent1Char">
    <w:name w:val="cent1 Char"/>
    <w:basedOn w:val="nnChar"/>
    <w:link w:val="cent1"/>
    <w:rsid w:val="00DC1A5B"/>
    <w:rPr>
      <w:rFonts w:cs="Calibri"/>
      <w:color w:val="008085"/>
      <w:sz w:val="36"/>
      <w:szCs w:val="36"/>
    </w:rPr>
  </w:style>
  <w:style w:type="paragraph" w:styleId="Revision">
    <w:name w:val="Revision"/>
    <w:hidden/>
    <w:uiPriority w:val="99"/>
    <w:semiHidden/>
    <w:rsid w:val="003E2A37"/>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545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Integral">
  <a:themeElements>
    <a:clrScheme name="Integral">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B9F25"/>
      </a:hlink>
      <a:folHlink>
        <a:srgbClr val="B26B02"/>
      </a:folHlink>
    </a:clrScheme>
    <a:fontScheme name="Integral">
      <a:majorFont>
        <a:latin typeface="Tw Cen MT Condensed" panose="020B06060201040202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panose="020B06020201040206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Integral">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71F072-A3EF-434B-879B-1014EFB8D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541</Words>
  <Characters>3087</Characters>
  <Application>Microsoft Office Word</Application>
  <DocSecurity>0</DocSecurity>
  <Lines>25</Lines>
  <Paragraphs>7</Paragraphs>
  <ScaleCrop>false</ScaleCrop>
  <Company/>
  <LinksUpToDate>false</LinksUpToDate>
  <CharactersWithSpaces>3621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Megacities Partnership: Communications Plan</dc:title>
  <dc:subject>Megacities Partnership</dc:subject>
  <dc:creator>EPA</dc:creator>
  <cp:keywords>Megacities Partnership, communications plan, air quality</cp:keywords>
  <dc:description/>
  <cp:lastModifiedBy>Mei Collins</cp:lastModifiedBy>
  <cp:revision>7</cp:revision>
  <cp:lastPrinted>2019-09-11T13:24:00Z</cp:lastPrinted>
  <dcterms:created xsi:type="dcterms:W3CDTF">2021-05-14T13:56:00Z</dcterms:created>
  <dcterms:modified xsi:type="dcterms:W3CDTF">2023-02-06T21:19:00Z</dcterms:modified>
</cp:coreProperties>
</file>