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9185972" w:displacedByCustomXml="next"/>
    <w:sdt>
      <w:sdtPr>
        <w:id w:val="1529682469"/>
        <w:docPartObj>
          <w:docPartGallery w:val="Cover Pages"/>
          <w:docPartUnique/>
        </w:docPartObj>
      </w:sdtPr>
      <w:sdtEndPr/>
      <w:sdtContent>
        <w:p w14:paraId="2544B3FB" w14:textId="3532A8C3" w:rsidR="000C4752" w:rsidRPr="001F4064" w:rsidRDefault="00F44F89" w:rsidP="001F4064">
          <w:r w:rsidRPr="001F4064">
            <w:rPr>
              <w:noProof/>
            </w:rPr>
            <mc:AlternateContent>
              <mc:Choice Requires="wpg">
                <w:drawing>
                  <wp:anchor distT="0" distB="0" distL="114300" distR="114300" simplePos="0" relativeHeight="251658240" behindDoc="0" locked="0" layoutInCell="1" allowOverlap="1" wp14:anchorId="69C56FCB" wp14:editId="712F0425">
                    <wp:simplePos x="0" y="0"/>
                    <wp:positionH relativeFrom="page">
                      <wp:align>left</wp:align>
                    </wp:positionH>
                    <wp:positionV relativeFrom="paragraph">
                      <wp:posOffset>-1315720</wp:posOffset>
                    </wp:positionV>
                    <wp:extent cx="8514080" cy="1492250"/>
                    <wp:effectExtent l="0" t="0" r="1270" b="0"/>
                    <wp:wrapNone/>
                    <wp:docPr id="4" name="Group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8514080" cy="1492250"/>
                              <a:chOff x="0" y="0"/>
                              <a:chExt cx="7325067" cy="1215390"/>
                            </a:xfrm>
                          </wpg:grpSpPr>
                          <wps:wsp>
                            <wps:cNvPr id="150" name="Rectangle 51"/>
                            <wps:cNvSpPr/>
                            <wps:spPr>
                              <a:xfrm>
                                <a:off x="0" y="0"/>
                                <a:ext cx="7315200" cy="1129665"/>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solidFill>
                                <a:srgbClr val="00808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a:extLst>
                                <a:ext uri="{C183D7F6-B498-43B3-948B-1728B52AA6E4}">
                                  <adec:decorative xmlns:adec="http://schemas.microsoft.com/office/drawing/2017/decorative" val="1"/>
                                </a:ext>
                              </a:extLst>
                            </wps:cNvPr>
                            <wps:cNvSpPr/>
                            <wps:spPr>
                              <a:xfrm>
                                <a:off x="9867" y="0"/>
                                <a:ext cx="7315200" cy="1215390"/>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xmlns:pic="http://schemas.openxmlformats.org/drawingml/2006/picture" xmlns:a14="http://schemas.microsoft.com/office/drawing/2010/main" xmlns:arto="http://schemas.microsoft.com/office/word/2006/arto" xmlns:oel="http://schemas.microsoft.com/office/2019/extlst">
                <w:pict xmlns:w14="http://schemas.microsoft.com/office/word/2010/wordml" xmlns:w="http://schemas.openxmlformats.org/wordprocessingml/2006/main" w14:anchorId="68AFF007">
                  <v:group xmlns:o="urn:schemas-microsoft-com:office:office" xmlns:v="urn:schemas-microsoft-com:vml" xmlns:w14="http://schemas.microsoft.com/office/word/2010/wordml" id="Group 4" style="position:absolute;margin-left:0;margin-top:-103.6pt;width:613.45pt;height:117.5pt;z-index:251665408;mso-position-horizontal:left;mso-position-horizontal-relative:page;mso-width-relative:margin;mso-height-relative:margin" alt="&quot;&quot;" coordsize="73250,12153" o:spid="_x0000_s1026" w14:anchorId="291F94AA"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">
                    <v:shape xmlns:o="urn:schemas-microsoft-com:office:office" xmlns:v="urn:schemas-microsoft-com:vml" id="Rectangle 51" style="position:absolute;width:73152;height:11296;visibility:visible;mso-wrap-style:square;v-text-anchor:middle" coordsize="7312660,1129665" o:spid="_x0000_s1027" fillcolor="#008085" stroked="f" strokeweight="1.25pt" path="m,l7312660,r,1129665l3619500,733425,,109156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">
                      <v:path xmlns:o="urn:schemas-microsoft-com:office:office" xmlns:v="urn:schemas-microsoft-com:vml" arrowok="t" o:connecttype="custom" o:connectlocs="0,0;7315200,0;7315200,1129665;3620757,733425;0,1091565;0,0" o:connectangles="0,0,0,0,0,0"/>
                    </v:shape>
                    <v:rect xmlns:o="urn:schemas-microsoft-com:office:office" xmlns:v="urn:schemas-microsoft-com:vml" id="Rectangle 151" style="position:absolute;left:98;width:73152;height:12153;visibility:visible;mso-wrap-style:square;v-text-anchor:middle" alt="&quot;&quot;" o:spid="_x0000_s1028" stroked="f" strokeweight="1.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">
                      <v:fill xmlns:r="http://schemas.openxmlformats.org/officeDocument/2006/relationships" xmlns:o="urn:schemas-microsoft-com:office:office" xmlns:v="urn:schemas-microsoft-com:vml" type="frame" o:title="" recolor="t" rotate="t" r:id="rId9"/>
                    </v:rect>
                    <w10:wrap xmlns:w10="urn:schemas-microsoft-com:office:word" anchorx="page"/>
                  </v:group>
                </w:pict>
              </mc:Fallback>
            </mc:AlternateContent>
          </w:r>
        </w:p>
        <w:bookmarkEnd w:id="0"/>
        <w:p w14:paraId="224728A9" w14:textId="5C6253C4" w:rsidR="000C4752" w:rsidRPr="001F4064" w:rsidRDefault="000C4752" w:rsidP="001F4064"/>
        <w:p w14:paraId="6A622EFD" w14:textId="637BA1B0" w:rsidR="000C4752" w:rsidRPr="001F4064" w:rsidRDefault="00EB4104" w:rsidP="001F4064">
          <w:r w:rsidRPr="001F4064">
            <w:rPr>
              <w:noProof/>
            </w:rPr>
            <w:drawing>
              <wp:anchor distT="0" distB="0" distL="114300" distR="114300" simplePos="0" relativeHeight="251658241" behindDoc="0" locked="0" layoutInCell="1" allowOverlap="1" wp14:anchorId="128F444E" wp14:editId="76DCDB18">
                <wp:simplePos x="0" y="0"/>
                <wp:positionH relativeFrom="margin">
                  <wp:align>center</wp:align>
                </wp:positionH>
                <wp:positionV relativeFrom="paragraph">
                  <wp:posOffset>184172</wp:posOffset>
                </wp:positionV>
                <wp:extent cx="2596896" cy="2313432"/>
                <wp:effectExtent l="0" t="0" r="0" b="0"/>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pic:nvPicPr>
                      <pic:blipFill>
                        <a:blip r:embed="rId10">
                          <a:extLst>
                            <a:ext uri="{28A0092B-C50C-407E-A947-70E740481C1C}">
                              <a14:useLocalDpi xmlns:a14="http://schemas.microsoft.com/office/drawing/2010/main" val="0"/>
                            </a:ext>
                          </a:extLst>
                        </a:blip>
                        <a:stretch>
                          <a:fillRect/>
                        </a:stretch>
                      </pic:blipFill>
                      <pic:spPr>
                        <a:xfrm>
                          <a:off x="0" y="0"/>
                          <a:ext cx="2596896" cy="2313432"/>
                        </a:xfrm>
                        <a:prstGeom prst="rect">
                          <a:avLst/>
                        </a:prstGeom>
                      </pic:spPr>
                    </pic:pic>
                  </a:graphicData>
                </a:graphic>
                <wp14:sizeRelH relativeFrom="page">
                  <wp14:pctWidth>0</wp14:pctWidth>
                </wp14:sizeRelH>
                <wp14:sizeRelV relativeFrom="page">
                  <wp14:pctHeight>0</wp14:pctHeight>
                </wp14:sizeRelV>
              </wp:anchor>
            </w:drawing>
          </w:r>
          <w:bookmarkStart w:id="1" w:name="_Hlk19186076"/>
        </w:p>
        <w:p w14:paraId="5C8CB5EB" w14:textId="38D2DFE1" w:rsidR="000C4752" w:rsidRPr="001F4064" w:rsidRDefault="000C4752" w:rsidP="001F4064"/>
        <w:p w14:paraId="5FE2D347" w14:textId="4378A244" w:rsidR="000C4752" w:rsidRPr="001F4064" w:rsidRDefault="000C4752" w:rsidP="001F4064"/>
        <w:p w14:paraId="1BB8456A" w14:textId="0B8BCEFA" w:rsidR="000C4752" w:rsidRPr="001F4064" w:rsidRDefault="000C4752" w:rsidP="001F4064"/>
        <w:p w14:paraId="7CC7BDEA" w14:textId="2319F0AC" w:rsidR="000C4752" w:rsidRPr="001F4064" w:rsidRDefault="000C4752" w:rsidP="001F4064"/>
        <w:p w14:paraId="07BD61FE" w14:textId="77777777" w:rsidR="00EB4104" w:rsidRPr="001F4064" w:rsidRDefault="00EB4104" w:rsidP="001F4064"/>
        <w:p w14:paraId="475C55C2" w14:textId="77777777" w:rsidR="00EB4104" w:rsidRPr="001F4064" w:rsidRDefault="00EB4104" w:rsidP="001F4064">
          <w:bookmarkStart w:id="2" w:name="_Hlk19186123"/>
        </w:p>
        <w:p w14:paraId="295AA309" w14:textId="77777777" w:rsidR="00F87A35" w:rsidRDefault="00F87A35" w:rsidP="001F4064">
          <w:pPr>
            <w:pStyle w:val="GRT"/>
          </w:pPr>
        </w:p>
        <w:p w14:paraId="06812071" w14:textId="11CE1079" w:rsidR="000C4752" w:rsidRPr="001F4064" w:rsidRDefault="00EB4104" w:rsidP="001F4064">
          <w:pPr>
            <w:pStyle w:val="GRT"/>
          </w:pPr>
          <w:r w:rsidRPr="001F4064">
            <w:t>MEGACITIES PARTNERSHIP</w:t>
          </w:r>
        </w:p>
        <w:p w14:paraId="24EFC499" w14:textId="77777777" w:rsidR="00A765F8" w:rsidRDefault="00832639" w:rsidP="001F4064">
          <w:pPr>
            <w:pStyle w:val="BLT"/>
          </w:pPr>
          <w:r>
            <w:t xml:space="preserve">Air Quality </w:t>
          </w:r>
          <w:r w:rsidR="00CA225A">
            <w:t>Monitoring</w:t>
          </w:r>
          <w:r>
            <w:t xml:space="preserve"> Plan </w:t>
          </w:r>
        </w:p>
        <w:p w14:paraId="22C645AD" w14:textId="6443FF7B" w:rsidR="000C4752" w:rsidRPr="001F4064" w:rsidRDefault="0026146D" w:rsidP="001F4064">
          <w:pPr>
            <w:pStyle w:val="BLT"/>
          </w:pPr>
          <w:r>
            <w:t>Template</w:t>
          </w:r>
        </w:p>
        <w:p w14:paraId="36E11FA2" w14:textId="0B8A8A96" w:rsidR="000C4752" w:rsidRPr="001F4064" w:rsidRDefault="00A765F8" w:rsidP="001F4064">
          <w:pPr>
            <w:jc w:val="center"/>
            <w:rPr>
              <w:color w:val="65757D" w:themeColor="background2" w:themeShade="80"/>
              <w:sz w:val="34"/>
            </w:rPr>
          </w:pPr>
          <w:r>
            <w:rPr>
              <w:color w:val="65757D" w:themeColor="background2" w:themeShade="80"/>
              <w:sz w:val="34"/>
            </w:rPr>
            <w:t>October</w:t>
          </w:r>
          <w:r w:rsidR="00130F67" w:rsidRPr="001F4064">
            <w:rPr>
              <w:color w:val="65757D" w:themeColor="background2" w:themeShade="80"/>
              <w:sz w:val="34"/>
            </w:rPr>
            <w:t xml:space="preserve"> 20</w:t>
          </w:r>
          <w:r w:rsidR="00336166">
            <w:rPr>
              <w:color w:val="65757D" w:themeColor="background2" w:themeShade="80"/>
              <w:sz w:val="34"/>
            </w:rPr>
            <w:t>2</w:t>
          </w:r>
          <w:r w:rsidR="00B56E03">
            <w:rPr>
              <w:color w:val="65757D" w:themeColor="background2" w:themeShade="80"/>
              <w:sz w:val="34"/>
            </w:rPr>
            <w:t>2</w:t>
          </w:r>
        </w:p>
        <w:bookmarkEnd w:id="1"/>
        <w:bookmarkEnd w:id="2"/>
        <w:p w14:paraId="64142579" w14:textId="77777777" w:rsidR="000C4752" w:rsidRPr="001F4064" w:rsidRDefault="000C4752" w:rsidP="001F4064"/>
        <w:p w14:paraId="225B9B14" w14:textId="77777777" w:rsidR="00A22E01" w:rsidRDefault="00A22E01" w:rsidP="001F4064">
          <w:pPr>
            <w:sectPr w:rsidR="00A22E01" w:rsidSect="001F4064">
              <w:footerReference w:type="default" r:id="rId11"/>
              <w:pgSz w:w="12240" w:h="15840" w:code="1"/>
              <w:pgMar w:top="2074" w:right="1440" w:bottom="1440" w:left="1440" w:header="720" w:footer="720" w:gutter="0"/>
              <w:pgNumType w:fmt="lowerRoman" w:start="1"/>
              <w:cols w:space="720"/>
              <w:docGrid w:linePitch="360"/>
            </w:sectPr>
          </w:pPr>
        </w:p>
        <w:p w14:paraId="3C6DE6B4" w14:textId="15162ADE" w:rsidR="003D6150" w:rsidRPr="0050571B" w:rsidRDefault="00A22E01" w:rsidP="003A07E8">
          <w:pPr>
            <w:rPr>
              <w:rFonts w:asciiTheme="minorHAnsi" w:hAnsiTheme="minorHAnsi"/>
              <w:color w:val="008085"/>
              <w:sz w:val="36"/>
              <w:szCs w:val="36"/>
            </w:rPr>
          </w:pPr>
          <w:r w:rsidRPr="0050571B">
            <w:rPr>
              <w:rFonts w:asciiTheme="minorHAnsi" w:hAnsiTheme="minorHAnsi"/>
              <w:color w:val="008085"/>
              <w:sz w:val="36"/>
              <w:szCs w:val="36"/>
            </w:rPr>
            <w:lastRenderedPageBreak/>
            <w:t>Table of Contents</w:t>
          </w:r>
        </w:p>
        <w:p w14:paraId="2193433E" w14:textId="2C14C418" w:rsidR="00D5105F" w:rsidRDefault="00B75993">
          <w:pPr>
            <w:pStyle w:val="TOC1"/>
            <w:tabs>
              <w:tab w:val="right" w:leader="dot" w:pos="9350"/>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114836271" w:history="1">
            <w:r w:rsidR="00D5105F" w:rsidRPr="00FA1377">
              <w:rPr>
                <w:rStyle w:val="Hyperlink"/>
                <w:noProof/>
              </w:rPr>
              <w:t>Executive Summary</w:t>
            </w:r>
            <w:r w:rsidR="00D5105F">
              <w:rPr>
                <w:noProof/>
                <w:webHidden/>
              </w:rPr>
              <w:tab/>
            </w:r>
            <w:r w:rsidR="00D5105F">
              <w:rPr>
                <w:noProof/>
                <w:webHidden/>
              </w:rPr>
              <w:fldChar w:fldCharType="begin"/>
            </w:r>
            <w:r w:rsidR="00D5105F">
              <w:rPr>
                <w:noProof/>
                <w:webHidden/>
              </w:rPr>
              <w:instrText xml:space="preserve"> PAGEREF _Toc114836271 \h </w:instrText>
            </w:r>
            <w:r w:rsidR="00D5105F">
              <w:rPr>
                <w:noProof/>
                <w:webHidden/>
              </w:rPr>
            </w:r>
            <w:r w:rsidR="00D5105F">
              <w:rPr>
                <w:noProof/>
                <w:webHidden/>
              </w:rPr>
              <w:fldChar w:fldCharType="separate"/>
            </w:r>
            <w:r w:rsidR="00D5105F">
              <w:rPr>
                <w:noProof/>
                <w:webHidden/>
              </w:rPr>
              <w:t>1</w:t>
            </w:r>
            <w:r w:rsidR="00D5105F">
              <w:rPr>
                <w:noProof/>
                <w:webHidden/>
              </w:rPr>
              <w:fldChar w:fldCharType="end"/>
            </w:r>
          </w:hyperlink>
        </w:p>
        <w:p w14:paraId="2987700D" w14:textId="22A1439F" w:rsidR="00D5105F" w:rsidRDefault="006E0850">
          <w:pPr>
            <w:pStyle w:val="TOC1"/>
            <w:tabs>
              <w:tab w:val="right" w:leader="dot" w:pos="9350"/>
            </w:tabs>
            <w:rPr>
              <w:rFonts w:asciiTheme="minorHAnsi" w:eastAsiaTheme="minorEastAsia" w:hAnsiTheme="minorHAnsi" w:cstheme="minorBidi"/>
              <w:noProof/>
            </w:rPr>
          </w:pPr>
          <w:hyperlink w:anchor="_Toc114836272" w:history="1">
            <w:r w:rsidR="00D5105F" w:rsidRPr="00FA1377">
              <w:rPr>
                <w:rStyle w:val="Hyperlink"/>
                <w:noProof/>
              </w:rPr>
              <w:t>1.</w:t>
            </w:r>
            <w:r w:rsidR="00D5105F">
              <w:rPr>
                <w:rFonts w:asciiTheme="minorHAnsi" w:eastAsiaTheme="minorEastAsia" w:hAnsiTheme="minorHAnsi" w:cstheme="minorBidi"/>
                <w:noProof/>
              </w:rPr>
              <w:tab/>
            </w:r>
            <w:r w:rsidR="00D5105F" w:rsidRPr="00FA1377">
              <w:rPr>
                <w:rStyle w:val="Hyperlink"/>
                <w:noProof/>
              </w:rPr>
              <w:t>Introduction</w:t>
            </w:r>
            <w:r w:rsidR="00D5105F">
              <w:rPr>
                <w:noProof/>
                <w:webHidden/>
              </w:rPr>
              <w:tab/>
            </w:r>
            <w:r w:rsidR="00D5105F">
              <w:rPr>
                <w:noProof/>
                <w:webHidden/>
              </w:rPr>
              <w:fldChar w:fldCharType="begin"/>
            </w:r>
            <w:r w:rsidR="00D5105F">
              <w:rPr>
                <w:noProof/>
                <w:webHidden/>
              </w:rPr>
              <w:instrText xml:space="preserve"> PAGEREF _Toc114836272 \h </w:instrText>
            </w:r>
            <w:r w:rsidR="00D5105F">
              <w:rPr>
                <w:noProof/>
                <w:webHidden/>
              </w:rPr>
            </w:r>
            <w:r w:rsidR="00D5105F">
              <w:rPr>
                <w:noProof/>
                <w:webHidden/>
              </w:rPr>
              <w:fldChar w:fldCharType="separate"/>
            </w:r>
            <w:r w:rsidR="00D5105F">
              <w:rPr>
                <w:noProof/>
                <w:webHidden/>
              </w:rPr>
              <w:t>2</w:t>
            </w:r>
            <w:r w:rsidR="00D5105F">
              <w:rPr>
                <w:noProof/>
                <w:webHidden/>
              </w:rPr>
              <w:fldChar w:fldCharType="end"/>
            </w:r>
          </w:hyperlink>
        </w:p>
        <w:p w14:paraId="4BE263FC" w14:textId="04B6276C" w:rsidR="00D5105F" w:rsidRDefault="006E0850">
          <w:pPr>
            <w:pStyle w:val="TOC1"/>
            <w:tabs>
              <w:tab w:val="right" w:leader="dot" w:pos="9350"/>
            </w:tabs>
            <w:rPr>
              <w:rFonts w:asciiTheme="minorHAnsi" w:eastAsiaTheme="minorEastAsia" w:hAnsiTheme="minorHAnsi" w:cstheme="minorBidi"/>
              <w:noProof/>
            </w:rPr>
          </w:pPr>
          <w:hyperlink w:anchor="_Toc114836273" w:history="1">
            <w:r w:rsidR="00D5105F" w:rsidRPr="00FA1377">
              <w:rPr>
                <w:rStyle w:val="Hyperlink"/>
                <w:noProof/>
              </w:rPr>
              <w:t>2.</w:t>
            </w:r>
            <w:r w:rsidR="00D5105F">
              <w:rPr>
                <w:rFonts w:asciiTheme="minorHAnsi" w:eastAsiaTheme="minorEastAsia" w:hAnsiTheme="minorHAnsi" w:cstheme="minorBidi"/>
                <w:noProof/>
              </w:rPr>
              <w:tab/>
            </w:r>
            <w:r w:rsidR="00D5105F" w:rsidRPr="00FA1377">
              <w:rPr>
                <w:rStyle w:val="Hyperlink"/>
                <w:noProof/>
              </w:rPr>
              <w:t xml:space="preserve">Overall Objective and Goals of the </w:t>
            </w:r>
            <w:r w:rsidR="00627587">
              <w:rPr>
                <w:rStyle w:val="Hyperlink"/>
                <w:noProof/>
              </w:rPr>
              <w:t>A</w:t>
            </w:r>
            <w:r w:rsidR="00CA2D7B">
              <w:rPr>
                <w:rStyle w:val="Hyperlink"/>
                <w:noProof/>
              </w:rPr>
              <w:t xml:space="preserve">ir Quality Monitoring </w:t>
            </w:r>
            <w:r w:rsidR="00627587">
              <w:rPr>
                <w:rStyle w:val="Hyperlink"/>
                <w:noProof/>
              </w:rPr>
              <w:t>P</w:t>
            </w:r>
            <w:r w:rsidR="00CA2D7B">
              <w:rPr>
                <w:rStyle w:val="Hyperlink"/>
                <w:noProof/>
              </w:rPr>
              <w:t>lan</w:t>
            </w:r>
            <w:r w:rsidR="00D5105F">
              <w:rPr>
                <w:noProof/>
                <w:webHidden/>
              </w:rPr>
              <w:tab/>
            </w:r>
            <w:r w:rsidR="00D5105F">
              <w:rPr>
                <w:noProof/>
                <w:webHidden/>
              </w:rPr>
              <w:fldChar w:fldCharType="begin"/>
            </w:r>
            <w:r w:rsidR="00D5105F">
              <w:rPr>
                <w:noProof/>
                <w:webHidden/>
              </w:rPr>
              <w:instrText xml:space="preserve"> PAGEREF _Toc114836273 \h </w:instrText>
            </w:r>
            <w:r w:rsidR="00D5105F">
              <w:rPr>
                <w:noProof/>
                <w:webHidden/>
              </w:rPr>
            </w:r>
            <w:r w:rsidR="00D5105F">
              <w:rPr>
                <w:noProof/>
                <w:webHidden/>
              </w:rPr>
              <w:fldChar w:fldCharType="separate"/>
            </w:r>
            <w:r w:rsidR="00D5105F">
              <w:rPr>
                <w:noProof/>
                <w:webHidden/>
              </w:rPr>
              <w:t>2</w:t>
            </w:r>
            <w:r w:rsidR="00D5105F">
              <w:rPr>
                <w:noProof/>
                <w:webHidden/>
              </w:rPr>
              <w:fldChar w:fldCharType="end"/>
            </w:r>
          </w:hyperlink>
        </w:p>
        <w:p w14:paraId="47229C67" w14:textId="455A44D7" w:rsidR="00D5105F" w:rsidRDefault="006E0850">
          <w:pPr>
            <w:pStyle w:val="TOC1"/>
            <w:tabs>
              <w:tab w:val="right" w:leader="dot" w:pos="9350"/>
            </w:tabs>
            <w:rPr>
              <w:rFonts w:asciiTheme="minorHAnsi" w:eastAsiaTheme="minorEastAsia" w:hAnsiTheme="minorHAnsi" w:cstheme="minorBidi"/>
              <w:noProof/>
            </w:rPr>
          </w:pPr>
          <w:hyperlink w:anchor="_Toc114836274" w:history="1">
            <w:r w:rsidR="00D5105F" w:rsidRPr="00FA1377">
              <w:rPr>
                <w:rStyle w:val="Hyperlink"/>
                <w:noProof/>
              </w:rPr>
              <w:t>3.</w:t>
            </w:r>
            <w:r w:rsidR="00D5105F">
              <w:rPr>
                <w:rFonts w:asciiTheme="minorHAnsi" w:eastAsiaTheme="minorEastAsia" w:hAnsiTheme="minorHAnsi" w:cstheme="minorBidi"/>
                <w:noProof/>
              </w:rPr>
              <w:tab/>
            </w:r>
            <w:r w:rsidR="00627587">
              <w:rPr>
                <w:rStyle w:val="Hyperlink"/>
                <w:noProof/>
              </w:rPr>
              <w:t>A</w:t>
            </w:r>
            <w:r w:rsidR="00D3255B">
              <w:rPr>
                <w:rStyle w:val="Hyperlink"/>
                <w:noProof/>
              </w:rPr>
              <w:t xml:space="preserve">ir </w:t>
            </w:r>
            <w:r w:rsidR="00627587">
              <w:rPr>
                <w:rStyle w:val="Hyperlink"/>
                <w:noProof/>
              </w:rPr>
              <w:t>Q</w:t>
            </w:r>
            <w:r w:rsidR="00D3255B">
              <w:rPr>
                <w:rStyle w:val="Hyperlink"/>
                <w:noProof/>
              </w:rPr>
              <w:t xml:space="preserve">uality </w:t>
            </w:r>
            <w:r w:rsidR="00627587">
              <w:rPr>
                <w:rStyle w:val="Hyperlink"/>
                <w:noProof/>
              </w:rPr>
              <w:t>M</w:t>
            </w:r>
            <w:r w:rsidR="00D3255B">
              <w:rPr>
                <w:rStyle w:val="Hyperlink"/>
                <w:noProof/>
              </w:rPr>
              <w:t xml:space="preserve">onitoring </w:t>
            </w:r>
            <w:r w:rsidR="00627587">
              <w:rPr>
                <w:rStyle w:val="Hyperlink"/>
                <w:noProof/>
              </w:rPr>
              <w:t>P</w:t>
            </w:r>
            <w:r w:rsidR="00D3255B">
              <w:rPr>
                <w:rStyle w:val="Hyperlink"/>
                <w:noProof/>
              </w:rPr>
              <w:t>lan</w:t>
            </w:r>
            <w:r w:rsidR="00D5105F" w:rsidRPr="00FA1377">
              <w:rPr>
                <w:rStyle w:val="Hyperlink"/>
                <w:noProof/>
              </w:rPr>
              <w:t xml:space="preserve"> Development Process</w:t>
            </w:r>
            <w:r w:rsidR="00D5105F">
              <w:rPr>
                <w:noProof/>
                <w:webHidden/>
              </w:rPr>
              <w:tab/>
            </w:r>
            <w:r w:rsidR="00D5105F">
              <w:rPr>
                <w:noProof/>
                <w:webHidden/>
              </w:rPr>
              <w:fldChar w:fldCharType="begin"/>
            </w:r>
            <w:r w:rsidR="00D5105F">
              <w:rPr>
                <w:noProof/>
                <w:webHidden/>
              </w:rPr>
              <w:instrText xml:space="preserve"> PAGEREF _Toc114836274 \h </w:instrText>
            </w:r>
            <w:r w:rsidR="00D5105F">
              <w:rPr>
                <w:noProof/>
                <w:webHidden/>
              </w:rPr>
            </w:r>
            <w:r w:rsidR="00D5105F">
              <w:rPr>
                <w:noProof/>
                <w:webHidden/>
              </w:rPr>
              <w:fldChar w:fldCharType="separate"/>
            </w:r>
            <w:r w:rsidR="00D5105F">
              <w:rPr>
                <w:noProof/>
                <w:webHidden/>
              </w:rPr>
              <w:t>2</w:t>
            </w:r>
            <w:r w:rsidR="00D5105F">
              <w:rPr>
                <w:noProof/>
                <w:webHidden/>
              </w:rPr>
              <w:fldChar w:fldCharType="end"/>
            </w:r>
          </w:hyperlink>
        </w:p>
        <w:p w14:paraId="15D6FDCD" w14:textId="1C79BDD2" w:rsidR="00D5105F" w:rsidRDefault="006E0850">
          <w:pPr>
            <w:pStyle w:val="TOC2"/>
            <w:tabs>
              <w:tab w:val="left" w:pos="1100"/>
              <w:tab w:val="right" w:leader="dot" w:pos="9350"/>
            </w:tabs>
            <w:rPr>
              <w:rFonts w:asciiTheme="minorHAnsi" w:eastAsiaTheme="minorEastAsia" w:hAnsiTheme="minorHAnsi" w:cstheme="minorBidi"/>
              <w:noProof/>
            </w:rPr>
          </w:pPr>
          <w:hyperlink w:anchor="_Toc114836275" w:history="1">
            <w:r w:rsidR="00D5105F" w:rsidRPr="00FA1377">
              <w:rPr>
                <w:rStyle w:val="Hyperlink"/>
                <w:noProof/>
              </w:rPr>
              <w:t>3.1.</w:t>
            </w:r>
            <w:r w:rsidR="00D5105F">
              <w:rPr>
                <w:rFonts w:asciiTheme="minorHAnsi" w:eastAsiaTheme="minorEastAsia" w:hAnsiTheme="minorHAnsi" w:cstheme="minorBidi"/>
                <w:noProof/>
              </w:rPr>
              <w:tab/>
            </w:r>
            <w:r w:rsidR="00D5105F" w:rsidRPr="00FA1377">
              <w:rPr>
                <w:rStyle w:val="Hyperlink"/>
                <w:noProof/>
              </w:rPr>
              <w:t xml:space="preserve">Stakeholder Engagement in the </w:t>
            </w:r>
            <w:r w:rsidR="00CA2D7B" w:rsidRPr="00CA2D7B">
              <w:rPr>
                <w:rStyle w:val="Hyperlink"/>
                <w:noProof/>
              </w:rPr>
              <w:t>Air Quality Monitoring Plan</w:t>
            </w:r>
            <w:r w:rsidR="00D5105F" w:rsidRPr="00FA1377">
              <w:rPr>
                <w:rStyle w:val="Hyperlink"/>
                <w:noProof/>
              </w:rPr>
              <w:t xml:space="preserve"> Development Process</w:t>
            </w:r>
            <w:r w:rsidR="00D5105F">
              <w:rPr>
                <w:noProof/>
                <w:webHidden/>
              </w:rPr>
              <w:tab/>
            </w:r>
            <w:r w:rsidR="00D5105F">
              <w:rPr>
                <w:noProof/>
                <w:webHidden/>
              </w:rPr>
              <w:fldChar w:fldCharType="begin"/>
            </w:r>
            <w:r w:rsidR="00D5105F">
              <w:rPr>
                <w:noProof/>
                <w:webHidden/>
              </w:rPr>
              <w:instrText xml:space="preserve"> PAGEREF _Toc114836275 \h </w:instrText>
            </w:r>
            <w:r w:rsidR="00D5105F">
              <w:rPr>
                <w:noProof/>
                <w:webHidden/>
              </w:rPr>
            </w:r>
            <w:r w:rsidR="00D5105F">
              <w:rPr>
                <w:noProof/>
                <w:webHidden/>
              </w:rPr>
              <w:fldChar w:fldCharType="separate"/>
            </w:r>
            <w:r w:rsidR="00D5105F">
              <w:rPr>
                <w:noProof/>
                <w:webHidden/>
              </w:rPr>
              <w:t>3</w:t>
            </w:r>
            <w:r w:rsidR="00D5105F">
              <w:rPr>
                <w:noProof/>
                <w:webHidden/>
              </w:rPr>
              <w:fldChar w:fldCharType="end"/>
            </w:r>
          </w:hyperlink>
        </w:p>
        <w:p w14:paraId="73D367E7" w14:textId="0A5BF4DF" w:rsidR="00D5105F" w:rsidRDefault="006E0850">
          <w:pPr>
            <w:pStyle w:val="TOC2"/>
            <w:tabs>
              <w:tab w:val="left" w:pos="1100"/>
              <w:tab w:val="right" w:leader="dot" w:pos="9350"/>
            </w:tabs>
            <w:rPr>
              <w:rFonts w:asciiTheme="minorHAnsi" w:eastAsiaTheme="minorEastAsia" w:hAnsiTheme="minorHAnsi" w:cstheme="minorBidi"/>
              <w:noProof/>
            </w:rPr>
          </w:pPr>
          <w:hyperlink w:anchor="_Toc114836276" w:history="1">
            <w:r w:rsidR="00D5105F" w:rsidRPr="00FA1377">
              <w:rPr>
                <w:rStyle w:val="Hyperlink"/>
                <w:noProof/>
              </w:rPr>
              <w:t>3.2.</w:t>
            </w:r>
            <w:r w:rsidR="00D5105F">
              <w:rPr>
                <w:rFonts w:asciiTheme="minorHAnsi" w:eastAsiaTheme="minorEastAsia" w:hAnsiTheme="minorHAnsi" w:cstheme="minorBidi"/>
                <w:noProof/>
              </w:rPr>
              <w:tab/>
            </w:r>
            <w:r w:rsidR="00D5105F" w:rsidRPr="00FA1377">
              <w:rPr>
                <w:rStyle w:val="Hyperlink"/>
                <w:noProof/>
              </w:rPr>
              <w:t>Current Monitoring Network or other Data Sources</w:t>
            </w:r>
            <w:r w:rsidR="00D5105F">
              <w:rPr>
                <w:noProof/>
                <w:webHidden/>
              </w:rPr>
              <w:tab/>
            </w:r>
            <w:r w:rsidR="00D5105F">
              <w:rPr>
                <w:noProof/>
                <w:webHidden/>
              </w:rPr>
              <w:fldChar w:fldCharType="begin"/>
            </w:r>
            <w:r w:rsidR="00D5105F">
              <w:rPr>
                <w:noProof/>
                <w:webHidden/>
              </w:rPr>
              <w:instrText xml:space="preserve"> PAGEREF _Toc114836276 \h </w:instrText>
            </w:r>
            <w:r w:rsidR="00D5105F">
              <w:rPr>
                <w:noProof/>
                <w:webHidden/>
              </w:rPr>
            </w:r>
            <w:r w:rsidR="00D5105F">
              <w:rPr>
                <w:noProof/>
                <w:webHidden/>
              </w:rPr>
              <w:fldChar w:fldCharType="separate"/>
            </w:r>
            <w:r w:rsidR="00D5105F">
              <w:rPr>
                <w:noProof/>
                <w:webHidden/>
              </w:rPr>
              <w:t>3</w:t>
            </w:r>
            <w:r w:rsidR="00D5105F">
              <w:rPr>
                <w:noProof/>
                <w:webHidden/>
              </w:rPr>
              <w:fldChar w:fldCharType="end"/>
            </w:r>
          </w:hyperlink>
        </w:p>
        <w:p w14:paraId="1045FF3C" w14:textId="4C5C3F55" w:rsidR="00D5105F" w:rsidRDefault="006E0850">
          <w:pPr>
            <w:pStyle w:val="TOC2"/>
            <w:tabs>
              <w:tab w:val="left" w:pos="1100"/>
              <w:tab w:val="right" w:leader="dot" w:pos="9350"/>
            </w:tabs>
            <w:rPr>
              <w:rFonts w:asciiTheme="minorHAnsi" w:eastAsiaTheme="minorEastAsia" w:hAnsiTheme="minorHAnsi" w:cstheme="minorBidi"/>
              <w:noProof/>
            </w:rPr>
          </w:pPr>
          <w:hyperlink w:anchor="_Toc114836277" w:history="1">
            <w:r w:rsidR="00D5105F" w:rsidRPr="00FA1377">
              <w:rPr>
                <w:rStyle w:val="Hyperlink"/>
                <w:noProof/>
              </w:rPr>
              <w:t>3.3.</w:t>
            </w:r>
            <w:r w:rsidR="00D5105F">
              <w:rPr>
                <w:rFonts w:asciiTheme="minorHAnsi" w:eastAsiaTheme="minorEastAsia" w:hAnsiTheme="minorHAnsi" w:cstheme="minorBidi"/>
                <w:noProof/>
              </w:rPr>
              <w:tab/>
            </w:r>
            <w:r w:rsidR="00CA2D7B" w:rsidRPr="00CA2D7B">
              <w:rPr>
                <w:rStyle w:val="Hyperlink"/>
                <w:noProof/>
              </w:rPr>
              <w:t>Air Quality Monitoring Plan</w:t>
            </w:r>
            <w:r w:rsidR="00D5105F" w:rsidRPr="00FA1377">
              <w:rPr>
                <w:rStyle w:val="Hyperlink"/>
                <w:noProof/>
              </w:rPr>
              <w:t xml:space="preserve"> Development: Analytic Steps</w:t>
            </w:r>
            <w:r w:rsidR="00D5105F">
              <w:rPr>
                <w:noProof/>
                <w:webHidden/>
              </w:rPr>
              <w:tab/>
            </w:r>
            <w:r w:rsidR="00D5105F">
              <w:rPr>
                <w:noProof/>
                <w:webHidden/>
              </w:rPr>
              <w:fldChar w:fldCharType="begin"/>
            </w:r>
            <w:r w:rsidR="00D5105F">
              <w:rPr>
                <w:noProof/>
                <w:webHidden/>
              </w:rPr>
              <w:instrText xml:space="preserve"> PAGEREF _Toc114836277 \h </w:instrText>
            </w:r>
            <w:r w:rsidR="00D5105F">
              <w:rPr>
                <w:noProof/>
                <w:webHidden/>
              </w:rPr>
            </w:r>
            <w:r w:rsidR="00D5105F">
              <w:rPr>
                <w:noProof/>
                <w:webHidden/>
              </w:rPr>
              <w:fldChar w:fldCharType="separate"/>
            </w:r>
            <w:r w:rsidR="00D5105F">
              <w:rPr>
                <w:noProof/>
                <w:webHidden/>
              </w:rPr>
              <w:t>3</w:t>
            </w:r>
            <w:r w:rsidR="00D5105F">
              <w:rPr>
                <w:noProof/>
                <w:webHidden/>
              </w:rPr>
              <w:fldChar w:fldCharType="end"/>
            </w:r>
          </w:hyperlink>
        </w:p>
        <w:p w14:paraId="685D4D14" w14:textId="4BE6F688" w:rsidR="00D5105F" w:rsidRDefault="006E0850">
          <w:pPr>
            <w:pStyle w:val="TOC1"/>
            <w:tabs>
              <w:tab w:val="right" w:leader="dot" w:pos="9350"/>
            </w:tabs>
            <w:rPr>
              <w:rFonts w:asciiTheme="minorHAnsi" w:eastAsiaTheme="minorEastAsia" w:hAnsiTheme="minorHAnsi" w:cstheme="minorBidi"/>
              <w:noProof/>
            </w:rPr>
          </w:pPr>
          <w:hyperlink w:anchor="_Toc114836278" w:history="1">
            <w:r w:rsidR="00D5105F" w:rsidRPr="00FA1377">
              <w:rPr>
                <w:rStyle w:val="Hyperlink"/>
                <w:noProof/>
              </w:rPr>
              <w:t>4.</w:t>
            </w:r>
            <w:r w:rsidR="00D5105F">
              <w:rPr>
                <w:rFonts w:asciiTheme="minorHAnsi" w:eastAsiaTheme="minorEastAsia" w:hAnsiTheme="minorHAnsi" w:cstheme="minorBidi"/>
                <w:noProof/>
              </w:rPr>
              <w:tab/>
            </w:r>
            <w:r w:rsidR="00D5105F" w:rsidRPr="00FA1377">
              <w:rPr>
                <w:rStyle w:val="Hyperlink"/>
                <w:noProof/>
              </w:rPr>
              <w:t>Summary of the Air Quality Monitoring Approach</w:t>
            </w:r>
            <w:r w:rsidR="00D5105F">
              <w:rPr>
                <w:noProof/>
                <w:webHidden/>
              </w:rPr>
              <w:tab/>
            </w:r>
            <w:r w:rsidR="00D5105F">
              <w:rPr>
                <w:noProof/>
                <w:webHidden/>
              </w:rPr>
              <w:fldChar w:fldCharType="begin"/>
            </w:r>
            <w:r w:rsidR="00D5105F">
              <w:rPr>
                <w:noProof/>
                <w:webHidden/>
              </w:rPr>
              <w:instrText xml:space="preserve"> PAGEREF _Toc114836278 \h </w:instrText>
            </w:r>
            <w:r w:rsidR="00D5105F">
              <w:rPr>
                <w:noProof/>
                <w:webHidden/>
              </w:rPr>
            </w:r>
            <w:r w:rsidR="00D5105F">
              <w:rPr>
                <w:noProof/>
                <w:webHidden/>
              </w:rPr>
              <w:fldChar w:fldCharType="separate"/>
            </w:r>
            <w:r w:rsidR="00D5105F">
              <w:rPr>
                <w:noProof/>
                <w:webHidden/>
              </w:rPr>
              <w:t>4</w:t>
            </w:r>
            <w:r w:rsidR="00D5105F">
              <w:rPr>
                <w:noProof/>
                <w:webHidden/>
              </w:rPr>
              <w:fldChar w:fldCharType="end"/>
            </w:r>
          </w:hyperlink>
        </w:p>
        <w:p w14:paraId="5E62DF84" w14:textId="209351F9" w:rsidR="00D5105F" w:rsidRDefault="006E0850">
          <w:pPr>
            <w:pStyle w:val="TOC2"/>
            <w:tabs>
              <w:tab w:val="left" w:pos="1100"/>
              <w:tab w:val="right" w:leader="dot" w:pos="9350"/>
            </w:tabs>
            <w:rPr>
              <w:rFonts w:asciiTheme="minorHAnsi" w:eastAsiaTheme="minorEastAsia" w:hAnsiTheme="minorHAnsi" w:cstheme="minorBidi"/>
              <w:noProof/>
            </w:rPr>
          </w:pPr>
          <w:hyperlink w:anchor="_Toc114836279" w:history="1">
            <w:r w:rsidR="00D5105F" w:rsidRPr="00FA1377">
              <w:rPr>
                <w:rStyle w:val="Hyperlink"/>
                <w:noProof/>
              </w:rPr>
              <w:t>4.1.</w:t>
            </w:r>
            <w:r w:rsidR="00D5105F">
              <w:rPr>
                <w:rFonts w:asciiTheme="minorHAnsi" w:eastAsiaTheme="minorEastAsia" w:hAnsiTheme="minorHAnsi" w:cstheme="minorBidi"/>
                <w:noProof/>
              </w:rPr>
              <w:tab/>
            </w:r>
            <w:r w:rsidR="00D5105F" w:rsidRPr="00FA1377">
              <w:rPr>
                <w:rStyle w:val="Hyperlink"/>
                <w:noProof/>
              </w:rPr>
              <w:t>Pollutants to be Measured</w:t>
            </w:r>
            <w:r w:rsidR="00D5105F">
              <w:rPr>
                <w:noProof/>
                <w:webHidden/>
              </w:rPr>
              <w:tab/>
            </w:r>
            <w:r w:rsidR="00D5105F">
              <w:rPr>
                <w:noProof/>
                <w:webHidden/>
              </w:rPr>
              <w:fldChar w:fldCharType="begin"/>
            </w:r>
            <w:r w:rsidR="00D5105F">
              <w:rPr>
                <w:noProof/>
                <w:webHidden/>
              </w:rPr>
              <w:instrText xml:space="preserve"> PAGEREF _Toc114836279 \h </w:instrText>
            </w:r>
            <w:r w:rsidR="00D5105F">
              <w:rPr>
                <w:noProof/>
                <w:webHidden/>
              </w:rPr>
            </w:r>
            <w:r w:rsidR="00D5105F">
              <w:rPr>
                <w:noProof/>
                <w:webHidden/>
              </w:rPr>
              <w:fldChar w:fldCharType="separate"/>
            </w:r>
            <w:r w:rsidR="00D5105F">
              <w:rPr>
                <w:noProof/>
                <w:webHidden/>
              </w:rPr>
              <w:t>4</w:t>
            </w:r>
            <w:r w:rsidR="00D5105F">
              <w:rPr>
                <w:noProof/>
                <w:webHidden/>
              </w:rPr>
              <w:fldChar w:fldCharType="end"/>
            </w:r>
          </w:hyperlink>
        </w:p>
        <w:p w14:paraId="1225B056" w14:textId="64342137" w:rsidR="00D5105F" w:rsidRDefault="006E0850">
          <w:pPr>
            <w:pStyle w:val="TOC2"/>
            <w:tabs>
              <w:tab w:val="left" w:pos="1100"/>
              <w:tab w:val="right" w:leader="dot" w:pos="9350"/>
            </w:tabs>
            <w:rPr>
              <w:rFonts w:asciiTheme="minorHAnsi" w:eastAsiaTheme="minorEastAsia" w:hAnsiTheme="minorHAnsi" w:cstheme="minorBidi"/>
              <w:noProof/>
            </w:rPr>
          </w:pPr>
          <w:hyperlink w:anchor="_Toc114836280" w:history="1">
            <w:r w:rsidR="00D5105F" w:rsidRPr="00FA1377">
              <w:rPr>
                <w:rStyle w:val="Hyperlink"/>
                <w:noProof/>
              </w:rPr>
              <w:t>4.2.</w:t>
            </w:r>
            <w:r w:rsidR="00D5105F">
              <w:rPr>
                <w:rFonts w:asciiTheme="minorHAnsi" w:eastAsiaTheme="minorEastAsia" w:hAnsiTheme="minorHAnsi" w:cstheme="minorBidi"/>
                <w:noProof/>
              </w:rPr>
              <w:tab/>
            </w:r>
            <w:r w:rsidR="00D5105F" w:rsidRPr="00FA1377">
              <w:rPr>
                <w:rStyle w:val="Hyperlink"/>
                <w:noProof/>
              </w:rPr>
              <w:t>Measurement Methods</w:t>
            </w:r>
            <w:r w:rsidR="00D5105F">
              <w:rPr>
                <w:noProof/>
                <w:webHidden/>
              </w:rPr>
              <w:tab/>
            </w:r>
            <w:r w:rsidR="00D5105F">
              <w:rPr>
                <w:noProof/>
                <w:webHidden/>
              </w:rPr>
              <w:fldChar w:fldCharType="begin"/>
            </w:r>
            <w:r w:rsidR="00D5105F">
              <w:rPr>
                <w:noProof/>
                <w:webHidden/>
              </w:rPr>
              <w:instrText xml:space="preserve"> PAGEREF _Toc114836280 \h </w:instrText>
            </w:r>
            <w:r w:rsidR="00D5105F">
              <w:rPr>
                <w:noProof/>
                <w:webHidden/>
              </w:rPr>
            </w:r>
            <w:r w:rsidR="00D5105F">
              <w:rPr>
                <w:noProof/>
                <w:webHidden/>
              </w:rPr>
              <w:fldChar w:fldCharType="separate"/>
            </w:r>
            <w:r w:rsidR="00D5105F">
              <w:rPr>
                <w:noProof/>
                <w:webHidden/>
              </w:rPr>
              <w:t>4</w:t>
            </w:r>
            <w:r w:rsidR="00D5105F">
              <w:rPr>
                <w:noProof/>
                <w:webHidden/>
              </w:rPr>
              <w:fldChar w:fldCharType="end"/>
            </w:r>
          </w:hyperlink>
        </w:p>
        <w:p w14:paraId="4AEA7D80" w14:textId="2B9FCCE3" w:rsidR="00D5105F" w:rsidRDefault="006E0850">
          <w:pPr>
            <w:pStyle w:val="TOC2"/>
            <w:tabs>
              <w:tab w:val="left" w:pos="1100"/>
              <w:tab w:val="right" w:leader="dot" w:pos="9350"/>
            </w:tabs>
            <w:rPr>
              <w:rFonts w:asciiTheme="minorHAnsi" w:eastAsiaTheme="minorEastAsia" w:hAnsiTheme="minorHAnsi" w:cstheme="minorBidi"/>
              <w:noProof/>
            </w:rPr>
          </w:pPr>
          <w:hyperlink w:anchor="_Toc114836281" w:history="1">
            <w:r w:rsidR="00D5105F" w:rsidRPr="00FA1377">
              <w:rPr>
                <w:rStyle w:val="Hyperlink"/>
                <w:noProof/>
              </w:rPr>
              <w:t>4.3.</w:t>
            </w:r>
            <w:r w:rsidR="00D5105F">
              <w:rPr>
                <w:rFonts w:asciiTheme="minorHAnsi" w:eastAsiaTheme="minorEastAsia" w:hAnsiTheme="minorHAnsi" w:cstheme="minorBidi"/>
                <w:noProof/>
              </w:rPr>
              <w:tab/>
            </w:r>
            <w:r w:rsidR="00D5105F" w:rsidRPr="00FA1377">
              <w:rPr>
                <w:rStyle w:val="Hyperlink"/>
                <w:noProof/>
              </w:rPr>
              <w:t>Operations Assessment</w:t>
            </w:r>
            <w:r w:rsidR="00D5105F">
              <w:rPr>
                <w:noProof/>
                <w:webHidden/>
              </w:rPr>
              <w:tab/>
            </w:r>
            <w:r w:rsidR="00D5105F">
              <w:rPr>
                <w:noProof/>
                <w:webHidden/>
              </w:rPr>
              <w:fldChar w:fldCharType="begin"/>
            </w:r>
            <w:r w:rsidR="00D5105F">
              <w:rPr>
                <w:noProof/>
                <w:webHidden/>
              </w:rPr>
              <w:instrText xml:space="preserve"> PAGEREF _Toc114836281 \h </w:instrText>
            </w:r>
            <w:r w:rsidR="00D5105F">
              <w:rPr>
                <w:noProof/>
                <w:webHidden/>
              </w:rPr>
            </w:r>
            <w:r w:rsidR="00D5105F">
              <w:rPr>
                <w:noProof/>
                <w:webHidden/>
              </w:rPr>
              <w:fldChar w:fldCharType="separate"/>
            </w:r>
            <w:r w:rsidR="00D5105F">
              <w:rPr>
                <w:noProof/>
                <w:webHidden/>
              </w:rPr>
              <w:t>4</w:t>
            </w:r>
            <w:r w:rsidR="00D5105F">
              <w:rPr>
                <w:noProof/>
                <w:webHidden/>
              </w:rPr>
              <w:fldChar w:fldCharType="end"/>
            </w:r>
          </w:hyperlink>
        </w:p>
        <w:p w14:paraId="20DD826D" w14:textId="39102511" w:rsidR="00D5105F" w:rsidRDefault="006E0850">
          <w:pPr>
            <w:pStyle w:val="TOC2"/>
            <w:tabs>
              <w:tab w:val="left" w:pos="1100"/>
              <w:tab w:val="right" w:leader="dot" w:pos="9350"/>
            </w:tabs>
            <w:rPr>
              <w:rFonts w:asciiTheme="minorHAnsi" w:eastAsiaTheme="minorEastAsia" w:hAnsiTheme="minorHAnsi" w:cstheme="minorBidi"/>
              <w:noProof/>
            </w:rPr>
          </w:pPr>
          <w:hyperlink w:anchor="_Toc114836282" w:history="1">
            <w:r w:rsidR="00D5105F" w:rsidRPr="00FA1377">
              <w:rPr>
                <w:rStyle w:val="Hyperlink"/>
                <w:noProof/>
              </w:rPr>
              <w:t>4.4.</w:t>
            </w:r>
            <w:r w:rsidR="00D5105F">
              <w:rPr>
                <w:rFonts w:asciiTheme="minorHAnsi" w:eastAsiaTheme="minorEastAsia" w:hAnsiTheme="minorHAnsi" w:cstheme="minorBidi"/>
                <w:noProof/>
              </w:rPr>
              <w:tab/>
            </w:r>
            <w:r w:rsidR="00D5105F" w:rsidRPr="00FA1377">
              <w:rPr>
                <w:rStyle w:val="Hyperlink"/>
                <w:noProof/>
              </w:rPr>
              <w:t>Data Sharing</w:t>
            </w:r>
            <w:r w:rsidR="00D5105F">
              <w:rPr>
                <w:noProof/>
                <w:webHidden/>
              </w:rPr>
              <w:tab/>
            </w:r>
            <w:r w:rsidR="00D5105F">
              <w:rPr>
                <w:noProof/>
                <w:webHidden/>
              </w:rPr>
              <w:fldChar w:fldCharType="begin"/>
            </w:r>
            <w:r w:rsidR="00D5105F">
              <w:rPr>
                <w:noProof/>
                <w:webHidden/>
              </w:rPr>
              <w:instrText xml:space="preserve"> PAGEREF _Toc114836282 \h </w:instrText>
            </w:r>
            <w:r w:rsidR="00D5105F">
              <w:rPr>
                <w:noProof/>
                <w:webHidden/>
              </w:rPr>
            </w:r>
            <w:r w:rsidR="00D5105F">
              <w:rPr>
                <w:noProof/>
                <w:webHidden/>
              </w:rPr>
              <w:fldChar w:fldCharType="separate"/>
            </w:r>
            <w:r w:rsidR="00D5105F">
              <w:rPr>
                <w:noProof/>
                <w:webHidden/>
              </w:rPr>
              <w:t>4</w:t>
            </w:r>
            <w:r w:rsidR="00D5105F">
              <w:rPr>
                <w:noProof/>
                <w:webHidden/>
              </w:rPr>
              <w:fldChar w:fldCharType="end"/>
            </w:r>
          </w:hyperlink>
        </w:p>
        <w:p w14:paraId="6CE14ACA" w14:textId="58FDF6CD" w:rsidR="00D5105F" w:rsidRDefault="006E0850">
          <w:pPr>
            <w:pStyle w:val="TOC2"/>
            <w:tabs>
              <w:tab w:val="left" w:pos="1100"/>
              <w:tab w:val="right" w:leader="dot" w:pos="9350"/>
            </w:tabs>
            <w:rPr>
              <w:rFonts w:asciiTheme="minorHAnsi" w:eastAsiaTheme="minorEastAsia" w:hAnsiTheme="minorHAnsi" w:cstheme="minorBidi"/>
              <w:noProof/>
            </w:rPr>
          </w:pPr>
          <w:hyperlink w:anchor="_Toc114836283" w:history="1">
            <w:r w:rsidR="00D5105F" w:rsidRPr="00FA1377">
              <w:rPr>
                <w:rStyle w:val="Hyperlink"/>
                <w:noProof/>
              </w:rPr>
              <w:t>4.5.</w:t>
            </w:r>
            <w:r w:rsidR="00D5105F">
              <w:rPr>
                <w:rFonts w:asciiTheme="minorHAnsi" w:eastAsiaTheme="minorEastAsia" w:hAnsiTheme="minorHAnsi" w:cstheme="minorBidi"/>
                <w:noProof/>
              </w:rPr>
              <w:tab/>
            </w:r>
            <w:r w:rsidR="00D5105F" w:rsidRPr="00FA1377">
              <w:rPr>
                <w:rStyle w:val="Hyperlink"/>
                <w:noProof/>
              </w:rPr>
              <w:t>Capacity Assessment</w:t>
            </w:r>
            <w:r w:rsidR="00D5105F">
              <w:rPr>
                <w:noProof/>
                <w:webHidden/>
              </w:rPr>
              <w:tab/>
            </w:r>
            <w:r w:rsidR="00D5105F">
              <w:rPr>
                <w:noProof/>
                <w:webHidden/>
              </w:rPr>
              <w:fldChar w:fldCharType="begin"/>
            </w:r>
            <w:r w:rsidR="00D5105F">
              <w:rPr>
                <w:noProof/>
                <w:webHidden/>
              </w:rPr>
              <w:instrText xml:space="preserve"> PAGEREF _Toc114836283 \h </w:instrText>
            </w:r>
            <w:r w:rsidR="00D5105F">
              <w:rPr>
                <w:noProof/>
                <w:webHidden/>
              </w:rPr>
            </w:r>
            <w:r w:rsidR="00D5105F">
              <w:rPr>
                <w:noProof/>
                <w:webHidden/>
              </w:rPr>
              <w:fldChar w:fldCharType="separate"/>
            </w:r>
            <w:r w:rsidR="00D5105F">
              <w:rPr>
                <w:noProof/>
                <w:webHidden/>
              </w:rPr>
              <w:t>4</w:t>
            </w:r>
            <w:r w:rsidR="00D5105F">
              <w:rPr>
                <w:noProof/>
                <w:webHidden/>
              </w:rPr>
              <w:fldChar w:fldCharType="end"/>
            </w:r>
          </w:hyperlink>
        </w:p>
        <w:p w14:paraId="19FF1442" w14:textId="7D8DDCF3" w:rsidR="00D5105F" w:rsidRDefault="006E0850">
          <w:pPr>
            <w:pStyle w:val="TOC1"/>
            <w:tabs>
              <w:tab w:val="right" w:leader="dot" w:pos="9350"/>
            </w:tabs>
            <w:rPr>
              <w:rFonts w:asciiTheme="minorHAnsi" w:eastAsiaTheme="minorEastAsia" w:hAnsiTheme="minorHAnsi" w:cstheme="minorBidi"/>
              <w:noProof/>
            </w:rPr>
          </w:pPr>
          <w:hyperlink w:anchor="_Toc114836284" w:history="1">
            <w:r w:rsidR="00D5105F" w:rsidRPr="00FA1377">
              <w:rPr>
                <w:rStyle w:val="Hyperlink"/>
                <w:noProof/>
              </w:rPr>
              <w:t>5.</w:t>
            </w:r>
            <w:r w:rsidR="00D5105F">
              <w:rPr>
                <w:rFonts w:asciiTheme="minorHAnsi" w:eastAsiaTheme="minorEastAsia" w:hAnsiTheme="minorHAnsi" w:cstheme="minorBidi"/>
                <w:noProof/>
              </w:rPr>
              <w:tab/>
            </w:r>
            <w:r w:rsidR="00D5105F" w:rsidRPr="00FA1377">
              <w:rPr>
                <w:rStyle w:val="Hyperlink"/>
                <w:noProof/>
              </w:rPr>
              <w:t>Challenges</w:t>
            </w:r>
            <w:r w:rsidR="00D5105F">
              <w:rPr>
                <w:noProof/>
                <w:webHidden/>
              </w:rPr>
              <w:tab/>
            </w:r>
            <w:r w:rsidR="00D5105F">
              <w:rPr>
                <w:noProof/>
                <w:webHidden/>
              </w:rPr>
              <w:fldChar w:fldCharType="begin"/>
            </w:r>
            <w:r w:rsidR="00D5105F">
              <w:rPr>
                <w:noProof/>
                <w:webHidden/>
              </w:rPr>
              <w:instrText xml:space="preserve"> PAGEREF _Toc114836284 \h </w:instrText>
            </w:r>
            <w:r w:rsidR="00D5105F">
              <w:rPr>
                <w:noProof/>
                <w:webHidden/>
              </w:rPr>
            </w:r>
            <w:r w:rsidR="00D5105F">
              <w:rPr>
                <w:noProof/>
                <w:webHidden/>
              </w:rPr>
              <w:fldChar w:fldCharType="separate"/>
            </w:r>
            <w:r w:rsidR="00D5105F">
              <w:rPr>
                <w:noProof/>
                <w:webHidden/>
              </w:rPr>
              <w:t>5</w:t>
            </w:r>
            <w:r w:rsidR="00D5105F">
              <w:rPr>
                <w:noProof/>
                <w:webHidden/>
              </w:rPr>
              <w:fldChar w:fldCharType="end"/>
            </w:r>
          </w:hyperlink>
        </w:p>
        <w:p w14:paraId="69B8D89A" w14:textId="1C4A677F" w:rsidR="00D5105F" w:rsidRDefault="006E0850">
          <w:pPr>
            <w:pStyle w:val="TOC2"/>
            <w:tabs>
              <w:tab w:val="left" w:pos="1100"/>
              <w:tab w:val="right" w:leader="dot" w:pos="9350"/>
            </w:tabs>
            <w:rPr>
              <w:rFonts w:asciiTheme="minorHAnsi" w:eastAsiaTheme="minorEastAsia" w:hAnsiTheme="minorHAnsi" w:cstheme="minorBidi"/>
              <w:noProof/>
            </w:rPr>
          </w:pPr>
          <w:hyperlink w:anchor="_Toc114836285" w:history="1">
            <w:r w:rsidR="00D5105F" w:rsidRPr="00FA1377">
              <w:rPr>
                <w:rStyle w:val="Hyperlink"/>
                <w:noProof/>
                <w:lang w:val="en-GB"/>
              </w:rPr>
              <w:t>5.1.</w:t>
            </w:r>
            <w:r w:rsidR="00D5105F">
              <w:rPr>
                <w:rFonts w:asciiTheme="minorHAnsi" w:eastAsiaTheme="minorEastAsia" w:hAnsiTheme="minorHAnsi" w:cstheme="minorBidi"/>
                <w:noProof/>
              </w:rPr>
              <w:tab/>
            </w:r>
            <w:r w:rsidR="00D5105F" w:rsidRPr="00FA1377">
              <w:rPr>
                <w:rStyle w:val="Hyperlink"/>
                <w:noProof/>
                <w:lang w:val="en-GB"/>
              </w:rPr>
              <w:t>Enhance air quality monitoring capabilities</w:t>
            </w:r>
            <w:r w:rsidR="00D5105F">
              <w:rPr>
                <w:noProof/>
                <w:webHidden/>
              </w:rPr>
              <w:tab/>
            </w:r>
            <w:r w:rsidR="00D5105F">
              <w:rPr>
                <w:noProof/>
                <w:webHidden/>
              </w:rPr>
              <w:fldChar w:fldCharType="begin"/>
            </w:r>
            <w:r w:rsidR="00D5105F">
              <w:rPr>
                <w:noProof/>
                <w:webHidden/>
              </w:rPr>
              <w:instrText xml:space="preserve"> PAGEREF _Toc114836285 \h </w:instrText>
            </w:r>
            <w:r w:rsidR="00D5105F">
              <w:rPr>
                <w:noProof/>
                <w:webHidden/>
              </w:rPr>
            </w:r>
            <w:r w:rsidR="00D5105F">
              <w:rPr>
                <w:noProof/>
                <w:webHidden/>
              </w:rPr>
              <w:fldChar w:fldCharType="separate"/>
            </w:r>
            <w:r w:rsidR="00D5105F">
              <w:rPr>
                <w:noProof/>
                <w:webHidden/>
              </w:rPr>
              <w:t>5</w:t>
            </w:r>
            <w:r w:rsidR="00D5105F">
              <w:rPr>
                <w:noProof/>
                <w:webHidden/>
              </w:rPr>
              <w:fldChar w:fldCharType="end"/>
            </w:r>
          </w:hyperlink>
        </w:p>
        <w:p w14:paraId="735A87B9" w14:textId="333B9714" w:rsidR="00D5105F" w:rsidRDefault="006E0850">
          <w:pPr>
            <w:pStyle w:val="TOC2"/>
            <w:tabs>
              <w:tab w:val="left" w:pos="1100"/>
              <w:tab w:val="right" w:leader="dot" w:pos="9350"/>
            </w:tabs>
            <w:rPr>
              <w:rFonts w:asciiTheme="minorHAnsi" w:eastAsiaTheme="minorEastAsia" w:hAnsiTheme="minorHAnsi" w:cstheme="minorBidi"/>
              <w:noProof/>
            </w:rPr>
          </w:pPr>
          <w:hyperlink w:anchor="_Toc114836286" w:history="1">
            <w:r w:rsidR="00D5105F" w:rsidRPr="00FA1377">
              <w:rPr>
                <w:rStyle w:val="Hyperlink"/>
                <w:noProof/>
              </w:rPr>
              <w:t>5.2.</w:t>
            </w:r>
            <w:r w:rsidR="00D5105F">
              <w:rPr>
                <w:rFonts w:asciiTheme="minorHAnsi" w:eastAsiaTheme="minorEastAsia" w:hAnsiTheme="minorHAnsi" w:cstheme="minorBidi"/>
                <w:noProof/>
              </w:rPr>
              <w:tab/>
            </w:r>
            <w:r w:rsidR="00D5105F" w:rsidRPr="00FA1377">
              <w:rPr>
                <w:rStyle w:val="Hyperlink"/>
                <w:noProof/>
              </w:rPr>
              <w:t>Enhance education and outreach on air pollution issues</w:t>
            </w:r>
            <w:r w:rsidR="00D5105F">
              <w:rPr>
                <w:noProof/>
                <w:webHidden/>
              </w:rPr>
              <w:tab/>
            </w:r>
            <w:r w:rsidR="00D5105F">
              <w:rPr>
                <w:noProof/>
                <w:webHidden/>
              </w:rPr>
              <w:fldChar w:fldCharType="begin"/>
            </w:r>
            <w:r w:rsidR="00D5105F">
              <w:rPr>
                <w:noProof/>
                <w:webHidden/>
              </w:rPr>
              <w:instrText xml:space="preserve"> PAGEREF _Toc114836286 \h </w:instrText>
            </w:r>
            <w:r w:rsidR="00D5105F">
              <w:rPr>
                <w:noProof/>
                <w:webHidden/>
              </w:rPr>
            </w:r>
            <w:r w:rsidR="00D5105F">
              <w:rPr>
                <w:noProof/>
                <w:webHidden/>
              </w:rPr>
              <w:fldChar w:fldCharType="separate"/>
            </w:r>
            <w:r w:rsidR="00D5105F">
              <w:rPr>
                <w:noProof/>
                <w:webHidden/>
              </w:rPr>
              <w:t>5</w:t>
            </w:r>
            <w:r w:rsidR="00D5105F">
              <w:rPr>
                <w:noProof/>
                <w:webHidden/>
              </w:rPr>
              <w:fldChar w:fldCharType="end"/>
            </w:r>
          </w:hyperlink>
        </w:p>
        <w:p w14:paraId="7315C71B" w14:textId="69566ED2" w:rsidR="00D5105F" w:rsidRDefault="006E0850">
          <w:pPr>
            <w:pStyle w:val="TOC1"/>
            <w:tabs>
              <w:tab w:val="right" w:leader="dot" w:pos="9350"/>
            </w:tabs>
            <w:rPr>
              <w:rFonts w:asciiTheme="minorHAnsi" w:eastAsiaTheme="minorEastAsia" w:hAnsiTheme="minorHAnsi" w:cstheme="minorBidi"/>
              <w:noProof/>
            </w:rPr>
          </w:pPr>
          <w:hyperlink w:anchor="_Toc114836287" w:history="1">
            <w:r w:rsidR="00D5105F" w:rsidRPr="00FA1377">
              <w:rPr>
                <w:rStyle w:val="Hyperlink"/>
                <w:noProof/>
              </w:rPr>
              <w:t>6.</w:t>
            </w:r>
            <w:r w:rsidR="00D5105F">
              <w:rPr>
                <w:rFonts w:asciiTheme="minorHAnsi" w:eastAsiaTheme="minorEastAsia" w:hAnsiTheme="minorHAnsi" w:cstheme="minorBidi"/>
                <w:noProof/>
              </w:rPr>
              <w:tab/>
            </w:r>
            <w:r w:rsidR="00D5105F" w:rsidRPr="00FA1377">
              <w:rPr>
                <w:rStyle w:val="Hyperlink"/>
                <w:noProof/>
              </w:rPr>
              <w:t>Air Quality Monitoring Network Design</w:t>
            </w:r>
            <w:r w:rsidR="00D5105F">
              <w:rPr>
                <w:noProof/>
                <w:webHidden/>
              </w:rPr>
              <w:tab/>
            </w:r>
            <w:r w:rsidR="00D5105F">
              <w:rPr>
                <w:noProof/>
                <w:webHidden/>
              </w:rPr>
              <w:fldChar w:fldCharType="begin"/>
            </w:r>
            <w:r w:rsidR="00D5105F">
              <w:rPr>
                <w:noProof/>
                <w:webHidden/>
              </w:rPr>
              <w:instrText xml:space="preserve"> PAGEREF _Toc114836287 \h </w:instrText>
            </w:r>
            <w:r w:rsidR="00D5105F">
              <w:rPr>
                <w:noProof/>
                <w:webHidden/>
              </w:rPr>
            </w:r>
            <w:r w:rsidR="00D5105F">
              <w:rPr>
                <w:noProof/>
                <w:webHidden/>
              </w:rPr>
              <w:fldChar w:fldCharType="separate"/>
            </w:r>
            <w:r w:rsidR="00D5105F">
              <w:rPr>
                <w:noProof/>
                <w:webHidden/>
              </w:rPr>
              <w:t>5</w:t>
            </w:r>
            <w:r w:rsidR="00D5105F">
              <w:rPr>
                <w:noProof/>
                <w:webHidden/>
              </w:rPr>
              <w:fldChar w:fldCharType="end"/>
            </w:r>
          </w:hyperlink>
        </w:p>
        <w:p w14:paraId="25843D3D" w14:textId="12047128" w:rsidR="00D5105F" w:rsidRDefault="006E0850">
          <w:pPr>
            <w:pStyle w:val="TOC2"/>
            <w:tabs>
              <w:tab w:val="left" w:pos="1100"/>
              <w:tab w:val="right" w:leader="dot" w:pos="9350"/>
            </w:tabs>
            <w:rPr>
              <w:rFonts w:asciiTheme="minorHAnsi" w:eastAsiaTheme="minorEastAsia" w:hAnsiTheme="minorHAnsi" w:cstheme="minorBidi"/>
              <w:noProof/>
            </w:rPr>
          </w:pPr>
          <w:hyperlink w:anchor="_Toc114836288" w:history="1">
            <w:r w:rsidR="00D5105F" w:rsidRPr="00FA1377">
              <w:rPr>
                <w:rStyle w:val="Hyperlink"/>
                <w:noProof/>
              </w:rPr>
              <w:t>6.1.</w:t>
            </w:r>
            <w:r w:rsidR="00D5105F">
              <w:rPr>
                <w:rFonts w:asciiTheme="minorHAnsi" w:eastAsiaTheme="minorEastAsia" w:hAnsiTheme="minorHAnsi" w:cstheme="minorBidi"/>
                <w:noProof/>
              </w:rPr>
              <w:tab/>
            </w:r>
            <w:r w:rsidR="00D5105F" w:rsidRPr="00FA1377">
              <w:rPr>
                <w:rStyle w:val="Hyperlink"/>
                <w:noProof/>
              </w:rPr>
              <w:t>Methods Selection</w:t>
            </w:r>
            <w:r w:rsidR="00D5105F">
              <w:rPr>
                <w:noProof/>
                <w:webHidden/>
              </w:rPr>
              <w:tab/>
            </w:r>
            <w:r w:rsidR="00D5105F">
              <w:rPr>
                <w:noProof/>
                <w:webHidden/>
              </w:rPr>
              <w:fldChar w:fldCharType="begin"/>
            </w:r>
            <w:r w:rsidR="00D5105F">
              <w:rPr>
                <w:noProof/>
                <w:webHidden/>
              </w:rPr>
              <w:instrText xml:space="preserve"> PAGEREF _Toc114836288 \h </w:instrText>
            </w:r>
            <w:r w:rsidR="00D5105F">
              <w:rPr>
                <w:noProof/>
                <w:webHidden/>
              </w:rPr>
            </w:r>
            <w:r w:rsidR="00D5105F">
              <w:rPr>
                <w:noProof/>
                <w:webHidden/>
              </w:rPr>
              <w:fldChar w:fldCharType="separate"/>
            </w:r>
            <w:r w:rsidR="00D5105F">
              <w:rPr>
                <w:noProof/>
                <w:webHidden/>
              </w:rPr>
              <w:t>5</w:t>
            </w:r>
            <w:r w:rsidR="00D5105F">
              <w:rPr>
                <w:noProof/>
                <w:webHidden/>
              </w:rPr>
              <w:fldChar w:fldCharType="end"/>
            </w:r>
          </w:hyperlink>
        </w:p>
        <w:p w14:paraId="5D2E0C53" w14:textId="445D22C2" w:rsidR="00D5105F" w:rsidRDefault="006E0850">
          <w:pPr>
            <w:pStyle w:val="TOC2"/>
            <w:tabs>
              <w:tab w:val="left" w:pos="1100"/>
              <w:tab w:val="right" w:leader="dot" w:pos="9350"/>
            </w:tabs>
            <w:rPr>
              <w:rFonts w:asciiTheme="minorHAnsi" w:eastAsiaTheme="minorEastAsia" w:hAnsiTheme="minorHAnsi" w:cstheme="minorBidi"/>
              <w:noProof/>
            </w:rPr>
          </w:pPr>
          <w:hyperlink w:anchor="_Toc114836289" w:history="1">
            <w:r w:rsidR="00D5105F" w:rsidRPr="00FA1377">
              <w:rPr>
                <w:rStyle w:val="Hyperlink"/>
                <w:noProof/>
              </w:rPr>
              <w:t>6.2.</w:t>
            </w:r>
            <w:r w:rsidR="00D5105F">
              <w:rPr>
                <w:rFonts w:asciiTheme="minorHAnsi" w:eastAsiaTheme="minorEastAsia" w:hAnsiTheme="minorHAnsi" w:cstheme="minorBidi"/>
                <w:noProof/>
              </w:rPr>
              <w:tab/>
            </w:r>
            <w:r w:rsidR="00D5105F" w:rsidRPr="00FA1377">
              <w:rPr>
                <w:rStyle w:val="Hyperlink"/>
                <w:noProof/>
              </w:rPr>
              <w:t>Site Selection</w:t>
            </w:r>
            <w:r w:rsidR="00D5105F">
              <w:rPr>
                <w:noProof/>
                <w:webHidden/>
              </w:rPr>
              <w:tab/>
            </w:r>
            <w:r w:rsidR="00D5105F">
              <w:rPr>
                <w:noProof/>
                <w:webHidden/>
              </w:rPr>
              <w:fldChar w:fldCharType="begin"/>
            </w:r>
            <w:r w:rsidR="00D5105F">
              <w:rPr>
                <w:noProof/>
                <w:webHidden/>
              </w:rPr>
              <w:instrText xml:space="preserve"> PAGEREF _Toc114836289 \h </w:instrText>
            </w:r>
            <w:r w:rsidR="00D5105F">
              <w:rPr>
                <w:noProof/>
                <w:webHidden/>
              </w:rPr>
            </w:r>
            <w:r w:rsidR="00D5105F">
              <w:rPr>
                <w:noProof/>
                <w:webHidden/>
              </w:rPr>
              <w:fldChar w:fldCharType="separate"/>
            </w:r>
            <w:r w:rsidR="00D5105F">
              <w:rPr>
                <w:noProof/>
                <w:webHidden/>
              </w:rPr>
              <w:t>5</w:t>
            </w:r>
            <w:r w:rsidR="00D5105F">
              <w:rPr>
                <w:noProof/>
                <w:webHidden/>
              </w:rPr>
              <w:fldChar w:fldCharType="end"/>
            </w:r>
          </w:hyperlink>
        </w:p>
        <w:p w14:paraId="4A9BAAB6" w14:textId="7099B310" w:rsidR="00D5105F" w:rsidRDefault="006E0850">
          <w:pPr>
            <w:pStyle w:val="TOC1"/>
            <w:tabs>
              <w:tab w:val="right" w:leader="dot" w:pos="9350"/>
            </w:tabs>
            <w:rPr>
              <w:rFonts w:asciiTheme="minorHAnsi" w:eastAsiaTheme="minorEastAsia" w:hAnsiTheme="minorHAnsi" w:cstheme="minorBidi"/>
              <w:noProof/>
            </w:rPr>
          </w:pPr>
          <w:hyperlink w:anchor="_Toc114836290" w:history="1">
            <w:r w:rsidR="00D5105F" w:rsidRPr="00FA1377">
              <w:rPr>
                <w:rStyle w:val="Hyperlink"/>
                <w:noProof/>
              </w:rPr>
              <w:t>7.</w:t>
            </w:r>
            <w:r w:rsidR="00D5105F">
              <w:rPr>
                <w:rFonts w:asciiTheme="minorHAnsi" w:eastAsiaTheme="minorEastAsia" w:hAnsiTheme="minorHAnsi" w:cstheme="minorBidi"/>
                <w:noProof/>
              </w:rPr>
              <w:tab/>
            </w:r>
            <w:r w:rsidR="00D5105F" w:rsidRPr="00FA1377">
              <w:rPr>
                <w:rStyle w:val="Hyperlink"/>
                <w:noProof/>
              </w:rPr>
              <w:t>Implementation Plan</w:t>
            </w:r>
            <w:r w:rsidR="00D5105F">
              <w:rPr>
                <w:noProof/>
                <w:webHidden/>
              </w:rPr>
              <w:tab/>
            </w:r>
            <w:r w:rsidR="00D5105F">
              <w:rPr>
                <w:noProof/>
                <w:webHidden/>
              </w:rPr>
              <w:fldChar w:fldCharType="begin"/>
            </w:r>
            <w:r w:rsidR="00D5105F">
              <w:rPr>
                <w:noProof/>
                <w:webHidden/>
              </w:rPr>
              <w:instrText xml:space="preserve"> PAGEREF _Toc114836290 \h </w:instrText>
            </w:r>
            <w:r w:rsidR="00D5105F">
              <w:rPr>
                <w:noProof/>
                <w:webHidden/>
              </w:rPr>
            </w:r>
            <w:r w:rsidR="00D5105F">
              <w:rPr>
                <w:noProof/>
                <w:webHidden/>
              </w:rPr>
              <w:fldChar w:fldCharType="separate"/>
            </w:r>
            <w:r w:rsidR="00D5105F">
              <w:rPr>
                <w:noProof/>
                <w:webHidden/>
              </w:rPr>
              <w:t>6</w:t>
            </w:r>
            <w:r w:rsidR="00D5105F">
              <w:rPr>
                <w:noProof/>
                <w:webHidden/>
              </w:rPr>
              <w:fldChar w:fldCharType="end"/>
            </w:r>
          </w:hyperlink>
        </w:p>
        <w:p w14:paraId="50F0EACC" w14:textId="44DF383D" w:rsidR="00D5105F" w:rsidRDefault="006E0850">
          <w:pPr>
            <w:pStyle w:val="TOC1"/>
            <w:tabs>
              <w:tab w:val="right" w:leader="dot" w:pos="9350"/>
            </w:tabs>
            <w:rPr>
              <w:rFonts w:asciiTheme="minorHAnsi" w:eastAsiaTheme="minorEastAsia" w:hAnsiTheme="minorHAnsi" w:cstheme="minorBidi"/>
              <w:noProof/>
            </w:rPr>
          </w:pPr>
          <w:hyperlink w:anchor="_Toc114836291" w:history="1">
            <w:r w:rsidR="00D5105F" w:rsidRPr="00FA1377">
              <w:rPr>
                <w:rStyle w:val="Hyperlink"/>
                <w:noProof/>
              </w:rPr>
              <w:t>8.</w:t>
            </w:r>
            <w:r w:rsidR="00D5105F">
              <w:rPr>
                <w:rFonts w:asciiTheme="minorHAnsi" w:eastAsiaTheme="minorEastAsia" w:hAnsiTheme="minorHAnsi" w:cstheme="minorBidi"/>
                <w:noProof/>
              </w:rPr>
              <w:tab/>
            </w:r>
            <w:r w:rsidR="00D5105F" w:rsidRPr="00FA1377">
              <w:rPr>
                <w:rStyle w:val="Hyperlink"/>
                <w:noProof/>
              </w:rPr>
              <w:t>Monitoring Network Operations</w:t>
            </w:r>
            <w:r w:rsidR="00D5105F">
              <w:rPr>
                <w:noProof/>
                <w:webHidden/>
              </w:rPr>
              <w:tab/>
            </w:r>
            <w:r w:rsidR="00D5105F">
              <w:rPr>
                <w:noProof/>
                <w:webHidden/>
              </w:rPr>
              <w:fldChar w:fldCharType="begin"/>
            </w:r>
            <w:r w:rsidR="00D5105F">
              <w:rPr>
                <w:noProof/>
                <w:webHidden/>
              </w:rPr>
              <w:instrText xml:space="preserve"> PAGEREF _Toc114836291 \h </w:instrText>
            </w:r>
            <w:r w:rsidR="00D5105F">
              <w:rPr>
                <w:noProof/>
                <w:webHidden/>
              </w:rPr>
            </w:r>
            <w:r w:rsidR="00D5105F">
              <w:rPr>
                <w:noProof/>
                <w:webHidden/>
              </w:rPr>
              <w:fldChar w:fldCharType="separate"/>
            </w:r>
            <w:r w:rsidR="00D5105F">
              <w:rPr>
                <w:noProof/>
                <w:webHidden/>
              </w:rPr>
              <w:t>9</w:t>
            </w:r>
            <w:r w:rsidR="00D5105F">
              <w:rPr>
                <w:noProof/>
                <w:webHidden/>
              </w:rPr>
              <w:fldChar w:fldCharType="end"/>
            </w:r>
          </w:hyperlink>
        </w:p>
        <w:p w14:paraId="456C766A" w14:textId="0FED83B7" w:rsidR="00D5105F" w:rsidRDefault="006E0850">
          <w:pPr>
            <w:pStyle w:val="TOC2"/>
            <w:tabs>
              <w:tab w:val="left" w:pos="1100"/>
              <w:tab w:val="right" w:leader="dot" w:pos="9350"/>
            </w:tabs>
            <w:rPr>
              <w:rFonts w:asciiTheme="minorHAnsi" w:eastAsiaTheme="minorEastAsia" w:hAnsiTheme="minorHAnsi" w:cstheme="minorBidi"/>
              <w:noProof/>
            </w:rPr>
          </w:pPr>
          <w:hyperlink w:anchor="_Toc114836292" w:history="1">
            <w:r w:rsidR="00D5105F" w:rsidRPr="00FA1377">
              <w:rPr>
                <w:rStyle w:val="Hyperlink"/>
                <w:noProof/>
              </w:rPr>
              <w:t>8.1.</w:t>
            </w:r>
            <w:r w:rsidR="00D5105F">
              <w:rPr>
                <w:rFonts w:asciiTheme="minorHAnsi" w:eastAsiaTheme="minorEastAsia" w:hAnsiTheme="minorHAnsi" w:cstheme="minorBidi"/>
                <w:noProof/>
              </w:rPr>
              <w:tab/>
            </w:r>
            <w:r w:rsidR="00D5105F" w:rsidRPr="00FA1377">
              <w:rPr>
                <w:rStyle w:val="Hyperlink"/>
                <w:noProof/>
              </w:rPr>
              <w:t>Site preparation and installation</w:t>
            </w:r>
            <w:r w:rsidR="00D5105F">
              <w:rPr>
                <w:noProof/>
                <w:webHidden/>
              </w:rPr>
              <w:tab/>
            </w:r>
            <w:r w:rsidR="00D5105F">
              <w:rPr>
                <w:noProof/>
                <w:webHidden/>
              </w:rPr>
              <w:fldChar w:fldCharType="begin"/>
            </w:r>
            <w:r w:rsidR="00D5105F">
              <w:rPr>
                <w:noProof/>
                <w:webHidden/>
              </w:rPr>
              <w:instrText xml:space="preserve"> PAGEREF _Toc114836292 \h </w:instrText>
            </w:r>
            <w:r w:rsidR="00D5105F">
              <w:rPr>
                <w:noProof/>
                <w:webHidden/>
              </w:rPr>
            </w:r>
            <w:r w:rsidR="00D5105F">
              <w:rPr>
                <w:noProof/>
                <w:webHidden/>
              </w:rPr>
              <w:fldChar w:fldCharType="separate"/>
            </w:r>
            <w:r w:rsidR="00D5105F">
              <w:rPr>
                <w:noProof/>
                <w:webHidden/>
              </w:rPr>
              <w:t>9</w:t>
            </w:r>
            <w:r w:rsidR="00D5105F">
              <w:rPr>
                <w:noProof/>
                <w:webHidden/>
              </w:rPr>
              <w:fldChar w:fldCharType="end"/>
            </w:r>
          </w:hyperlink>
        </w:p>
        <w:p w14:paraId="6D07A655" w14:textId="76040ADF" w:rsidR="00D5105F" w:rsidRDefault="006E0850">
          <w:pPr>
            <w:pStyle w:val="TOC2"/>
            <w:tabs>
              <w:tab w:val="left" w:pos="1100"/>
              <w:tab w:val="right" w:leader="dot" w:pos="9350"/>
            </w:tabs>
            <w:rPr>
              <w:rFonts w:asciiTheme="minorHAnsi" w:eastAsiaTheme="minorEastAsia" w:hAnsiTheme="minorHAnsi" w:cstheme="minorBidi"/>
              <w:noProof/>
            </w:rPr>
          </w:pPr>
          <w:hyperlink w:anchor="_Toc114836293" w:history="1">
            <w:r w:rsidR="00D5105F" w:rsidRPr="00FA1377">
              <w:rPr>
                <w:rStyle w:val="Hyperlink"/>
                <w:noProof/>
              </w:rPr>
              <w:t>8.2.</w:t>
            </w:r>
            <w:r w:rsidR="00D5105F">
              <w:rPr>
                <w:rFonts w:asciiTheme="minorHAnsi" w:eastAsiaTheme="minorEastAsia" w:hAnsiTheme="minorHAnsi" w:cstheme="minorBidi"/>
                <w:noProof/>
              </w:rPr>
              <w:tab/>
            </w:r>
            <w:r w:rsidR="00D5105F" w:rsidRPr="00FA1377">
              <w:rPr>
                <w:rStyle w:val="Hyperlink"/>
                <w:noProof/>
              </w:rPr>
              <w:t>Quality planning</w:t>
            </w:r>
            <w:r w:rsidR="00D5105F">
              <w:rPr>
                <w:noProof/>
                <w:webHidden/>
              </w:rPr>
              <w:tab/>
            </w:r>
            <w:r w:rsidR="00D5105F">
              <w:rPr>
                <w:noProof/>
                <w:webHidden/>
              </w:rPr>
              <w:fldChar w:fldCharType="begin"/>
            </w:r>
            <w:r w:rsidR="00D5105F">
              <w:rPr>
                <w:noProof/>
                <w:webHidden/>
              </w:rPr>
              <w:instrText xml:space="preserve"> PAGEREF _Toc114836293 \h </w:instrText>
            </w:r>
            <w:r w:rsidR="00D5105F">
              <w:rPr>
                <w:noProof/>
                <w:webHidden/>
              </w:rPr>
            </w:r>
            <w:r w:rsidR="00D5105F">
              <w:rPr>
                <w:noProof/>
                <w:webHidden/>
              </w:rPr>
              <w:fldChar w:fldCharType="separate"/>
            </w:r>
            <w:r w:rsidR="00D5105F">
              <w:rPr>
                <w:noProof/>
                <w:webHidden/>
              </w:rPr>
              <w:t>9</w:t>
            </w:r>
            <w:r w:rsidR="00D5105F">
              <w:rPr>
                <w:noProof/>
                <w:webHidden/>
              </w:rPr>
              <w:fldChar w:fldCharType="end"/>
            </w:r>
          </w:hyperlink>
        </w:p>
        <w:p w14:paraId="5985054F" w14:textId="3BBB7422" w:rsidR="00D5105F" w:rsidRDefault="006E0850">
          <w:pPr>
            <w:pStyle w:val="TOC2"/>
            <w:tabs>
              <w:tab w:val="left" w:pos="1100"/>
              <w:tab w:val="right" w:leader="dot" w:pos="9350"/>
            </w:tabs>
            <w:rPr>
              <w:rFonts w:asciiTheme="minorHAnsi" w:eastAsiaTheme="minorEastAsia" w:hAnsiTheme="minorHAnsi" w:cstheme="minorBidi"/>
              <w:noProof/>
            </w:rPr>
          </w:pPr>
          <w:hyperlink w:anchor="_Toc114836294" w:history="1">
            <w:r w:rsidR="00D5105F" w:rsidRPr="00FA1377">
              <w:rPr>
                <w:rStyle w:val="Hyperlink"/>
                <w:noProof/>
              </w:rPr>
              <w:t>8.3.</w:t>
            </w:r>
            <w:r w:rsidR="00D5105F">
              <w:rPr>
                <w:rFonts w:asciiTheme="minorHAnsi" w:eastAsiaTheme="minorEastAsia" w:hAnsiTheme="minorHAnsi" w:cstheme="minorBidi"/>
                <w:noProof/>
              </w:rPr>
              <w:tab/>
            </w:r>
            <w:r w:rsidR="00D5105F" w:rsidRPr="00FA1377">
              <w:rPr>
                <w:rStyle w:val="Hyperlink"/>
                <w:noProof/>
              </w:rPr>
              <w:t>Capacity Building</w:t>
            </w:r>
            <w:r w:rsidR="00D5105F">
              <w:rPr>
                <w:noProof/>
                <w:webHidden/>
              </w:rPr>
              <w:tab/>
            </w:r>
            <w:r w:rsidR="00D5105F">
              <w:rPr>
                <w:noProof/>
                <w:webHidden/>
              </w:rPr>
              <w:fldChar w:fldCharType="begin"/>
            </w:r>
            <w:r w:rsidR="00D5105F">
              <w:rPr>
                <w:noProof/>
                <w:webHidden/>
              </w:rPr>
              <w:instrText xml:space="preserve"> PAGEREF _Toc114836294 \h </w:instrText>
            </w:r>
            <w:r w:rsidR="00D5105F">
              <w:rPr>
                <w:noProof/>
                <w:webHidden/>
              </w:rPr>
            </w:r>
            <w:r w:rsidR="00D5105F">
              <w:rPr>
                <w:noProof/>
                <w:webHidden/>
              </w:rPr>
              <w:fldChar w:fldCharType="separate"/>
            </w:r>
            <w:r w:rsidR="00D5105F">
              <w:rPr>
                <w:noProof/>
                <w:webHidden/>
              </w:rPr>
              <w:t>9</w:t>
            </w:r>
            <w:r w:rsidR="00D5105F">
              <w:rPr>
                <w:noProof/>
                <w:webHidden/>
              </w:rPr>
              <w:fldChar w:fldCharType="end"/>
            </w:r>
          </w:hyperlink>
        </w:p>
        <w:p w14:paraId="5F29A068" w14:textId="1581D9C9" w:rsidR="00D5105F" w:rsidRDefault="006E0850">
          <w:pPr>
            <w:pStyle w:val="TOC2"/>
            <w:tabs>
              <w:tab w:val="left" w:pos="1100"/>
              <w:tab w:val="right" w:leader="dot" w:pos="9350"/>
            </w:tabs>
            <w:rPr>
              <w:rFonts w:asciiTheme="minorHAnsi" w:eastAsiaTheme="minorEastAsia" w:hAnsiTheme="minorHAnsi" w:cstheme="minorBidi"/>
              <w:noProof/>
            </w:rPr>
          </w:pPr>
          <w:hyperlink w:anchor="_Toc114836295" w:history="1">
            <w:r w:rsidR="00D5105F" w:rsidRPr="00FA1377">
              <w:rPr>
                <w:rStyle w:val="Hyperlink"/>
                <w:noProof/>
              </w:rPr>
              <w:t>8.4.</w:t>
            </w:r>
            <w:r w:rsidR="00D5105F">
              <w:rPr>
                <w:rFonts w:asciiTheme="minorHAnsi" w:eastAsiaTheme="minorEastAsia" w:hAnsiTheme="minorHAnsi" w:cstheme="minorBidi"/>
                <w:noProof/>
              </w:rPr>
              <w:tab/>
            </w:r>
            <w:r w:rsidR="00D5105F" w:rsidRPr="00FA1377">
              <w:rPr>
                <w:rStyle w:val="Hyperlink"/>
                <w:noProof/>
              </w:rPr>
              <w:t>Operations oversight and tracking</w:t>
            </w:r>
            <w:r w:rsidR="00D5105F">
              <w:rPr>
                <w:noProof/>
                <w:webHidden/>
              </w:rPr>
              <w:tab/>
            </w:r>
            <w:r w:rsidR="00D5105F">
              <w:rPr>
                <w:noProof/>
                <w:webHidden/>
              </w:rPr>
              <w:fldChar w:fldCharType="begin"/>
            </w:r>
            <w:r w:rsidR="00D5105F">
              <w:rPr>
                <w:noProof/>
                <w:webHidden/>
              </w:rPr>
              <w:instrText xml:space="preserve"> PAGEREF _Toc114836295 \h </w:instrText>
            </w:r>
            <w:r w:rsidR="00D5105F">
              <w:rPr>
                <w:noProof/>
                <w:webHidden/>
              </w:rPr>
            </w:r>
            <w:r w:rsidR="00D5105F">
              <w:rPr>
                <w:noProof/>
                <w:webHidden/>
              </w:rPr>
              <w:fldChar w:fldCharType="separate"/>
            </w:r>
            <w:r w:rsidR="00D5105F">
              <w:rPr>
                <w:noProof/>
                <w:webHidden/>
              </w:rPr>
              <w:t>9</w:t>
            </w:r>
            <w:r w:rsidR="00D5105F">
              <w:rPr>
                <w:noProof/>
                <w:webHidden/>
              </w:rPr>
              <w:fldChar w:fldCharType="end"/>
            </w:r>
          </w:hyperlink>
        </w:p>
        <w:p w14:paraId="5AFBA785" w14:textId="210E2FA0" w:rsidR="00D5105F" w:rsidRDefault="006E0850">
          <w:pPr>
            <w:pStyle w:val="TOC2"/>
            <w:tabs>
              <w:tab w:val="left" w:pos="1100"/>
              <w:tab w:val="right" w:leader="dot" w:pos="9350"/>
            </w:tabs>
            <w:rPr>
              <w:rFonts w:asciiTheme="minorHAnsi" w:eastAsiaTheme="minorEastAsia" w:hAnsiTheme="minorHAnsi" w:cstheme="minorBidi"/>
              <w:noProof/>
            </w:rPr>
          </w:pPr>
          <w:hyperlink w:anchor="_Toc114836296" w:history="1">
            <w:r w:rsidR="00D5105F" w:rsidRPr="00FA1377">
              <w:rPr>
                <w:rStyle w:val="Hyperlink"/>
                <w:noProof/>
              </w:rPr>
              <w:t>8.5.</w:t>
            </w:r>
            <w:r w:rsidR="00D5105F">
              <w:rPr>
                <w:rFonts w:asciiTheme="minorHAnsi" w:eastAsiaTheme="minorEastAsia" w:hAnsiTheme="minorHAnsi" w:cstheme="minorBidi"/>
                <w:noProof/>
              </w:rPr>
              <w:tab/>
            </w:r>
            <w:r w:rsidR="00D5105F" w:rsidRPr="00FA1377">
              <w:rPr>
                <w:rStyle w:val="Hyperlink"/>
                <w:noProof/>
              </w:rPr>
              <w:t>Daily Operations</w:t>
            </w:r>
            <w:r w:rsidR="00D5105F">
              <w:rPr>
                <w:noProof/>
                <w:webHidden/>
              </w:rPr>
              <w:tab/>
            </w:r>
            <w:r w:rsidR="00D5105F">
              <w:rPr>
                <w:noProof/>
                <w:webHidden/>
              </w:rPr>
              <w:fldChar w:fldCharType="begin"/>
            </w:r>
            <w:r w:rsidR="00D5105F">
              <w:rPr>
                <w:noProof/>
                <w:webHidden/>
              </w:rPr>
              <w:instrText xml:space="preserve"> PAGEREF _Toc114836296 \h </w:instrText>
            </w:r>
            <w:r w:rsidR="00D5105F">
              <w:rPr>
                <w:noProof/>
                <w:webHidden/>
              </w:rPr>
            </w:r>
            <w:r w:rsidR="00D5105F">
              <w:rPr>
                <w:noProof/>
                <w:webHidden/>
              </w:rPr>
              <w:fldChar w:fldCharType="separate"/>
            </w:r>
            <w:r w:rsidR="00D5105F">
              <w:rPr>
                <w:noProof/>
                <w:webHidden/>
              </w:rPr>
              <w:t>9</w:t>
            </w:r>
            <w:r w:rsidR="00D5105F">
              <w:rPr>
                <w:noProof/>
                <w:webHidden/>
              </w:rPr>
              <w:fldChar w:fldCharType="end"/>
            </w:r>
          </w:hyperlink>
        </w:p>
        <w:p w14:paraId="03568F2F" w14:textId="4C736F38" w:rsidR="00D5105F" w:rsidRDefault="006E0850">
          <w:pPr>
            <w:pStyle w:val="TOC1"/>
            <w:tabs>
              <w:tab w:val="right" w:leader="dot" w:pos="9350"/>
            </w:tabs>
            <w:rPr>
              <w:rFonts w:asciiTheme="minorHAnsi" w:eastAsiaTheme="minorEastAsia" w:hAnsiTheme="minorHAnsi" w:cstheme="minorBidi"/>
              <w:noProof/>
            </w:rPr>
          </w:pPr>
          <w:hyperlink w:anchor="_Toc114836297" w:history="1">
            <w:r w:rsidR="00D5105F" w:rsidRPr="00FA1377">
              <w:rPr>
                <w:rStyle w:val="Hyperlink"/>
                <w:noProof/>
              </w:rPr>
              <w:t>9.</w:t>
            </w:r>
            <w:r w:rsidR="00D5105F">
              <w:rPr>
                <w:rFonts w:asciiTheme="minorHAnsi" w:eastAsiaTheme="minorEastAsia" w:hAnsiTheme="minorHAnsi" w:cstheme="minorBidi"/>
                <w:noProof/>
              </w:rPr>
              <w:tab/>
            </w:r>
            <w:r w:rsidR="00D5105F" w:rsidRPr="00FA1377">
              <w:rPr>
                <w:rStyle w:val="Hyperlink"/>
                <w:noProof/>
              </w:rPr>
              <w:t>Data Management and Quality Assurance</w:t>
            </w:r>
            <w:r w:rsidR="00D5105F">
              <w:rPr>
                <w:noProof/>
                <w:webHidden/>
              </w:rPr>
              <w:tab/>
            </w:r>
            <w:r w:rsidR="00D5105F">
              <w:rPr>
                <w:noProof/>
                <w:webHidden/>
              </w:rPr>
              <w:fldChar w:fldCharType="begin"/>
            </w:r>
            <w:r w:rsidR="00D5105F">
              <w:rPr>
                <w:noProof/>
                <w:webHidden/>
              </w:rPr>
              <w:instrText xml:space="preserve"> PAGEREF _Toc114836297 \h </w:instrText>
            </w:r>
            <w:r w:rsidR="00D5105F">
              <w:rPr>
                <w:noProof/>
                <w:webHidden/>
              </w:rPr>
            </w:r>
            <w:r w:rsidR="00D5105F">
              <w:rPr>
                <w:noProof/>
                <w:webHidden/>
              </w:rPr>
              <w:fldChar w:fldCharType="separate"/>
            </w:r>
            <w:r w:rsidR="00D5105F">
              <w:rPr>
                <w:noProof/>
                <w:webHidden/>
              </w:rPr>
              <w:t>9</w:t>
            </w:r>
            <w:r w:rsidR="00D5105F">
              <w:rPr>
                <w:noProof/>
                <w:webHidden/>
              </w:rPr>
              <w:fldChar w:fldCharType="end"/>
            </w:r>
          </w:hyperlink>
        </w:p>
        <w:p w14:paraId="2ABFA6D6" w14:textId="5E7DA6E3" w:rsidR="00D5105F" w:rsidRDefault="006E0850">
          <w:pPr>
            <w:pStyle w:val="TOC2"/>
            <w:tabs>
              <w:tab w:val="left" w:pos="1100"/>
              <w:tab w:val="right" w:leader="dot" w:pos="9350"/>
            </w:tabs>
            <w:rPr>
              <w:rFonts w:asciiTheme="minorHAnsi" w:eastAsiaTheme="minorEastAsia" w:hAnsiTheme="minorHAnsi" w:cstheme="minorBidi"/>
              <w:noProof/>
            </w:rPr>
          </w:pPr>
          <w:hyperlink w:anchor="_Toc114836298" w:history="1">
            <w:r w:rsidR="00D5105F" w:rsidRPr="00FA1377">
              <w:rPr>
                <w:rStyle w:val="Hyperlink"/>
                <w:noProof/>
              </w:rPr>
              <w:t>9.1.</w:t>
            </w:r>
            <w:r w:rsidR="00D5105F">
              <w:rPr>
                <w:rFonts w:asciiTheme="minorHAnsi" w:eastAsiaTheme="minorEastAsia" w:hAnsiTheme="minorHAnsi" w:cstheme="minorBidi"/>
                <w:noProof/>
              </w:rPr>
              <w:tab/>
            </w:r>
            <w:r w:rsidR="00D5105F" w:rsidRPr="00FA1377">
              <w:rPr>
                <w:rStyle w:val="Hyperlink"/>
                <w:noProof/>
              </w:rPr>
              <w:t>Data management overview</w:t>
            </w:r>
            <w:r w:rsidR="00D5105F">
              <w:rPr>
                <w:noProof/>
                <w:webHidden/>
              </w:rPr>
              <w:tab/>
            </w:r>
            <w:r w:rsidR="00D5105F">
              <w:rPr>
                <w:noProof/>
                <w:webHidden/>
              </w:rPr>
              <w:fldChar w:fldCharType="begin"/>
            </w:r>
            <w:r w:rsidR="00D5105F">
              <w:rPr>
                <w:noProof/>
                <w:webHidden/>
              </w:rPr>
              <w:instrText xml:space="preserve"> PAGEREF _Toc114836298 \h </w:instrText>
            </w:r>
            <w:r w:rsidR="00D5105F">
              <w:rPr>
                <w:noProof/>
                <w:webHidden/>
              </w:rPr>
            </w:r>
            <w:r w:rsidR="00D5105F">
              <w:rPr>
                <w:noProof/>
                <w:webHidden/>
              </w:rPr>
              <w:fldChar w:fldCharType="separate"/>
            </w:r>
            <w:r w:rsidR="00D5105F">
              <w:rPr>
                <w:noProof/>
                <w:webHidden/>
              </w:rPr>
              <w:t>9</w:t>
            </w:r>
            <w:r w:rsidR="00D5105F">
              <w:rPr>
                <w:noProof/>
                <w:webHidden/>
              </w:rPr>
              <w:fldChar w:fldCharType="end"/>
            </w:r>
          </w:hyperlink>
        </w:p>
        <w:p w14:paraId="15703264" w14:textId="452DDCDF" w:rsidR="00D5105F" w:rsidRDefault="006E0850">
          <w:pPr>
            <w:pStyle w:val="TOC2"/>
            <w:tabs>
              <w:tab w:val="left" w:pos="1100"/>
              <w:tab w:val="right" w:leader="dot" w:pos="9350"/>
            </w:tabs>
            <w:rPr>
              <w:rFonts w:asciiTheme="minorHAnsi" w:eastAsiaTheme="minorEastAsia" w:hAnsiTheme="minorHAnsi" w:cstheme="minorBidi"/>
              <w:noProof/>
            </w:rPr>
          </w:pPr>
          <w:hyperlink w:anchor="_Toc114836299" w:history="1">
            <w:r w:rsidR="00D5105F" w:rsidRPr="00FA1377">
              <w:rPr>
                <w:rStyle w:val="Hyperlink"/>
                <w:noProof/>
              </w:rPr>
              <w:t>9.2.</w:t>
            </w:r>
            <w:r w:rsidR="00D5105F">
              <w:rPr>
                <w:rFonts w:asciiTheme="minorHAnsi" w:eastAsiaTheme="minorEastAsia" w:hAnsiTheme="minorHAnsi" w:cstheme="minorBidi"/>
                <w:noProof/>
              </w:rPr>
              <w:tab/>
            </w:r>
            <w:r w:rsidR="00D5105F" w:rsidRPr="00FA1377">
              <w:rPr>
                <w:rStyle w:val="Hyperlink"/>
                <w:noProof/>
              </w:rPr>
              <w:t>Data quality assurance</w:t>
            </w:r>
            <w:r w:rsidR="00D5105F">
              <w:rPr>
                <w:noProof/>
                <w:webHidden/>
              </w:rPr>
              <w:tab/>
            </w:r>
            <w:r w:rsidR="00D5105F">
              <w:rPr>
                <w:noProof/>
                <w:webHidden/>
              </w:rPr>
              <w:fldChar w:fldCharType="begin"/>
            </w:r>
            <w:r w:rsidR="00D5105F">
              <w:rPr>
                <w:noProof/>
                <w:webHidden/>
              </w:rPr>
              <w:instrText xml:space="preserve"> PAGEREF _Toc114836299 \h </w:instrText>
            </w:r>
            <w:r w:rsidR="00D5105F">
              <w:rPr>
                <w:noProof/>
                <w:webHidden/>
              </w:rPr>
            </w:r>
            <w:r w:rsidR="00D5105F">
              <w:rPr>
                <w:noProof/>
                <w:webHidden/>
              </w:rPr>
              <w:fldChar w:fldCharType="separate"/>
            </w:r>
            <w:r w:rsidR="00D5105F">
              <w:rPr>
                <w:noProof/>
                <w:webHidden/>
              </w:rPr>
              <w:t>9</w:t>
            </w:r>
            <w:r w:rsidR="00D5105F">
              <w:rPr>
                <w:noProof/>
                <w:webHidden/>
              </w:rPr>
              <w:fldChar w:fldCharType="end"/>
            </w:r>
          </w:hyperlink>
        </w:p>
        <w:p w14:paraId="0C49E738" w14:textId="30C3C209" w:rsidR="00D5105F" w:rsidRDefault="006E0850">
          <w:pPr>
            <w:pStyle w:val="TOC2"/>
            <w:tabs>
              <w:tab w:val="left" w:pos="1100"/>
              <w:tab w:val="right" w:leader="dot" w:pos="9350"/>
            </w:tabs>
            <w:rPr>
              <w:rFonts w:asciiTheme="minorHAnsi" w:eastAsiaTheme="minorEastAsia" w:hAnsiTheme="minorHAnsi" w:cstheme="minorBidi"/>
              <w:noProof/>
            </w:rPr>
          </w:pPr>
          <w:hyperlink w:anchor="_Toc114836300" w:history="1">
            <w:r w:rsidR="00D5105F" w:rsidRPr="00FA1377">
              <w:rPr>
                <w:rStyle w:val="Hyperlink"/>
                <w:noProof/>
              </w:rPr>
              <w:t>9.3.</w:t>
            </w:r>
            <w:r w:rsidR="00D5105F">
              <w:rPr>
                <w:rFonts w:asciiTheme="minorHAnsi" w:eastAsiaTheme="minorEastAsia" w:hAnsiTheme="minorHAnsi" w:cstheme="minorBidi"/>
                <w:noProof/>
              </w:rPr>
              <w:tab/>
            </w:r>
            <w:r w:rsidR="00D5105F" w:rsidRPr="00FA1377">
              <w:rPr>
                <w:rStyle w:val="Hyperlink"/>
                <w:noProof/>
              </w:rPr>
              <w:t>Data visualization</w:t>
            </w:r>
            <w:r w:rsidR="00D5105F">
              <w:rPr>
                <w:noProof/>
                <w:webHidden/>
              </w:rPr>
              <w:tab/>
            </w:r>
            <w:r w:rsidR="00D5105F">
              <w:rPr>
                <w:noProof/>
                <w:webHidden/>
              </w:rPr>
              <w:fldChar w:fldCharType="begin"/>
            </w:r>
            <w:r w:rsidR="00D5105F">
              <w:rPr>
                <w:noProof/>
                <w:webHidden/>
              </w:rPr>
              <w:instrText xml:space="preserve"> PAGEREF _Toc114836300 \h </w:instrText>
            </w:r>
            <w:r w:rsidR="00D5105F">
              <w:rPr>
                <w:noProof/>
                <w:webHidden/>
              </w:rPr>
            </w:r>
            <w:r w:rsidR="00D5105F">
              <w:rPr>
                <w:noProof/>
                <w:webHidden/>
              </w:rPr>
              <w:fldChar w:fldCharType="separate"/>
            </w:r>
            <w:r w:rsidR="00D5105F">
              <w:rPr>
                <w:noProof/>
                <w:webHidden/>
              </w:rPr>
              <w:t>9</w:t>
            </w:r>
            <w:r w:rsidR="00D5105F">
              <w:rPr>
                <w:noProof/>
                <w:webHidden/>
              </w:rPr>
              <w:fldChar w:fldCharType="end"/>
            </w:r>
          </w:hyperlink>
        </w:p>
        <w:p w14:paraId="0A380E5D" w14:textId="11A43E91" w:rsidR="00D5105F" w:rsidRDefault="006E0850">
          <w:pPr>
            <w:pStyle w:val="TOC2"/>
            <w:tabs>
              <w:tab w:val="left" w:pos="1100"/>
              <w:tab w:val="right" w:leader="dot" w:pos="9350"/>
            </w:tabs>
            <w:rPr>
              <w:rFonts w:asciiTheme="minorHAnsi" w:eastAsiaTheme="minorEastAsia" w:hAnsiTheme="minorHAnsi" w:cstheme="minorBidi"/>
              <w:noProof/>
            </w:rPr>
          </w:pPr>
          <w:hyperlink w:anchor="_Toc114836301" w:history="1">
            <w:r w:rsidR="00D5105F" w:rsidRPr="00FA1377">
              <w:rPr>
                <w:rStyle w:val="Hyperlink"/>
                <w:noProof/>
              </w:rPr>
              <w:t>9.4.</w:t>
            </w:r>
            <w:r w:rsidR="00D5105F">
              <w:rPr>
                <w:rFonts w:asciiTheme="minorHAnsi" w:eastAsiaTheme="minorEastAsia" w:hAnsiTheme="minorHAnsi" w:cstheme="minorBidi"/>
                <w:noProof/>
              </w:rPr>
              <w:tab/>
            </w:r>
            <w:r w:rsidR="00D5105F" w:rsidRPr="00FA1377">
              <w:rPr>
                <w:rStyle w:val="Hyperlink"/>
                <w:noProof/>
              </w:rPr>
              <w:t>Data Messaging and communication to the public</w:t>
            </w:r>
            <w:r w:rsidR="00D5105F">
              <w:rPr>
                <w:noProof/>
                <w:webHidden/>
              </w:rPr>
              <w:tab/>
            </w:r>
            <w:r w:rsidR="00D5105F">
              <w:rPr>
                <w:noProof/>
                <w:webHidden/>
              </w:rPr>
              <w:fldChar w:fldCharType="begin"/>
            </w:r>
            <w:r w:rsidR="00D5105F">
              <w:rPr>
                <w:noProof/>
                <w:webHidden/>
              </w:rPr>
              <w:instrText xml:space="preserve"> PAGEREF _Toc114836301 \h </w:instrText>
            </w:r>
            <w:r w:rsidR="00D5105F">
              <w:rPr>
                <w:noProof/>
                <w:webHidden/>
              </w:rPr>
            </w:r>
            <w:r w:rsidR="00D5105F">
              <w:rPr>
                <w:noProof/>
                <w:webHidden/>
              </w:rPr>
              <w:fldChar w:fldCharType="separate"/>
            </w:r>
            <w:r w:rsidR="00D5105F">
              <w:rPr>
                <w:noProof/>
                <w:webHidden/>
              </w:rPr>
              <w:t>9</w:t>
            </w:r>
            <w:r w:rsidR="00D5105F">
              <w:rPr>
                <w:noProof/>
                <w:webHidden/>
              </w:rPr>
              <w:fldChar w:fldCharType="end"/>
            </w:r>
          </w:hyperlink>
        </w:p>
        <w:p w14:paraId="238BB00C" w14:textId="5D40CE72" w:rsidR="00D5105F" w:rsidRDefault="006E0850">
          <w:pPr>
            <w:pStyle w:val="TOC1"/>
            <w:tabs>
              <w:tab w:val="right" w:leader="dot" w:pos="9350"/>
            </w:tabs>
            <w:rPr>
              <w:rFonts w:asciiTheme="minorHAnsi" w:eastAsiaTheme="minorEastAsia" w:hAnsiTheme="minorHAnsi" w:cstheme="minorBidi"/>
              <w:noProof/>
            </w:rPr>
          </w:pPr>
          <w:hyperlink w:anchor="_Toc114836302" w:history="1">
            <w:r w:rsidR="00D5105F" w:rsidRPr="00FA1377">
              <w:rPr>
                <w:rStyle w:val="Hyperlink"/>
                <w:noProof/>
              </w:rPr>
              <w:t>10.</w:t>
            </w:r>
            <w:r w:rsidR="00D5105F">
              <w:rPr>
                <w:rFonts w:asciiTheme="minorHAnsi" w:eastAsiaTheme="minorEastAsia" w:hAnsiTheme="minorHAnsi" w:cstheme="minorBidi"/>
                <w:noProof/>
              </w:rPr>
              <w:tab/>
            </w:r>
            <w:r w:rsidR="00D5105F" w:rsidRPr="00FA1377">
              <w:rPr>
                <w:rStyle w:val="Hyperlink"/>
                <w:noProof/>
              </w:rPr>
              <w:t>Conclusions</w:t>
            </w:r>
            <w:r w:rsidR="00D5105F">
              <w:rPr>
                <w:noProof/>
                <w:webHidden/>
              </w:rPr>
              <w:tab/>
            </w:r>
            <w:r w:rsidR="00D5105F">
              <w:rPr>
                <w:noProof/>
                <w:webHidden/>
              </w:rPr>
              <w:fldChar w:fldCharType="begin"/>
            </w:r>
            <w:r w:rsidR="00D5105F">
              <w:rPr>
                <w:noProof/>
                <w:webHidden/>
              </w:rPr>
              <w:instrText xml:space="preserve"> PAGEREF _Toc114836302 \h </w:instrText>
            </w:r>
            <w:r w:rsidR="00D5105F">
              <w:rPr>
                <w:noProof/>
                <w:webHidden/>
              </w:rPr>
            </w:r>
            <w:r w:rsidR="00D5105F">
              <w:rPr>
                <w:noProof/>
                <w:webHidden/>
              </w:rPr>
              <w:fldChar w:fldCharType="separate"/>
            </w:r>
            <w:r w:rsidR="00D5105F">
              <w:rPr>
                <w:noProof/>
                <w:webHidden/>
              </w:rPr>
              <w:t>10</w:t>
            </w:r>
            <w:r w:rsidR="00D5105F">
              <w:rPr>
                <w:noProof/>
                <w:webHidden/>
              </w:rPr>
              <w:fldChar w:fldCharType="end"/>
            </w:r>
          </w:hyperlink>
        </w:p>
        <w:p w14:paraId="40ED80EB" w14:textId="3EEE3FF0" w:rsidR="00D5105F" w:rsidRDefault="006E0850">
          <w:pPr>
            <w:pStyle w:val="TOC1"/>
            <w:tabs>
              <w:tab w:val="right" w:leader="dot" w:pos="9350"/>
            </w:tabs>
            <w:rPr>
              <w:rFonts w:asciiTheme="minorHAnsi" w:eastAsiaTheme="minorEastAsia" w:hAnsiTheme="minorHAnsi" w:cstheme="minorBidi"/>
              <w:noProof/>
            </w:rPr>
          </w:pPr>
          <w:hyperlink w:anchor="_Toc114836303" w:history="1">
            <w:r w:rsidR="00D5105F" w:rsidRPr="00FA1377">
              <w:rPr>
                <w:rStyle w:val="Hyperlink"/>
                <w:noProof/>
              </w:rPr>
              <w:t>11.</w:t>
            </w:r>
            <w:r w:rsidR="00D5105F">
              <w:rPr>
                <w:rFonts w:asciiTheme="minorHAnsi" w:eastAsiaTheme="minorEastAsia" w:hAnsiTheme="minorHAnsi" w:cstheme="minorBidi"/>
                <w:noProof/>
              </w:rPr>
              <w:tab/>
            </w:r>
            <w:r w:rsidR="00D5105F" w:rsidRPr="00FA1377">
              <w:rPr>
                <w:rStyle w:val="Hyperlink"/>
                <w:noProof/>
              </w:rPr>
              <w:t>Citations</w:t>
            </w:r>
            <w:r w:rsidR="00D5105F">
              <w:rPr>
                <w:noProof/>
                <w:webHidden/>
              </w:rPr>
              <w:tab/>
            </w:r>
            <w:r w:rsidR="00D5105F">
              <w:rPr>
                <w:noProof/>
                <w:webHidden/>
              </w:rPr>
              <w:fldChar w:fldCharType="begin"/>
            </w:r>
            <w:r w:rsidR="00D5105F">
              <w:rPr>
                <w:noProof/>
                <w:webHidden/>
              </w:rPr>
              <w:instrText xml:space="preserve"> PAGEREF _Toc114836303 \h </w:instrText>
            </w:r>
            <w:r w:rsidR="00D5105F">
              <w:rPr>
                <w:noProof/>
                <w:webHidden/>
              </w:rPr>
            </w:r>
            <w:r w:rsidR="00D5105F">
              <w:rPr>
                <w:noProof/>
                <w:webHidden/>
              </w:rPr>
              <w:fldChar w:fldCharType="separate"/>
            </w:r>
            <w:r w:rsidR="00D5105F">
              <w:rPr>
                <w:noProof/>
                <w:webHidden/>
              </w:rPr>
              <w:t>10</w:t>
            </w:r>
            <w:r w:rsidR="00D5105F">
              <w:rPr>
                <w:noProof/>
                <w:webHidden/>
              </w:rPr>
              <w:fldChar w:fldCharType="end"/>
            </w:r>
          </w:hyperlink>
        </w:p>
        <w:p w14:paraId="1BA72AF5" w14:textId="727798ED" w:rsidR="005709A5" w:rsidRPr="001F4064" w:rsidRDefault="00B75993" w:rsidP="001F4064">
          <w:r>
            <w:fldChar w:fldCharType="end"/>
          </w:r>
        </w:p>
      </w:sdtContent>
    </w:sdt>
    <w:bookmarkStart w:id="3" w:name="_Hlk19186317" w:displacedByCustomXml="prev"/>
    <w:bookmarkEnd w:id="3"/>
    <w:p w14:paraId="61047B0E" w14:textId="77777777" w:rsidR="001F4064" w:rsidRPr="001F4064" w:rsidRDefault="001F4064" w:rsidP="001F4064"/>
    <w:p w14:paraId="1AEC1904" w14:textId="7FF7D071" w:rsidR="001F4064" w:rsidRDefault="001F4064" w:rsidP="00B8337C">
      <w:pPr>
        <w:pStyle w:val="BodyText12ptnumberedlist"/>
        <w:numPr>
          <w:ilvl w:val="0"/>
          <w:numId w:val="0"/>
        </w:numPr>
        <w:sectPr w:rsidR="001F4064" w:rsidSect="001F4064">
          <w:headerReference w:type="default" r:id="rId12"/>
          <w:footerReference w:type="default" r:id="rId13"/>
          <w:pgSz w:w="12240" w:h="15840" w:code="1"/>
          <w:pgMar w:top="2074" w:right="1440" w:bottom="1440" w:left="1440" w:header="720" w:footer="720" w:gutter="0"/>
          <w:pgNumType w:fmt="lowerRoman" w:start="1"/>
          <w:cols w:space="720"/>
          <w:docGrid w:linePitch="360"/>
        </w:sectPr>
      </w:pPr>
    </w:p>
    <w:p w14:paraId="7CEFB33E" w14:textId="2F2FB91E" w:rsidR="00832639" w:rsidRPr="00B75993" w:rsidRDefault="00832639" w:rsidP="006D08C7">
      <w:pPr>
        <w:pStyle w:val="exsumm"/>
      </w:pPr>
      <w:bookmarkStart w:id="4" w:name="_Toc473639235"/>
      <w:bookmarkStart w:id="5" w:name="_Toc114836271"/>
      <w:r w:rsidRPr="00B75993">
        <w:lastRenderedPageBreak/>
        <w:t>Executive Summary</w:t>
      </w:r>
      <w:bookmarkEnd w:id="4"/>
      <w:bookmarkEnd w:id="5"/>
    </w:p>
    <w:p w14:paraId="12BC3DCC" w14:textId="1847C5BA" w:rsidR="00832639" w:rsidRPr="000A6AA0" w:rsidRDefault="000A6AA0" w:rsidP="006D08C7">
      <w:pPr>
        <w:pStyle w:val="BodyText12pt"/>
        <w:rPr>
          <w:i/>
          <w:iCs/>
        </w:rPr>
      </w:pPr>
      <w:r>
        <w:rPr>
          <w:i/>
          <w:iCs/>
        </w:rPr>
        <w:t>Include an executive summary of main findings here.</w:t>
      </w:r>
      <w:r w:rsidR="00CA2D7B">
        <w:rPr>
          <w:i/>
          <w:iCs/>
        </w:rPr>
        <w:t xml:space="preserve"> This section may include information about project background, description</w:t>
      </w:r>
      <w:r w:rsidR="00DD6886">
        <w:rPr>
          <w:i/>
          <w:iCs/>
        </w:rPr>
        <w:t xml:space="preserve"> of the overall effort</w:t>
      </w:r>
      <w:r w:rsidR="00CA2D7B">
        <w:rPr>
          <w:i/>
          <w:iCs/>
        </w:rPr>
        <w:t xml:space="preserve">, timeline, milestones, results, recommendations, and next steps. </w:t>
      </w:r>
    </w:p>
    <w:p w14:paraId="68FD3830" w14:textId="77777777" w:rsidR="00832639" w:rsidRPr="00832639" w:rsidRDefault="00832639" w:rsidP="006D08C7">
      <w:pPr>
        <w:pStyle w:val="BodyText12pt"/>
      </w:pPr>
    </w:p>
    <w:p w14:paraId="55616599" w14:textId="77777777" w:rsidR="00832639" w:rsidRPr="00832639" w:rsidRDefault="00832639" w:rsidP="00832639">
      <w:pPr>
        <w:spacing w:after="120"/>
        <w:rPr>
          <w:rFonts w:eastAsia="Times New Roman" w:cs="Times New Roman"/>
        </w:rPr>
        <w:sectPr w:rsidR="00832639" w:rsidRPr="00832639" w:rsidSect="006D08C7">
          <w:footerReference w:type="default" r:id="rId14"/>
          <w:pgSz w:w="12240" w:h="15840"/>
          <w:pgMar w:top="1440" w:right="1440" w:bottom="1440" w:left="1440" w:header="720" w:footer="720" w:gutter="0"/>
          <w:pgNumType w:start="1"/>
          <w:cols w:space="720"/>
          <w:docGrid w:linePitch="360"/>
        </w:sectPr>
      </w:pPr>
    </w:p>
    <w:p w14:paraId="14838875" w14:textId="79950185" w:rsidR="00832639" w:rsidRPr="00832639" w:rsidRDefault="00832639" w:rsidP="0005077A">
      <w:pPr>
        <w:pStyle w:val="Heading1"/>
      </w:pPr>
      <w:bookmarkStart w:id="6" w:name="_Toc473639236"/>
      <w:bookmarkStart w:id="7" w:name="_Toc114836272"/>
      <w:r w:rsidRPr="00832639">
        <w:lastRenderedPageBreak/>
        <w:t>Introduction</w:t>
      </w:r>
      <w:bookmarkEnd w:id="6"/>
      <w:bookmarkEnd w:id="7"/>
    </w:p>
    <w:p w14:paraId="6F9398A1" w14:textId="479FDAEC" w:rsidR="005E0B10" w:rsidRDefault="005E0B10" w:rsidP="005E0B10">
      <w:pPr>
        <w:pStyle w:val="BodyText12pt"/>
        <w:rPr>
          <w:i/>
          <w:iCs/>
        </w:rPr>
      </w:pPr>
      <w:r w:rsidRPr="005E0B10">
        <w:rPr>
          <w:i/>
          <w:iCs/>
        </w:rPr>
        <w:t>With monitored data, agencies</w:t>
      </w:r>
      <w:r>
        <w:rPr>
          <w:i/>
          <w:iCs/>
        </w:rPr>
        <w:t xml:space="preserve"> </w:t>
      </w:r>
      <w:r w:rsidRPr="005E0B10">
        <w:rPr>
          <w:i/>
          <w:iCs/>
        </w:rPr>
        <w:t>can understand real-world conditions, support compliance</w:t>
      </w:r>
      <w:r>
        <w:rPr>
          <w:i/>
          <w:iCs/>
        </w:rPr>
        <w:t xml:space="preserve"> </w:t>
      </w:r>
      <w:r w:rsidRPr="005E0B10">
        <w:rPr>
          <w:i/>
          <w:iCs/>
        </w:rPr>
        <w:t xml:space="preserve">goals, track progress toward </w:t>
      </w:r>
      <w:r w:rsidR="00986054">
        <w:rPr>
          <w:i/>
          <w:iCs/>
        </w:rPr>
        <w:t xml:space="preserve">meeting </w:t>
      </w:r>
      <w:r w:rsidRPr="005E0B10">
        <w:rPr>
          <w:i/>
          <w:iCs/>
        </w:rPr>
        <w:t>air quality standards,</w:t>
      </w:r>
      <w:r>
        <w:rPr>
          <w:i/>
          <w:iCs/>
        </w:rPr>
        <w:t xml:space="preserve"> </w:t>
      </w:r>
      <w:r w:rsidRPr="005E0B10">
        <w:rPr>
          <w:i/>
          <w:iCs/>
        </w:rPr>
        <w:t xml:space="preserve">better understand ambient conditions </w:t>
      </w:r>
      <w:r w:rsidR="00DD6886">
        <w:rPr>
          <w:i/>
          <w:iCs/>
        </w:rPr>
        <w:t>that lead</w:t>
      </w:r>
      <w:r w:rsidR="00DD6886" w:rsidRPr="005E0B10">
        <w:rPr>
          <w:i/>
          <w:iCs/>
        </w:rPr>
        <w:t xml:space="preserve"> </w:t>
      </w:r>
      <w:r w:rsidRPr="005E0B10">
        <w:rPr>
          <w:i/>
          <w:iCs/>
        </w:rPr>
        <w:t>to high concentrations,</w:t>
      </w:r>
      <w:r>
        <w:rPr>
          <w:i/>
          <w:iCs/>
        </w:rPr>
        <w:t xml:space="preserve"> </w:t>
      </w:r>
      <w:r w:rsidRPr="005E0B10">
        <w:rPr>
          <w:i/>
          <w:iCs/>
        </w:rPr>
        <w:t xml:space="preserve">and provide useful data for </w:t>
      </w:r>
      <w:r>
        <w:rPr>
          <w:i/>
          <w:iCs/>
        </w:rPr>
        <w:t>policy makers</w:t>
      </w:r>
      <w:r w:rsidR="006C00E6">
        <w:rPr>
          <w:i/>
          <w:iCs/>
        </w:rPr>
        <w:t xml:space="preserve"> and the </w:t>
      </w:r>
      <w:r w:rsidR="0078143F">
        <w:rPr>
          <w:i/>
          <w:iCs/>
        </w:rPr>
        <w:t xml:space="preserve">general </w:t>
      </w:r>
      <w:r w:rsidR="006C00E6">
        <w:rPr>
          <w:i/>
          <w:iCs/>
        </w:rPr>
        <w:t>public</w:t>
      </w:r>
      <w:r>
        <w:rPr>
          <w:i/>
          <w:iCs/>
        </w:rPr>
        <w:t xml:space="preserve">. </w:t>
      </w:r>
    </w:p>
    <w:p w14:paraId="24665A46" w14:textId="083223D1" w:rsidR="00832639" w:rsidRPr="000A6AA0" w:rsidRDefault="00A765F8" w:rsidP="005E0B10">
      <w:pPr>
        <w:pStyle w:val="BodyText12pt"/>
        <w:rPr>
          <w:i/>
          <w:iCs/>
        </w:rPr>
      </w:pPr>
      <w:r>
        <w:rPr>
          <w:i/>
          <w:iCs/>
        </w:rPr>
        <w:t>P</w:t>
      </w:r>
      <w:r w:rsidR="000A6AA0" w:rsidRPr="000A6AA0">
        <w:rPr>
          <w:i/>
          <w:iCs/>
        </w:rPr>
        <w:t>rovide a b</w:t>
      </w:r>
      <w:r w:rsidR="00832639" w:rsidRPr="000A6AA0">
        <w:rPr>
          <w:i/>
          <w:iCs/>
        </w:rPr>
        <w:t xml:space="preserve">rief history of air quality </w:t>
      </w:r>
      <w:r w:rsidR="00443035">
        <w:rPr>
          <w:i/>
          <w:iCs/>
        </w:rPr>
        <w:t>conditions (key pollutants</w:t>
      </w:r>
      <w:r w:rsidR="00CA2D7B">
        <w:rPr>
          <w:i/>
          <w:iCs/>
        </w:rPr>
        <w:t>, pollution sources</w:t>
      </w:r>
      <w:r w:rsidR="00443035">
        <w:rPr>
          <w:i/>
          <w:iCs/>
        </w:rPr>
        <w:t xml:space="preserve">) and </w:t>
      </w:r>
      <w:r w:rsidR="00475962">
        <w:rPr>
          <w:i/>
          <w:iCs/>
        </w:rPr>
        <w:t xml:space="preserve">air quality </w:t>
      </w:r>
      <w:r w:rsidR="00B56E03">
        <w:rPr>
          <w:i/>
          <w:iCs/>
        </w:rPr>
        <w:t>monitoring</w:t>
      </w:r>
      <w:r w:rsidR="00443035">
        <w:rPr>
          <w:i/>
          <w:iCs/>
        </w:rPr>
        <w:t xml:space="preserve"> (current and </w:t>
      </w:r>
      <w:r w:rsidR="00AB1102">
        <w:rPr>
          <w:i/>
          <w:iCs/>
        </w:rPr>
        <w:t>past</w:t>
      </w:r>
      <w:r w:rsidR="00443035">
        <w:rPr>
          <w:i/>
          <w:iCs/>
        </w:rPr>
        <w:t xml:space="preserve"> air quality measurements)</w:t>
      </w:r>
      <w:r w:rsidR="00832639" w:rsidRPr="000A6AA0">
        <w:rPr>
          <w:i/>
          <w:iCs/>
        </w:rPr>
        <w:t xml:space="preserve">, </w:t>
      </w:r>
      <w:r w:rsidR="00443035">
        <w:rPr>
          <w:i/>
          <w:iCs/>
        </w:rPr>
        <w:t xml:space="preserve">challenges (population growth, gaps in network, </w:t>
      </w:r>
      <w:r w:rsidR="00D5105F">
        <w:rPr>
          <w:i/>
          <w:iCs/>
        </w:rPr>
        <w:t xml:space="preserve">lack of </w:t>
      </w:r>
      <w:r w:rsidR="00443035">
        <w:rPr>
          <w:i/>
          <w:iCs/>
        </w:rPr>
        <w:t xml:space="preserve">funding), </w:t>
      </w:r>
      <w:r w:rsidR="00832639" w:rsidRPr="000A6AA0">
        <w:rPr>
          <w:i/>
          <w:iCs/>
        </w:rPr>
        <w:t xml:space="preserve">relevant </w:t>
      </w:r>
      <w:r w:rsidR="00DD6886">
        <w:rPr>
          <w:i/>
          <w:iCs/>
        </w:rPr>
        <w:t xml:space="preserve">local and federal </w:t>
      </w:r>
      <w:r w:rsidR="00832639" w:rsidRPr="000A6AA0">
        <w:rPr>
          <w:i/>
          <w:iCs/>
        </w:rPr>
        <w:t>authorities</w:t>
      </w:r>
      <w:r>
        <w:rPr>
          <w:i/>
          <w:iCs/>
        </w:rPr>
        <w:t>,</w:t>
      </w:r>
      <w:r w:rsidR="00832639" w:rsidRPr="000A6AA0">
        <w:rPr>
          <w:i/>
          <w:iCs/>
        </w:rPr>
        <w:t xml:space="preserve"> and </w:t>
      </w:r>
      <w:r w:rsidR="00B56E03">
        <w:rPr>
          <w:i/>
          <w:iCs/>
        </w:rPr>
        <w:t>why this plan was developed</w:t>
      </w:r>
      <w:r w:rsidR="00443035">
        <w:rPr>
          <w:i/>
          <w:iCs/>
        </w:rPr>
        <w:t xml:space="preserve"> (</w:t>
      </w:r>
      <w:r w:rsidR="00AB1102">
        <w:rPr>
          <w:i/>
          <w:iCs/>
        </w:rPr>
        <w:t>monitoring</w:t>
      </w:r>
      <w:r w:rsidR="00443035">
        <w:rPr>
          <w:i/>
          <w:iCs/>
        </w:rPr>
        <w:t xml:space="preserve"> to track progress in emissions reductions)</w:t>
      </w:r>
      <w:r w:rsidR="00832639" w:rsidRPr="000A6AA0">
        <w:rPr>
          <w:i/>
          <w:iCs/>
        </w:rPr>
        <w:t>.</w:t>
      </w:r>
      <w:r w:rsidR="00443035">
        <w:rPr>
          <w:i/>
          <w:iCs/>
        </w:rPr>
        <w:t xml:space="preserve"> </w:t>
      </w:r>
    </w:p>
    <w:p w14:paraId="0AA88FC4" w14:textId="39A03797" w:rsidR="00095F51" w:rsidRPr="00832639" w:rsidRDefault="00095F51" w:rsidP="00027E0F">
      <w:pPr>
        <w:pStyle w:val="Heading1"/>
        <w:keepNext/>
      </w:pPr>
      <w:bookmarkStart w:id="8" w:name="_Toc473639252"/>
      <w:bookmarkStart w:id="9" w:name="_Toc114836273"/>
      <w:bookmarkStart w:id="10" w:name="_Toc473627409"/>
      <w:bookmarkStart w:id="11" w:name="_Toc473639237"/>
      <w:r w:rsidRPr="00832639">
        <w:t>Overall Objective and Goals of the A</w:t>
      </w:r>
      <w:r w:rsidR="002D6027">
        <w:t xml:space="preserve">ir </w:t>
      </w:r>
      <w:r w:rsidRPr="00832639">
        <w:t>Q</w:t>
      </w:r>
      <w:r w:rsidR="002D6027">
        <w:t xml:space="preserve">uality </w:t>
      </w:r>
      <w:r w:rsidRPr="00832639">
        <w:t>M</w:t>
      </w:r>
      <w:r w:rsidR="002D6027">
        <w:t xml:space="preserve">onitoring </w:t>
      </w:r>
      <w:r w:rsidRPr="00832639">
        <w:t>P</w:t>
      </w:r>
      <w:bookmarkEnd w:id="8"/>
      <w:bookmarkEnd w:id="9"/>
      <w:r w:rsidR="002D6027">
        <w:t>lan</w:t>
      </w:r>
    </w:p>
    <w:p w14:paraId="7FA011AA" w14:textId="50D544E8" w:rsidR="00095F51" w:rsidRPr="00EF7660" w:rsidRDefault="00095F51" w:rsidP="00095F51">
      <w:pPr>
        <w:pStyle w:val="BodyText12pt"/>
        <w:rPr>
          <w:i/>
          <w:iCs/>
        </w:rPr>
      </w:pPr>
      <w:r w:rsidRPr="00EF7660">
        <w:rPr>
          <w:i/>
          <w:iCs/>
        </w:rPr>
        <w:t xml:space="preserve">The centerpiece of the </w:t>
      </w:r>
      <w:r w:rsidR="002D6027" w:rsidRPr="00CA2D7B">
        <w:rPr>
          <w:i/>
          <w:iCs/>
        </w:rPr>
        <w:t>Air Quality Monitoring Plan (</w:t>
      </w:r>
      <w:r w:rsidR="00DD6886">
        <w:rPr>
          <w:i/>
          <w:iCs/>
        </w:rPr>
        <w:t>AQ Monitoring Plan</w:t>
      </w:r>
      <w:r w:rsidR="002D6027" w:rsidRPr="00CA2D7B">
        <w:rPr>
          <w:i/>
          <w:iCs/>
        </w:rPr>
        <w:t>)</w:t>
      </w:r>
      <w:r w:rsidRPr="00EF7660">
        <w:rPr>
          <w:i/>
          <w:iCs/>
        </w:rPr>
        <w:t xml:space="preserve"> is</w:t>
      </w:r>
      <w:r>
        <w:rPr>
          <w:i/>
          <w:iCs/>
        </w:rPr>
        <w:t xml:space="preserve"> establishing</w:t>
      </w:r>
      <w:r w:rsidRPr="00EF7660">
        <w:rPr>
          <w:i/>
          <w:iCs/>
        </w:rPr>
        <w:t xml:space="preserve"> overall</w:t>
      </w:r>
      <w:r>
        <w:rPr>
          <w:i/>
          <w:iCs/>
        </w:rPr>
        <w:t xml:space="preserve"> </w:t>
      </w:r>
      <w:r w:rsidRPr="00EF7660">
        <w:rPr>
          <w:i/>
          <w:iCs/>
        </w:rPr>
        <w:t>objective</w:t>
      </w:r>
      <w:r w:rsidR="00F74B45">
        <w:rPr>
          <w:i/>
          <w:iCs/>
        </w:rPr>
        <w:t>s</w:t>
      </w:r>
      <w:r>
        <w:rPr>
          <w:i/>
          <w:iCs/>
        </w:rPr>
        <w:t xml:space="preserve"> for </w:t>
      </w:r>
      <w:r w:rsidR="00986054">
        <w:rPr>
          <w:i/>
          <w:iCs/>
        </w:rPr>
        <w:t>the measurement of</w:t>
      </w:r>
      <w:r>
        <w:rPr>
          <w:i/>
          <w:iCs/>
        </w:rPr>
        <w:t xml:space="preserve"> air quality in the </w:t>
      </w:r>
      <w:r w:rsidR="00DD6886">
        <w:rPr>
          <w:i/>
          <w:iCs/>
        </w:rPr>
        <w:t>m</w:t>
      </w:r>
      <w:r>
        <w:rPr>
          <w:i/>
          <w:iCs/>
        </w:rPr>
        <w:t>egacity</w:t>
      </w:r>
      <w:r w:rsidR="00F74B45">
        <w:rPr>
          <w:i/>
          <w:iCs/>
        </w:rPr>
        <w:t xml:space="preserve"> to meet the goals of the </w:t>
      </w:r>
      <w:r w:rsidR="00DD6886">
        <w:rPr>
          <w:i/>
          <w:iCs/>
        </w:rPr>
        <w:t>AQ Monitoring Plan.</w:t>
      </w:r>
      <w:r w:rsidR="00F74B45">
        <w:rPr>
          <w:i/>
          <w:iCs/>
        </w:rPr>
        <w:t xml:space="preserve"> </w:t>
      </w:r>
      <w:r w:rsidR="00DD6886">
        <w:rPr>
          <w:i/>
          <w:iCs/>
        </w:rPr>
        <w:t>F</w:t>
      </w:r>
      <w:r w:rsidRPr="00EF7660">
        <w:rPr>
          <w:i/>
          <w:iCs/>
        </w:rPr>
        <w:t>or example:</w:t>
      </w:r>
    </w:p>
    <w:p w14:paraId="3AD2A131" w14:textId="3985E12F" w:rsidR="00095F51" w:rsidRPr="00EF7660" w:rsidRDefault="00095F51" w:rsidP="00095F51">
      <w:pPr>
        <w:pStyle w:val="indent"/>
        <w:rPr>
          <w:sz w:val="28"/>
          <w:szCs w:val="28"/>
        </w:rPr>
      </w:pPr>
      <w:r w:rsidRPr="00EF7660">
        <w:rPr>
          <w:sz w:val="28"/>
          <w:szCs w:val="28"/>
        </w:rPr>
        <w:t xml:space="preserve">“Ambient particulate </w:t>
      </w:r>
      <w:r w:rsidR="00B36C26">
        <w:rPr>
          <w:sz w:val="28"/>
          <w:szCs w:val="28"/>
        </w:rPr>
        <w:t xml:space="preserve">matter is measured with sufficient spatial and temporal coverage, and quality, to compare to the </w:t>
      </w:r>
      <w:r w:rsidRPr="00EF7660">
        <w:rPr>
          <w:sz w:val="28"/>
          <w:szCs w:val="28"/>
        </w:rPr>
        <w:t>national ambient air quality standards</w:t>
      </w:r>
      <w:r w:rsidR="00B36C26">
        <w:rPr>
          <w:sz w:val="28"/>
          <w:szCs w:val="28"/>
        </w:rPr>
        <w:t>, to track progress in emissions reductions</w:t>
      </w:r>
      <w:r w:rsidRPr="00EF7660">
        <w:rPr>
          <w:sz w:val="28"/>
          <w:szCs w:val="28"/>
        </w:rPr>
        <w:t xml:space="preserve">, and </w:t>
      </w:r>
      <w:r w:rsidR="00B36C26">
        <w:rPr>
          <w:sz w:val="28"/>
          <w:szCs w:val="28"/>
        </w:rPr>
        <w:t>to provide information to the public to aid in reducing their exposure</w:t>
      </w:r>
      <w:r w:rsidRPr="00EF7660">
        <w:rPr>
          <w:sz w:val="28"/>
          <w:szCs w:val="28"/>
        </w:rPr>
        <w:t>.”</w:t>
      </w:r>
    </w:p>
    <w:p w14:paraId="3D7EA726" w14:textId="34AEB2F8" w:rsidR="00095F51" w:rsidRPr="00EF7660" w:rsidRDefault="00095F51" w:rsidP="00095F51">
      <w:pPr>
        <w:pStyle w:val="BodyText12pt"/>
        <w:rPr>
          <w:i/>
          <w:iCs/>
        </w:rPr>
      </w:pPr>
      <w:r w:rsidRPr="00EF7660">
        <w:rPr>
          <w:i/>
          <w:iCs/>
        </w:rPr>
        <w:t xml:space="preserve">To meet this objective, </w:t>
      </w:r>
      <w:r w:rsidR="00D5105F">
        <w:rPr>
          <w:i/>
          <w:iCs/>
        </w:rPr>
        <w:t>this</w:t>
      </w:r>
      <w:r w:rsidRPr="00EF7660">
        <w:rPr>
          <w:i/>
          <w:iCs/>
        </w:rPr>
        <w:t xml:space="preserve"> section should set </w:t>
      </w:r>
      <w:r w:rsidR="00D5105F">
        <w:rPr>
          <w:i/>
          <w:iCs/>
        </w:rPr>
        <w:t>forth</w:t>
      </w:r>
      <w:r w:rsidRPr="00EF7660">
        <w:rPr>
          <w:i/>
          <w:iCs/>
        </w:rPr>
        <w:t xml:space="preserve"> actionable goals by which the objective will be fulfilled</w:t>
      </w:r>
      <w:r w:rsidR="00DD6886">
        <w:rPr>
          <w:i/>
          <w:iCs/>
        </w:rPr>
        <w:t>.</w:t>
      </w:r>
      <w:r w:rsidRPr="00EF7660">
        <w:rPr>
          <w:i/>
          <w:iCs/>
        </w:rPr>
        <w:t xml:space="preserve"> </w:t>
      </w:r>
      <w:r w:rsidR="00DD6886">
        <w:rPr>
          <w:i/>
          <w:iCs/>
        </w:rPr>
        <w:t>F</w:t>
      </w:r>
      <w:r w:rsidRPr="00EF7660">
        <w:rPr>
          <w:i/>
          <w:iCs/>
        </w:rPr>
        <w:t>or example:</w:t>
      </w:r>
    </w:p>
    <w:p w14:paraId="3EDF282F" w14:textId="39E18416" w:rsidR="00095F51" w:rsidRPr="00832639" w:rsidRDefault="00095F51" w:rsidP="00095F51">
      <w:pPr>
        <w:numPr>
          <w:ilvl w:val="0"/>
          <w:numId w:val="36"/>
        </w:numPr>
        <w:rPr>
          <w:rFonts w:eastAsia="+mn-ea" w:cs="Times New Roman"/>
          <w:b/>
          <w:i/>
          <w:sz w:val="24"/>
          <w:szCs w:val="24"/>
        </w:rPr>
      </w:pPr>
      <w:r w:rsidRPr="00832639">
        <w:rPr>
          <w:rFonts w:eastAsia="+mn-ea" w:cs="Times New Roman"/>
          <w:b/>
          <w:i/>
          <w:sz w:val="24"/>
          <w:szCs w:val="24"/>
        </w:rPr>
        <w:t xml:space="preserve">Goal 1: </w:t>
      </w:r>
      <w:r w:rsidR="00B36C26">
        <w:rPr>
          <w:rFonts w:eastAsia="+mn-ea" w:cs="Times New Roman"/>
          <w:b/>
          <w:i/>
          <w:sz w:val="24"/>
          <w:szCs w:val="24"/>
        </w:rPr>
        <w:t xml:space="preserve">The ambient air </w:t>
      </w:r>
      <w:r w:rsidR="00D166F7">
        <w:rPr>
          <w:rFonts w:eastAsia="+mn-ea" w:cs="Times New Roman"/>
          <w:b/>
          <w:i/>
          <w:sz w:val="24"/>
          <w:szCs w:val="24"/>
        </w:rPr>
        <w:t>monitoring</w:t>
      </w:r>
      <w:r w:rsidR="00B36C26">
        <w:rPr>
          <w:rFonts w:eastAsia="+mn-ea" w:cs="Times New Roman"/>
          <w:b/>
          <w:i/>
          <w:sz w:val="24"/>
          <w:szCs w:val="24"/>
        </w:rPr>
        <w:t xml:space="preserve"> network complies with best practices for siting </w:t>
      </w:r>
      <w:r w:rsidR="00986054">
        <w:rPr>
          <w:rFonts w:eastAsia="+mn-ea" w:cs="Times New Roman"/>
          <w:b/>
          <w:i/>
          <w:sz w:val="24"/>
          <w:szCs w:val="24"/>
        </w:rPr>
        <w:t>and pollutant measurement</w:t>
      </w:r>
      <w:r w:rsidR="00B36C26">
        <w:rPr>
          <w:rFonts w:eastAsia="+mn-ea" w:cs="Times New Roman"/>
          <w:b/>
          <w:i/>
          <w:sz w:val="24"/>
          <w:szCs w:val="24"/>
        </w:rPr>
        <w:t xml:space="preserve">. </w:t>
      </w:r>
    </w:p>
    <w:p w14:paraId="12156294" w14:textId="5EB50E91" w:rsidR="00095F51" w:rsidRPr="00832639" w:rsidRDefault="00095F51" w:rsidP="00095F51">
      <w:pPr>
        <w:numPr>
          <w:ilvl w:val="0"/>
          <w:numId w:val="36"/>
        </w:numPr>
        <w:rPr>
          <w:rFonts w:eastAsia="+mn-ea" w:cs="Times New Roman"/>
          <w:b/>
          <w:i/>
          <w:sz w:val="24"/>
          <w:szCs w:val="24"/>
        </w:rPr>
      </w:pPr>
      <w:r w:rsidRPr="00832639">
        <w:rPr>
          <w:rFonts w:eastAsia="+mn-ea" w:cs="Times New Roman"/>
          <w:b/>
          <w:i/>
          <w:sz w:val="24"/>
          <w:szCs w:val="24"/>
        </w:rPr>
        <w:t xml:space="preserve">Goal 2: </w:t>
      </w:r>
      <w:r w:rsidR="00D166F7">
        <w:rPr>
          <w:rFonts w:eastAsia="+mn-ea" w:cs="Times New Roman"/>
          <w:b/>
          <w:i/>
          <w:sz w:val="24"/>
          <w:szCs w:val="24"/>
        </w:rPr>
        <w:t>Measurements</w:t>
      </w:r>
      <w:r w:rsidR="00B36C26">
        <w:rPr>
          <w:rFonts w:eastAsia="+mn-ea" w:cs="Times New Roman"/>
          <w:b/>
          <w:i/>
          <w:sz w:val="24"/>
          <w:szCs w:val="24"/>
        </w:rPr>
        <w:t xml:space="preserve"> provide adequate </w:t>
      </w:r>
      <w:r w:rsidR="00D166F7">
        <w:rPr>
          <w:rFonts w:eastAsia="+mn-ea" w:cs="Times New Roman"/>
          <w:b/>
          <w:i/>
          <w:sz w:val="24"/>
          <w:szCs w:val="24"/>
        </w:rPr>
        <w:t>spatial</w:t>
      </w:r>
      <w:r w:rsidR="00B36C26">
        <w:rPr>
          <w:rFonts w:eastAsia="+mn-ea" w:cs="Times New Roman"/>
          <w:b/>
          <w:i/>
          <w:sz w:val="24"/>
          <w:szCs w:val="24"/>
        </w:rPr>
        <w:t xml:space="preserve"> and temporal coverage using </w:t>
      </w:r>
      <w:r w:rsidR="00D166F7">
        <w:rPr>
          <w:rFonts w:eastAsia="+mn-ea" w:cs="Times New Roman"/>
          <w:b/>
          <w:i/>
          <w:sz w:val="24"/>
          <w:szCs w:val="24"/>
        </w:rPr>
        <w:t>a mix of regulatory grade and low-cost sensors</w:t>
      </w:r>
      <w:r w:rsidR="007B02ED">
        <w:rPr>
          <w:rFonts w:eastAsia="+mn-ea" w:cs="Times New Roman"/>
          <w:b/>
          <w:i/>
          <w:sz w:val="24"/>
          <w:szCs w:val="24"/>
        </w:rPr>
        <w:t>,</w:t>
      </w:r>
      <w:r w:rsidR="00D166F7">
        <w:rPr>
          <w:rFonts w:eastAsia="+mn-ea" w:cs="Times New Roman"/>
          <w:b/>
          <w:i/>
          <w:sz w:val="24"/>
          <w:szCs w:val="24"/>
        </w:rPr>
        <w:t xml:space="preserve"> as appropriate.</w:t>
      </w:r>
    </w:p>
    <w:p w14:paraId="59737087" w14:textId="6F83FDAB" w:rsidR="00095F51" w:rsidRPr="00832639" w:rsidRDefault="00095F51" w:rsidP="00095F51">
      <w:pPr>
        <w:numPr>
          <w:ilvl w:val="0"/>
          <w:numId w:val="36"/>
        </w:numPr>
        <w:rPr>
          <w:rFonts w:eastAsia="+mn-ea" w:cs="Times New Roman"/>
          <w:b/>
          <w:i/>
          <w:sz w:val="24"/>
          <w:szCs w:val="24"/>
        </w:rPr>
      </w:pPr>
      <w:r w:rsidRPr="00832639">
        <w:rPr>
          <w:rFonts w:eastAsia="+mn-ea" w:cs="Times New Roman"/>
          <w:b/>
          <w:i/>
          <w:sz w:val="24"/>
          <w:szCs w:val="24"/>
        </w:rPr>
        <w:t xml:space="preserve">Goal 3: Air quality </w:t>
      </w:r>
      <w:r w:rsidR="00D166F7">
        <w:rPr>
          <w:rFonts w:eastAsia="+mn-ea" w:cs="Times New Roman"/>
          <w:b/>
          <w:i/>
          <w:sz w:val="24"/>
          <w:szCs w:val="24"/>
        </w:rPr>
        <w:t>monitoring</w:t>
      </w:r>
      <w:r w:rsidRPr="00832639">
        <w:rPr>
          <w:rFonts w:eastAsia="+mn-ea" w:cs="Times New Roman"/>
          <w:b/>
          <w:i/>
          <w:sz w:val="24"/>
          <w:szCs w:val="24"/>
        </w:rPr>
        <w:t xml:space="preserve"> is supported by effective</w:t>
      </w:r>
      <w:r w:rsidR="00D5105F">
        <w:rPr>
          <w:rFonts w:eastAsia="+mn-ea" w:cs="Times New Roman"/>
          <w:b/>
          <w:i/>
          <w:sz w:val="24"/>
          <w:szCs w:val="24"/>
        </w:rPr>
        <w:t xml:space="preserve"> training, </w:t>
      </w:r>
      <w:r w:rsidRPr="00832639">
        <w:rPr>
          <w:rFonts w:eastAsia="+mn-ea" w:cs="Times New Roman"/>
          <w:b/>
          <w:i/>
          <w:sz w:val="24"/>
          <w:szCs w:val="24"/>
        </w:rPr>
        <w:t>systems</w:t>
      </w:r>
      <w:r w:rsidR="00D5105F">
        <w:rPr>
          <w:rFonts w:eastAsia="+mn-ea" w:cs="Times New Roman"/>
          <w:b/>
          <w:i/>
          <w:sz w:val="24"/>
          <w:szCs w:val="24"/>
        </w:rPr>
        <w:t>,</w:t>
      </w:r>
      <w:r w:rsidRPr="00832639">
        <w:rPr>
          <w:rFonts w:eastAsia="+mn-ea" w:cs="Times New Roman"/>
          <w:b/>
          <w:i/>
          <w:sz w:val="24"/>
          <w:szCs w:val="24"/>
        </w:rPr>
        <w:t xml:space="preserve"> </w:t>
      </w:r>
      <w:r w:rsidR="006C00E6">
        <w:rPr>
          <w:rFonts w:eastAsia="+mn-ea" w:cs="Times New Roman"/>
          <w:b/>
          <w:i/>
          <w:sz w:val="24"/>
          <w:szCs w:val="24"/>
        </w:rPr>
        <w:t>quality</w:t>
      </w:r>
      <w:r w:rsidR="003634EC">
        <w:rPr>
          <w:rFonts w:eastAsia="+mn-ea" w:cs="Times New Roman"/>
          <w:b/>
          <w:i/>
          <w:sz w:val="24"/>
          <w:szCs w:val="24"/>
        </w:rPr>
        <w:t xml:space="preserve"> assurance and</w:t>
      </w:r>
      <w:r w:rsidR="006C00E6">
        <w:rPr>
          <w:rFonts w:eastAsia="+mn-ea" w:cs="Times New Roman"/>
          <w:b/>
          <w:i/>
          <w:sz w:val="24"/>
          <w:szCs w:val="24"/>
        </w:rPr>
        <w:t xml:space="preserve"> control procedures, </w:t>
      </w:r>
      <w:r w:rsidRPr="00832639">
        <w:rPr>
          <w:rFonts w:eastAsia="+mn-ea" w:cs="Times New Roman"/>
          <w:b/>
          <w:i/>
          <w:sz w:val="24"/>
          <w:szCs w:val="24"/>
        </w:rPr>
        <w:t>and tools</w:t>
      </w:r>
      <w:r w:rsidR="00D166F7">
        <w:rPr>
          <w:rFonts w:eastAsia="+mn-ea" w:cs="Times New Roman"/>
          <w:b/>
          <w:i/>
          <w:sz w:val="24"/>
          <w:szCs w:val="24"/>
        </w:rPr>
        <w:t xml:space="preserve"> to ensure</w:t>
      </w:r>
      <w:r w:rsidR="00D5105F">
        <w:rPr>
          <w:rFonts w:eastAsia="+mn-ea" w:cs="Times New Roman"/>
          <w:b/>
          <w:i/>
          <w:sz w:val="24"/>
          <w:szCs w:val="24"/>
        </w:rPr>
        <w:t xml:space="preserve"> high</w:t>
      </w:r>
      <w:r w:rsidR="00D166F7">
        <w:rPr>
          <w:rFonts w:eastAsia="+mn-ea" w:cs="Times New Roman"/>
          <w:b/>
          <w:i/>
          <w:sz w:val="24"/>
          <w:szCs w:val="24"/>
        </w:rPr>
        <w:t xml:space="preserve"> data quality.</w:t>
      </w:r>
    </w:p>
    <w:p w14:paraId="07F3C781" w14:textId="5CDA21FE" w:rsidR="00F74B45" w:rsidRPr="00F74B45" w:rsidRDefault="00095F51" w:rsidP="00F74B45">
      <w:pPr>
        <w:numPr>
          <w:ilvl w:val="0"/>
          <w:numId w:val="36"/>
        </w:numPr>
        <w:rPr>
          <w:rFonts w:eastAsia="+mn-ea" w:cs="Times New Roman"/>
          <w:b/>
          <w:i/>
          <w:sz w:val="24"/>
          <w:szCs w:val="24"/>
        </w:rPr>
      </w:pPr>
      <w:r w:rsidRPr="00832639">
        <w:rPr>
          <w:rFonts w:eastAsia="+mn-ea" w:cs="Times New Roman"/>
          <w:b/>
          <w:i/>
          <w:sz w:val="24"/>
          <w:szCs w:val="24"/>
        </w:rPr>
        <w:t xml:space="preserve">Goal 4: Air quality </w:t>
      </w:r>
      <w:r w:rsidR="00D166F7">
        <w:rPr>
          <w:rFonts w:eastAsia="+mn-ea" w:cs="Times New Roman"/>
          <w:b/>
          <w:i/>
          <w:sz w:val="24"/>
          <w:szCs w:val="24"/>
        </w:rPr>
        <w:t xml:space="preserve">information and data are provided to the public in a clear manner with guidance on actions that can be taken by individuals to reduce their </w:t>
      </w:r>
      <w:r w:rsidR="00486AB0">
        <w:rPr>
          <w:rFonts w:eastAsia="+mn-ea" w:cs="Times New Roman"/>
          <w:b/>
          <w:i/>
          <w:sz w:val="24"/>
          <w:szCs w:val="24"/>
        </w:rPr>
        <w:t xml:space="preserve">potential </w:t>
      </w:r>
      <w:r w:rsidR="00D166F7">
        <w:rPr>
          <w:rFonts w:eastAsia="+mn-ea" w:cs="Times New Roman"/>
          <w:b/>
          <w:i/>
          <w:sz w:val="24"/>
          <w:szCs w:val="24"/>
        </w:rPr>
        <w:t xml:space="preserve">exposure. </w:t>
      </w:r>
    </w:p>
    <w:p w14:paraId="33111BD6" w14:textId="2F6E51B8" w:rsidR="00832639" w:rsidRPr="00832639" w:rsidRDefault="00627587" w:rsidP="00027E0F">
      <w:pPr>
        <w:pStyle w:val="Heading1"/>
        <w:keepNext/>
      </w:pPr>
      <w:bookmarkStart w:id="12" w:name="_Toc114836274"/>
      <w:r w:rsidRPr="00832639">
        <w:lastRenderedPageBreak/>
        <w:t>A</w:t>
      </w:r>
      <w:r>
        <w:t xml:space="preserve">ir </w:t>
      </w:r>
      <w:r w:rsidRPr="00832639">
        <w:t>Q</w:t>
      </w:r>
      <w:r>
        <w:t xml:space="preserve">uality </w:t>
      </w:r>
      <w:r w:rsidRPr="00832639">
        <w:t>M</w:t>
      </w:r>
      <w:r>
        <w:t xml:space="preserve">onitoring </w:t>
      </w:r>
      <w:r w:rsidRPr="00832639">
        <w:t>P</w:t>
      </w:r>
      <w:r>
        <w:t>lan</w:t>
      </w:r>
      <w:r w:rsidR="00832639" w:rsidRPr="00832639">
        <w:t xml:space="preserve"> Development Process</w:t>
      </w:r>
      <w:bookmarkEnd w:id="10"/>
      <w:bookmarkEnd w:id="11"/>
      <w:bookmarkEnd w:id="12"/>
    </w:p>
    <w:p w14:paraId="3265AEF8" w14:textId="7D8AF109" w:rsidR="00832639" w:rsidRPr="000A6AA0" w:rsidRDefault="00AB1102" w:rsidP="008C32C8">
      <w:pPr>
        <w:pStyle w:val="BodyText12pt"/>
        <w:rPr>
          <w:i/>
          <w:iCs/>
        </w:rPr>
      </w:pPr>
      <w:r>
        <w:rPr>
          <w:i/>
          <w:iCs/>
        </w:rPr>
        <w:t>O</w:t>
      </w:r>
      <w:r w:rsidR="000A6AA0">
        <w:rPr>
          <w:i/>
          <w:iCs/>
        </w:rPr>
        <w:t xml:space="preserve">utline </w:t>
      </w:r>
      <w:r w:rsidR="00832639" w:rsidRPr="000A6AA0">
        <w:rPr>
          <w:i/>
          <w:iCs/>
        </w:rPr>
        <w:t>the various process</w:t>
      </w:r>
      <w:r w:rsidR="000A6AA0">
        <w:rPr>
          <w:i/>
          <w:iCs/>
        </w:rPr>
        <w:t>es</w:t>
      </w:r>
      <w:r w:rsidR="00832639" w:rsidRPr="000A6AA0">
        <w:rPr>
          <w:i/>
          <w:iCs/>
        </w:rPr>
        <w:t xml:space="preserve"> that contributed to the development of the </w:t>
      </w:r>
      <w:r w:rsidR="00DD6886">
        <w:rPr>
          <w:i/>
          <w:iCs/>
        </w:rPr>
        <w:t xml:space="preserve">AQ Monitoring Plan </w:t>
      </w:r>
      <w:r w:rsidR="00832639" w:rsidRPr="000A6AA0">
        <w:rPr>
          <w:i/>
          <w:iCs/>
        </w:rPr>
        <w:t>with more detail in the following sections</w:t>
      </w:r>
      <w:r w:rsidR="000A6AA0">
        <w:rPr>
          <w:i/>
          <w:iCs/>
        </w:rPr>
        <w:t>.</w:t>
      </w:r>
    </w:p>
    <w:p w14:paraId="01F62BDA" w14:textId="11F7F45B" w:rsidR="00832639" w:rsidRPr="008F0E59" w:rsidRDefault="00832639" w:rsidP="0005077A">
      <w:pPr>
        <w:pStyle w:val="Heading2"/>
        <w:rPr>
          <w:color w:val="323A3E" w:themeColor="background2" w:themeShade="40"/>
        </w:rPr>
      </w:pPr>
      <w:bookmarkStart w:id="13" w:name="_Toc473627411"/>
      <w:bookmarkStart w:id="14" w:name="_Toc473639239"/>
      <w:bookmarkStart w:id="15" w:name="_Toc114836275"/>
      <w:r w:rsidRPr="008F0E59">
        <w:rPr>
          <w:color w:val="323A3E" w:themeColor="background2" w:themeShade="40"/>
        </w:rPr>
        <w:t xml:space="preserve">Stakeholder Engagement in the </w:t>
      </w:r>
      <w:r w:rsidR="00627587" w:rsidRPr="00627587">
        <w:rPr>
          <w:color w:val="323A3E" w:themeColor="background2" w:themeShade="40"/>
        </w:rPr>
        <w:t>Air Quality Monitoring Plan</w:t>
      </w:r>
      <w:r w:rsidRPr="008F0E59">
        <w:rPr>
          <w:color w:val="323A3E" w:themeColor="background2" w:themeShade="40"/>
        </w:rPr>
        <w:t xml:space="preserve"> Development Process</w:t>
      </w:r>
      <w:bookmarkEnd w:id="13"/>
      <w:bookmarkEnd w:id="14"/>
      <w:bookmarkEnd w:id="15"/>
    </w:p>
    <w:p w14:paraId="5BFCEFCF" w14:textId="0416F293" w:rsidR="00832639" w:rsidRPr="000A6AA0" w:rsidRDefault="00AB1102" w:rsidP="000A6AA0">
      <w:pPr>
        <w:pStyle w:val="IEcBulletText"/>
        <w:numPr>
          <w:ilvl w:val="0"/>
          <w:numId w:val="0"/>
        </w:numPr>
        <w:rPr>
          <w:i/>
          <w:iCs/>
        </w:rPr>
      </w:pPr>
      <w:r>
        <w:rPr>
          <w:i/>
          <w:iCs/>
        </w:rPr>
        <w:t>S</w:t>
      </w:r>
      <w:r w:rsidR="000A6AA0" w:rsidRPr="000A6AA0">
        <w:rPr>
          <w:i/>
          <w:iCs/>
        </w:rPr>
        <w:t>ummarize</w:t>
      </w:r>
      <w:r w:rsidR="00832639" w:rsidRPr="000A6AA0">
        <w:rPr>
          <w:i/>
          <w:iCs/>
        </w:rPr>
        <w:t xml:space="preserve"> stakeholder engagement</w:t>
      </w:r>
      <w:r w:rsidR="00DD6886">
        <w:rPr>
          <w:i/>
          <w:iCs/>
        </w:rPr>
        <w:t xml:space="preserve"> that has occurred</w:t>
      </w:r>
      <w:r w:rsidR="00832639" w:rsidRPr="000A6AA0">
        <w:rPr>
          <w:i/>
          <w:iCs/>
        </w:rPr>
        <w:t xml:space="preserve"> </w:t>
      </w:r>
      <w:r w:rsidR="007D1C75">
        <w:rPr>
          <w:i/>
          <w:iCs/>
        </w:rPr>
        <w:t xml:space="preserve">both outside and </w:t>
      </w:r>
      <w:r w:rsidR="00832639" w:rsidRPr="000A6AA0">
        <w:rPr>
          <w:i/>
          <w:iCs/>
        </w:rPr>
        <w:t xml:space="preserve">within the </w:t>
      </w:r>
      <w:r w:rsidR="00DD6886">
        <w:rPr>
          <w:i/>
          <w:iCs/>
        </w:rPr>
        <w:t xml:space="preserve">relevant </w:t>
      </w:r>
      <w:r w:rsidR="00832639" w:rsidRPr="000A6AA0">
        <w:rPr>
          <w:i/>
          <w:iCs/>
        </w:rPr>
        <w:t>government</w:t>
      </w:r>
      <w:r w:rsidR="00DD6886">
        <w:rPr>
          <w:i/>
          <w:iCs/>
        </w:rPr>
        <w:t xml:space="preserve"> agencies</w:t>
      </w:r>
      <w:r w:rsidR="000A6AA0" w:rsidRPr="000A6AA0">
        <w:rPr>
          <w:i/>
          <w:iCs/>
        </w:rPr>
        <w:t>.</w:t>
      </w:r>
    </w:p>
    <w:p w14:paraId="1188B916" w14:textId="3FF86079" w:rsidR="00832639" w:rsidRPr="008F0E59" w:rsidRDefault="007D1C75" w:rsidP="0005077A">
      <w:pPr>
        <w:pStyle w:val="Heading2"/>
        <w:rPr>
          <w:color w:val="323A3E" w:themeColor="background2" w:themeShade="40"/>
        </w:rPr>
      </w:pPr>
      <w:bookmarkStart w:id="16" w:name="_Toc473627412"/>
      <w:bookmarkStart w:id="17" w:name="_Toc473639240"/>
      <w:bookmarkStart w:id="18" w:name="_Toc114836276"/>
      <w:r w:rsidRPr="008F0E59">
        <w:rPr>
          <w:color w:val="323A3E" w:themeColor="background2" w:themeShade="40"/>
        </w:rPr>
        <w:t>Current</w:t>
      </w:r>
      <w:r w:rsidR="00832639" w:rsidRPr="008F0E59">
        <w:rPr>
          <w:color w:val="323A3E" w:themeColor="background2" w:themeShade="40"/>
        </w:rPr>
        <w:t xml:space="preserve"> Monitoring Network</w:t>
      </w:r>
      <w:bookmarkEnd w:id="16"/>
      <w:bookmarkEnd w:id="17"/>
      <w:r w:rsidR="00832639" w:rsidRPr="008F0E59">
        <w:rPr>
          <w:color w:val="323A3E" w:themeColor="background2" w:themeShade="40"/>
        </w:rPr>
        <w:t xml:space="preserve"> or other Data Sources</w:t>
      </w:r>
      <w:bookmarkStart w:id="19" w:name="_Toc473627413"/>
      <w:bookmarkStart w:id="20" w:name="_Toc473639241"/>
      <w:bookmarkEnd w:id="18"/>
    </w:p>
    <w:p w14:paraId="5FA18443" w14:textId="4E88B262" w:rsidR="000A6AA0" w:rsidRPr="008F0E59" w:rsidRDefault="00AB1102" w:rsidP="000A6AA0">
      <w:pPr>
        <w:rPr>
          <w:i/>
          <w:sz w:val="24"/>
        </w:rPr>
      </w:pPr>
      <w:r>
        <w:rPr>
          <w:i/>
          <w:sz w:val="24"/>
        </w:rPr>
        <w:t>Discuss</w:t>
      </w:r>
      <w:r w:rsidR="000A6AA0" w:rsidRPr="008F0E59">
        <w:rPr>
          <w:i/>
          <w:sz w:val="24"/>
        </w:rPr>
        <w:t xml:space="preserve"> the current </w:t>
      </w:r>
      <w:r w:rsidR="00D543A4">
        <w:rPr>
          <w:i/>
          <w:sz w:val="24"/>
        </w:rPr>
        <w:t xml:space="preserve">air </w:t>
      </w:r>
      <w:r w:rsidR="000A6AA0" w:rsidRPr="008F0E59">
        <w:rPr>
          <w:i/>
          <w:sz w:val="24"/>
        </w:rPr>
        <w:t xml:space="preserve">monitoring network </w:t>
      </w:r>
      <w:r>
        <w:rPr>
          <w:i/>
          <w:sz w:val="24"/>
        </w:rPr>
        <w:t xml:space="preserve">or past studies </w:t>
      </w:r>
      <w:r w:rsidR="000A6AA0" w:rsidRPr="008F0E59">
        <w:rPr>
          <w:i/>
          <w:sz w:val="24"/>
        </w:rPr>
        <w:t xml:space="preserve">and air quality data considered. </w:t>
      </w:r>
      <w:r w:rsidR="005A7515">
        <w:rPr>
          <w:i/>
          <w:sz w:val="24"/>
        </w:rPr>
        <w:t>Include m</w:t>
      </w:r>
      <w:r w:rsidR="000A6AA0" w:rsidRPr="008F0E59">
        <w:rPr>
          <w:i/>
          <w:sz w:val="24"/>
        </w:rPr>
        <w:t>aps and summary statistics of the monitor</w:t>
      </w:r>
      <w:r w:rsidR="005A7515">
        <w:rPr>
          <w:i/>
          <w:sz w:val="24"/>
        </w:rPr>
        <w:t xml:space="preserve"> data</w:t>
      </w:r>
      <w:r w:rsidR="00DD6886">
        <w:rPr>
          <w:i/>
          <w:sz w:val="24"/>
        </w:rPr>
        <w:t>,</w:t>
      </w:r>
      <w:r w:rsidR="000A6AA0" w:rsidRPr="008F0E59">
        <w:rPr>
          <w:i/>
          <w:sz w:val="24"/>
        </w:rPr>
        <w:t xml:space="preserve"> </w:t>
      </w:r>
      <w:r w:rsidR="00DD6886">
        <w:rPr>
          <w:i/>
          <w:sz w:val="24"/>
        </w:rPr>
        <w:t xml:space="preserve">such as </w:t>
      </w:r>
      <w:r w:rsidR="00D166F7">
        <w:rPr>
          <w:i/>
          <w:sz w:val="24"/>
        </w:rPr>
        <w:t>comparison</w:t>
      </w:r>
      <w:r w:rsidR="00DD6886">
        <w:rPr>
          <w:i/>
          <w:sz w:val="24"/>
        </w:rPr>
        <w:t>s</w:t>
      </w:r>
      <w:r w:rsidR="00D166F7">
        <w:rPr>
          <w:i/>
          <w:sz w:val="24"/>
        </w:rPr>
        <w:t xml:space="preserve"> of</w:t>
      </w:r>
      <w:r>
        <w:rPr>
          <w:i/>
          <w:sz w:val="24"/>
        </w:rPr>
        <w:t xml:space="preserve"> concentrations relative to levels of concern (e.g., W</w:t>
      </w:r>
      <w:r w:rsidR="009866C2">
        <w:rPr>
          <w:i/>
          <w:sz w:val="24"/>
        </w:rPr>
        <w:t>orld Health Organization</w:t>
      </w:r>
      <w:r>
        <w:rPr>
          <w:i/>
          <w:sz w:val="24"/>
        </w:rPr>
        <w:t xml:space="preserve"> guidelines, other relevant air quality standards)</w:t>
      </w:r>
      <w:r w:rsidR="00D166F7">
        <w:rPr>
          <w:i/>
          <w:sz w:val="24"/>
        </w:rPr>
        <w:t>.</w:t>
      </w:r>
    </w:p>
    <w:p w14:paraId="45314627" w14:textId="07C917B3" w:rsidR="00832639" w:rsidRPr="008F0E59" w:rsidRDefault="00627587" w:rsidP="0005077A">
      <w:pPr>
        <w:pStyle w:val="Heading2"/>
        <w:rPr>
          <w:color w:val="323A3E" w:themeColor="background2" w:themeShade="40"/>
        </w:rPr>
      </w:pPr>
      <w:bookmarkStart w:id="21" w:name="_Toc114836277"/>
      <w:r w:rsidRPr="00627587">
        <w:rPr>
          <w:color w:val="323A3E" w:themeColor="background2" w:themeShade="40"/>
        </w:rPr>
        <w:t>Air Quality Monitoring Plan</w:t>
      </w:r>
      <w:r w:rsidR="00832639" w:rsidRPr="008F0E59">
        <w:rPr>
          <w:color w:val="323A3E" w:themeColor="background2" w:themeShade="40"/>
        </w:rPr>
        <w:t xml:space="preserve"> Development: Analytic Steps</w:t>
      </w:r>
      <w:bookmarkEnd w:id="19"/>
      <w:bookmarkEnd w:id="20"/>
      <w:bookmarkEnd w:id="21"/>
    </w:p>
    <w:p w14:paraId="0E5D12BF" w14:textId="03FF17EE" w:rsidR="00832639" w:rsidRPr="00D8425E" w:rsidRDefault="006F094E" w:rsidP="147BE9E5">
      <w:pPr>
        <w:pStyle w:val="BodyText12pt"/>
        <w:rPr>
          <w:i/>
          <w:iCs/>
        </w:rPr>
      </w:pPr>
      <w:r w:rsidRPr="147BE9E5">
        <w:rPr>
          <w:i/>
          <w:iCs/>
        </w:rPr>
        <w:t>In the U.S., p</w:t>
      </w:r>
      <w:r w:rsidR="00D8425E" w:rsidRPr="147BE9E5">
        <w:rPr>
          <w:i/>
          <w:iCs/>
        </w:rPr>
        <w:t>revious</w:t>
      </w:r>
      <w:r w:rsidR="00832639" w:rsidRPr="147BE9E5">
        <w:rPr>
          <w:i/>
          <w:iCs/>
        </w:rPr>
        <w:t xml:space="preserve"> </w:t>
      </w:r>
      <w:r w:rsidR="00DD6886" w:rsidRPr="147BE9E5">
        <w:rPr>
          <w:i/>
          <w:iCs/>
        </w:rPr>
        <w:t xml:space="preserve">AQ Monitoring Plans </w:t>
      </w:r>
      <w:r w:rsidR="00832639" w:rsidRPr="147BE9E5">
        <w:rPr>
          <w:i/>
          <w:iCs/>
        </w:rPr>
        <w:t>ha</w:t>
      </w:r>
      <w:r w:rsidR="00D8425E" w:rsidRPr="147BE9E5">
        <w:rPr>
          <w:i/>
          <w:iCs/>
        </w:rPr>
        <w:t>ve</w:t>
      </w:r>
      <w:r w:rsidR="00832639" w:rsidRPr="147BE9E5">
        <w:rPr>
          <w:i/>
          <w:iCs/>
        </w:rPr>
        <w:t xml:space="preserve"> been developed through a process of collaboration and consultation with stakeholders in industry</w:t>
      </w:r>
      <w:r w:rsidR="009866C2">
        <w:rPr>
          <w:i/>
          <w:iCs/>
        </w:rPr>
        <w:t>, non-governmental organizations,</w:t>
      </w:r>
      <w:r w:rsidR="00832639" w:rsidRPr="147BE9E5">
        <w:rPr>
          <w:i/>
          <w:iCs/>
        </w:rPr>
        <w:t xml:space="preserve"> a</w:t>
      </w:r>
      <w:r w:rsidR="00D8425E" w:rsidRPr="147BE9E5">
        <w:rPr>
          <w:i/>
          <w:iCs/>
        </w:rPr>
        <w:t>nd</w:t>
      </w:r>
      <w:r w:rsidR="00832639" w:rsidRPr="147BE9E5">
        <w:rPr>
          <w:i/>
          <w:iCs/>
        </w:rPr>
        <w:t xml:space="preserve"> </w:t>
      </w:r>
      <w:r w:rsidR="009866C2">
        <w:rPr>
          <w:i/>
          <w:iCs/>
        </w:rPr>
        <w:t xml:space="preserve">state and local </w:t>
      </w:r>
      <w:r w:rsidR="00832639" w:rsidRPr="147BE9E5">
        <w:rPr>
          <w:i/>
          <w:iCs/>
        </w:rPr>
        <w:t>government</w:t>
      </w:r>
      <w:r w:rsidR="009866C2">
        <w:rPr>
          <w:i/>
          <w:iCs/>
        </w:rPr>
        <w:t>s</w:t>
      </w:r>
      <w:r w:rsidR="00832639" w:rsidRPr="147BE9E5">
        <w:rPr>
          <w:i/>
          <w:iCs/>
        </w:rPr>
        <w:t xml:space="preserve">, </w:t>
      </w:r>
      <w:r w:rsidR="00BA0363" w:rsidRPr="147BE9E5">
        <w:rPr>
          <w:i/>
          <w:iCs/>
        </w:rPr>
        <w:t>with</w:t>
      </w:r>
      <w:r w:rsidR="00832639" w:rsidRPr="147BE9E5">
        <w:rPr>
          <w:i/>
          <w:iCs/>
        </w:rPr>
        <w:t xml:space="preserve"> support from</w:t>
      </w:r>
      <w:r w:rsidR="00BA0363" w:rsidRPr="147BE9E5">
        <w:rPr>
          <w:i/>
          <w:iCs/>
        </w:rPr>
        <w:t xml:space="preserve"> the</w:t>
      </w:r>
      <w:r w:rsidR="00832639" w:rsidRPr="147BE9E5">
        <w:rPr>
          <w:i/>
          <w:iCs/>
        </w:rPr>
        <w:t xml:space="preserve"> U</w:t>
      </w:r>
      <w:r w:rsidR="002D6027" w:rsidRPr="147BE9E5">
        <w:rPr>
          <w:i/>
          <w:iCs/>
        </w:rPr>
        <w:t xml:space="preserve">.S. </w:t>
      </w:r>
      <w:r w:rsidR="00832639" w:rsidRPr="147BE9E5">
        <w:rPr>
          <w:i/>
          <w:iCs/>
        </w:rPr>
        <w:t xml:space="preserve">EPA. The process </w:t>
      </w:r>
      <w:r w:rsidR="00D8425E" w:rsidRPr="147BE9E5">
        <w:rPr>
          <w:i/>
          <w:iCs/>
        </w:rPr>
        <w:t xml:space="preserve">typically </w:t>
      </w:r>
      <w:r w:rsidR="00832639" w:rsidRPr="147BE9E5">
        <w:rPr>
          <w:i/>
          <w:iCs/>
        </w:rPr>
        <w:t>include</w:t>
      </w:r>
      <w:r w:rsidR="00D8425E" w:rsidRPr="147BE9E5">
        <w:rPr>
          <w:i/>
          <w:iCs/>
        </w:rPr>
        <w:t>s</w:t>
      </w:r>
      <w:r w:rsidR="00832639" w:rsidRPr="147BE9E5">
        <w:rPr>
          <w:i/>
          <w:iCs/>
        </w:rPr>
        <w:t xml:space="preserve"> the</w:t>
      </w:r>
      <w:r w:rsidR="00687B75" w:rsidRPr="147BE9E5">
        <w:rPr>
          <w:i/>
          <w:iCs/>
        </w:rPr>
        <w:t xml:space="preserve"> steps listed below. </w:t>
      </w:r>
      <w:r w:rsidR="0011499F" w:rsidRPr="147BE9E5">
        <w:rPr>
          <w:i/>
          <w:iCs/>
        </w:rPr>
        <w:t>Megacity Partner organization</w:t>
      </w:r>
      <w:r w:rsidR="00687B75" w:rsidRPr="147BE9E5">
        <w:rPr>
          <w:i/>
          <w:iCs/>
        </w:rPr>
        <w:t>s and the host cit</w:t>
      </w:r>
      <w:r w:rsidR="0011499F" w:rsidRPr="147BE9E5">
        <w:rPr>
          <w:i/>
          <w:iCs/>
        </w:rPr>
        <w:t>ies</w:t>
      </w:r>
      <w:r w:rsidR="00687B75" w:rsidRPr="147BE9E5">
        <w:rPr>
          <w:i/>
          <w:iCs/>
        </w:rPr>
        <w:t xml:space="preserve"> should provide relevant details, analyses undertaken, and collaborators included in each step.</w:t>
      </w:r>
    </w:p>
    <w:p w14:paraId="23A4F54B" w14:textId="303A3F9C" w:rsidR="00832639" w:rsidRPr="00832639" w:rsidRDefault="00832639" w:rsidP="008C32C8">
      <w:pPr>
        <w:numPr>
          <w:ilvl w:val="0"/>
          <w:numId w:val="37"/>
        </w:numPr>
        <w:rPr>
          <w:rFonts w:eastAsia="+mn-ea" w:cs="Times New Roman"/>
          <w:sz w:val="24"/>
          <w:szCs w:val="24"/>
        </w:rPr>
      </w:pPr>
      <w:r w:rsidRPr="00832639">
        <w:rPr>
          <w:rFonts w:eastAsia="+mn-ea" w:cs="Times New Roman"/>
          <w:b/>
          <w:i/>
          <w:sz w:val="24"/>
          <w:szCs w:val="24"/>
        </w:rPr>
        <w:t xml:space="preserve">Review of </w:t>
      </w:r>
      <w:r w:rsidR="00AB1102">
        <w:rPr>
          <w:rFonts w:eastAsia="+mn-ea" w:cs="Times New Roman"/>
          <w:b/>
          <w:i/>
          <w:sz w:val="24"/>
          <w:szCs w:val="24"/>
        </w:rPr>
        <w:t xml:space="preserve">the </w:t>
      </w:r>
      <w:r w:rsidR="00DD6886">
        <w:rPr>
          <w:rFonts w:eastAsia="+mn-ea" w:cs="Times New Roman"/>
          <w:b/>
          <w:i/>
          <w:sz w:val="24"/>
          <w:szCs w:val="24"/>
        </w:rPr>
        <w:t>AQ</w:t>
      </w:r>
      <w:r w:rsidR="00AB1102">
        <w:rPr>
          <w:rFonts w:eastAsia="+mn-ea" w:cs="Times New Roman"/>
          <w:b/>
          <w:i/>
          <w:sz w:val="24"/>
          <w:szCs w:val="24"/>
        </w:rPr>
        <w:t xml:space="preserve"> </w:t>
      </w:r>
      <w:r w:rsidR="002D6027">
        <w:rPr>
          <w:rFonts w:eastAsia="+mn-ea" w:cs="Times New Roman"/>
          <w:b/>
          <w:i/>
          <w:sz w:val="24"/>
          <w:szCs w:val="24"/>
        </w:rPr>
        <w:t>monitoring</w:t>
      </w:r>
      <w:r w:rsidR="00AB1102">
        <w:rPr>
          <w:rFonts w:eastAsia="+mn-ea" w:cs="Times New Roman"/>
          <w:b/>
          <w:i/>
          <w:sz w:val="24"/>
          <w:szCs w:val="24"/>
        </w:rPr>
        <w:t xml:space="preserve"> plan goals</w:t>
      </w:r>
      <w:r w:rsidR="002D6027">
        <w:rPr>
          <w:rFonts w:eastAsia="+mn-ea" w:cs="Times New Roman"/>
          <w:b/>
          <w:i/>
          <w:sz w:val="24"/>
          <w:szCs w:val="24"/>
        </w:rPr>
        <w:t xml:space="preserve"> with regard to overall air quality management objectives</w:t>
      </w:r>
      <w:r w:rsidRPr="00832639">
        <w:rPr>
          <w:rFonts w:eastAsia="+mn-ea" w:cs="Times New Roman"/>
          <w:sz w:val="24"/>
          <w:szCs w:val="24"/>
        </w:rPr>
        <w:t>.</w:t>
      </w:r>
    </w:p>
    <w:p w14:paraId="0A62F1CD" w14:textId="4C817AF4" w:rsidR="00832639" w:rsidRPr="00832639" w:rsidRDefault="00D5105F" w:rsidP="008C32C8">
      <w:pPr>
        <w:numPr>
          <w:ilvl w:val="0"/>
          <w:numId w:val="37"/>
        </w:numPr>
        <w:rPr>
          <w:rFonts w:eastAsia="+mn-ea" w:cs="Times New Roman"/>
          <w:sz w:val="24"/>
          <w:szCs w:val="24"/>
        </w:rPr>
      </w:pPr>
      <w:r>
        <w:rPr>
          <w:rFonts w:eastAsia="+mn-ea" w:cs="Times New Roman"/>
          <w:b/>
          <w:i/>
          <w:sz w:val="24"/>
          <w:szCs w:val="24"/>
        </w:rPr>
        <w:t>Design m</w:t>
      </w:r>
      <w:r w:rsidR="00AB1102">
        <w:rPr>
          <w:rFonts w:eastAsia="+mn-ea" w:cs="Times New Roman"/>
          <w:b/>
          <w:i/>
          <w:sz w:val="24"/>
          <w:szCs w:val="24"/>
        </w:rPr>
        <w:t xml:space="preserve">onitoring </w:t>
      </w:r>
      <w:r w:rsidR="00D166F7">
        <w:rPr>
          <w:rFonts w:eastAsia="+mn-ea" w:cs="Times New Roman"/>
          <w:b/>
          <w:i/>
          <w:sz w:val="24"/>
          <w:szCs w:val="24"/>
        </w:rPr>
        <w:t xml:space="preserve">network </w:t>
      </w:r>
      <w:r w:rsidR="00AB1102">
        <w:rPr>
          <w:rFonts w:eastAsia="+mn-ea" w:cs="Times New Roman"/>
          <w:b/>
          <w:i/>
          <w:sz w:val="24"/>
          <w:szCs w:val="24"/>
        </w:rPr>
        <w:t>to meet goals including where to monitor, what to monitor, how to monitor</w:t>
      </w:r>
      <w:r w:rsidR="00BE6661">
        <w:rPr>
          <w:rFonts w:eastAsia="+mn-ea" w:cs="Times New Roman"/>
          <w:b/>
          <w:i/>
          <w:sz w:val="24"/>
          <w:szCs w:val="24"/>
        </w:rPr>
        <w:t>, and how often to monitor</w:t>
      </w:r>
      <w:r w:rsidR="00584AF0">
        <w:rPr>
          <w:rFonts w:eastAsia="+mn-ea" w:cs="Times New Roman"/>
          <w:b/>
          <w:i/>
          <w:sz w:val="24"/>
          <w:szCs w:val="24"/>
        </w:rPr>
        <w:t xml:space="preserve"> </w:t>
      </w:r>
      <w:r w:rsidR="005A7515">
        <w:rPr>
          <w:rFonts w:eastAsia="+mn-ea" w:cs="Times New Roman"/>
          <w:b/>
          <w:i/>
          <w:sz w:val="24"/>
          <w:szCs w:val="24"/>
        </w:rPr>
        <w:t xml:space="preserve">ambient </w:t>
      </w:r>
      <w:r w:rsidR="00584AF0">
        <w:rPr>
          <w:rFonts w:eastAsia="+mn-ea" w:cs="Times New Roman"/>
          <w:b/>
          <w:i/>
          <w:sz w:val="24"/>
          <w:szCs w:val="24"/>
        </w:rPr>
        <w:t>air quality</w:t>
      </w:r>
      <w:r w:rsidR="00AB1102">
        <w:rPr>
          <w:rFonts w:eastAsia="+mn-ea" w:cs="Times New Roman"/>
          <w:b/>
          <w:i/>
          <w:sz w:val="24"/>
          <w:szCs w:val="24"/>
        </w:rPr>
        <w:t>.</w:t>
      </w:r>
    </w:p>
    <w:p w14:paraId="10E2F7C1" w14:textId="45A70E60" w:rsidR="00832639" w:rsidRPr="00832639" w:rsidRDefault="00060581" w:rsidP="008C32C8">
      <w:pPr>
        <w:numPr>
          <w:ilvl w:val="0"/>
          <w:numId w:val="37"/>
        </w:numPr>
        <w:rPr>
          <w:rFonts w:eastAsia="+mn-ea" w:cs="Times New Roman"/>
          <w:sz w:val="24"/>
          <w:szCs w:val="24"/>
        </w:rPr>
      </w:pPr>
      <w:r>
        <w:rPr>
          <w:rFonts w:eastAsia="+mn-ea" w:cs="Times New Roman"/>
          <w:b/>
          <w:i/>
          <w:sz w:val="24"/>
          <w:szCs w:val="24"/>
        </w:rPr>
        <w:t>Steps to ensure</w:t>
      </w:r>
      <w:r w:rsidR="00584AF0">
        <w:rPr>
          <w:rFonts w:eastAsia="+mn-ea" w:cs="Times New Roman"/>
          <w:b/>
          <w:i/>
          <w:sz w:val="24"/>
          <w:szCs w:val="24"/>
        </w:rPr>
        <w:t xml:space="preserve"> high</w:t>
      </w:r>
      <w:r>
        <w:rPr>
          <w:rFonts w:eastAsia="+mn-ea" w:cs="Times New Roman"/>
          <w:b/>
          <w:i/>
          <w:sz w:val="24"/>
          <w:szCs w:val="24"/>
        </w:rPr>
        <w:t xml:space="preserve"> data quality</w:t>
      </w:r>
      <w:r w:rsidR="006C00E6">
        <w:rPr>
          <w:rFonts w:eastAsia="+mn-ea" w:cs="Times New Roman"/>
          <w:b/>
          <w:i/>
          <w:sz w:val="24"/>
          <w:szCs w:val="24"/>
        </w:rPr>
        <w:t>, including routine diagnostics of monitoring equipment and data handling procedures</w:t>
      </w:r>
      <w:r w:rsidR="00832639" w:rsidRPr="00832639">
        <w:rPr>
          <w:rFonts w:eastAsia="+mn-ea" w:cs="Times New Roman"/>
          <w:b/>
          <w:i/>
          <w:sz w:val="24"/>
          <w:szCs w:val="24"/>
        </w:rPr>
        <w:t>.</w:t>
      </w:r>
    </w:p>
    <w:p w14:paraId="6E475604" w14:textId="4A6FCAB4" w:rsidR="00832639" w:rsidRPr="00832639" w:rsidRDefault="00060581" w:rsidP="008C32C8">
      <w:pPr>
        <w:numPr>
          <w:ilvl w:val="0"/>
          <w:numId w:val="37"/>
        </w:numPr>
        <w:rPr>
          <w:rFonts w:eastAsia="+mn-ea" w:cs="Times New Roman"/>
          <w:sz w:val="24"/>
          <w:szCs w:val="24"/>
        </w:rPr>
      </w:pPr>
      <w:r>
        <w:rPr>
          <w:rFonts w:eastAsia="+mn-ea" w:cs="Times New Roman"/>
          <w:b/>
          <w:i/>
          <w:sz w:val="24"/>
          <w:szCs w:val="24"/>
        </w:rPr>
        <w:t>Considerations and plan for sharing</w:t>
      </w:r>
      <w:r w:rsidR="00832639" w:rsidRPr="00832639">
        <w:rPr>
          <w:rFonts w:eastAsia="+mn-ea" w:cs="Times New Roman"/>
          <w:b/>
          <w:i/>
          <w:sz w:val="24"/>
          <w:szCs w:val="24"/>
        </w:rPr>
        <w:t xml:space="preserve"> air quality</w:t>
      </w:r>
      <w:r>
        <w:rPr>
          <w:rFonts w:eastAsia="+mn-ea" w:cs="Times New Roman"/>
          <w:b/>
          <w:i/>
          <w:sz w:val="24"/>
          <w:szCs w:val="24"/>
        </w:rPr>
        <w:t xml:space="preserve"> information with the public</w:t>
      </w:r>
      <w:r w:rsidR="00832639" w:rsidRPr="00832639">
        <w:rPr>
          <w:rFonts w:eastAsia="+mn-ea" w:cs="Times New Roman"/>
          <w:b/>
          <w:i/>
          <w:sz w:val="24"/>
          <w:szCs w:val="24"/>
        </w:rPr>
        <w:t>.</w:t>
      </w:r>
      <w:r w:rsidR="00832639" w:rsidRPr="00832639">
        <w:rPr>
          <w:rFonts w:eastAsia="+mn-ea" w:cs="Times New Roman"/>
          <w:sz w:val="24"/>
          <w:szCs w:val="24"/>
        </w:rPr>
        <w:t xml:space="preserve">   </w:t>
      </w:r>
    </w:p>
    <w:p w14:paraId="7F3E2910" w14:textId="15E22E20" w:rsidR="00584AF0" w:rsidRPr="00584AF0" w:rsidRDefault="00832639" w:rsidP="00007093">
      <w:pPr>
        <w:numPr>
          <w:ilvl w:val="0"/>
          <w:numId w:val="37"/>
        </w:numPr>
        <w:rPr>
          <w:rFonts w:eastAsia="+mn-ea" w:cs="Times New Roman"/>
          <w:sz w:val="24"/>
          <w:szCs w:val="24"/>
        </w:rPr>
      </w:pPr>
      <w:r w:rsidRPr="147BE9E5">
        <w:rPr>
          <w:rFonts w:eastAsia="+mn-ea" w:cs="Times New Roman"/>
          <w:b/>
          <w:bCs/>
          <w:i/>
          <w:iCs/>
          <w:sz w:val="24"/>
          <w:szCs w:val="24"/>
        </w:rPr>
        <w:t xml:space="preserve">Establishment of goals and objectives for </w:t>
      </w:r>
      <w:r w:rsidR="00060581" w:rsidRPr="147BE9E5">
        <w:rPr>
          <w:rFonts w:eastAsia="+mn-ea" w:cs="Times New Roman"/>
          <w:b/>
          <w:bCs/>
          <w:i/>
          <w:iCs/>
          <w:sz w:val="24"/>
          <w:szCs w:val="24"/>
        </w:rPr>
        <w:t>the air quality network</w:t>
      </w:r>
      <w:r w:rsidRPr="147BE9E5">
        <w:rPr>
          <w:rFonts w:eastAsia="+mn-ea" w:cs="Times New Roman"/>
          <w:b/>
          <w:bCs/>
          <w:i/>
          <w:iCs/>
          <w:sz w:val="24"/>
          <w:szCs w:val="24"/>
        </w:rPr>
        <w:t>.</w:t>
      </w:r>
      <w:r w:rsidRPr="147BE9E5">
        <w:rPr>
          <w:rFonts w:eastAsia="+mn-ea" w:cs="Times New Roman"/>
          <w:sz w:val="24"/>
          <w:szCs w:val="24"/>
        </w:rPr>
        <w:t xml:space="preserve"> </w:t>
      </w:r>
      <w:r w:rsidR="00584AF0" w:rsidRPr="147BE9E5">
        <w:rPr>
          <w:rFonts w:eastAsia="+mn-ea" w:cs="Times New Roman"/>
          <w:i/>
          <w:iCs/>
          <w:sz w:val="24"/>
          <w:szCs w:val="24"/>
        </w:rPr>
        <w:t xml:space="preserve">Typical goals include assessing population exposure, assessing compliance with and/or progress toward meeting ambient air quality standards, activating emergency control procedures that prevent or alleviate air pollution episodes, tracking pollution trends, </w:t>
      </w:r>
      <w:r w:rsidR="006C00E6" w:rsidRPr="147BE9E5">
        <w:rPr>
          <w:rFonts w:eastAsia="+mn-ea" w:cs="Times New Roman"/>
          <w:i/>
          <w:iCs/>
          <w:sz w:val="24"/>
          <w:szCs w:val="24"/>
        </w:rPr>
        <w:t xml:space="preserve">conducting source apportionment to determine potential control measures, </w:t>
      </w:r>
      <w:r w:rsidR="00584AF0" w:rsidRPr="147BE9E5">
        <w:rPr>
          <w:rFonts w:eastAsia="+mn-ea" w:cs="Times New Roman"/>
          <w:i/>
          <w:iCs/>
          <w:sz w:val="24"/>
          <w:szCs w:val="24"/>
        </w:rPr>
        <w:t xml:space="preserve">providing data for research evaluation (e.g., air quality models, emission inventories, health </w:t>
      </w:r>
      <w:r w:rsidR="009866C2">
        <w:rPr>
          <w:rFonts w:eastAsia="+mn-ea" w:cs="Times New Roman"/>
          <w:i/>
          <w:iCs/>
          <w:sz w:val="24"/>
          <w:szCs w:val="24"/>
        </w:rPr>
        <w:t xml:space="preserve">and environmental </w:t>
      </w:r>
      <w:r w:rsidR="00584AF0" w:rsidRPr="147BE9E5">
        <w:rPr>
          <w:rFonts w:eastAsia="+mn-ea" w:cs="Times New Roman"/>
          <w:i/>
          <w:iCs/>
          <w:sz w:val="24"/>
          <w:szCs w:val="24"/>
        </w:rPr>
        <w:lastRenderedPageBreak/>
        <w:t>effects), tracking specific sources (e.g., near roadway, point sources), and characterizing pollutant transport or background concentrations.</w:t>
      </w:r>
    </w:p>
    <w:p w14:paraId="5C9DED2D" w14:textId="3748F9E3" w:rsidR="00832639" w:rsidRPr="00832639" w:rsidRDefault="00832639" w:rsidP="008C32C8">
      <w:pPr>
        <w:numPr>
          <w:ilvl w:val="0"/>
          <w:numId w:val="37"/>
        </w:numPr>
        <w:rPr>
          <w:rFonts w:eastAsia="+mn-ea" w:cs="Times New Roman"/>
          <w:sz w:val="24"/>
          <w:szCs w:val="24"/>
        </w:rPr>
      </w:pPr>
      <w:r w:rsidRPr="00832639">
        <w:rPr>
          <w:rFonts w:eastAsia="+mn-ea" w:cs="Times New Roman"/>
          <w:b/>
          <w:i/>
          <w:sz w:val="24"/>
          <w:szCs w:val="24"/>
        </w:rPr>
        <w:t xml:space="preserve">Development of a detailed implementation plan. </w:t>
      </w:r>
      <w:r w:rsidRPr="00687B75">
        <w:rPr>
          <w:rFonts w:eastAsia="+mn-ea" w:cs="Times New Roman"/>
          <w:i/>
          <w:iCs/>
          <w:sz w:val="24"/>
          <w:szCs w:val="24"/>
        </w:rPr>
        <w:t>Achieving the goals and objectives of the plan requires a detailed implementation plan</w:t>
      </w:r>
      <w:r w:rsidR="00D0751F">
        <w:rPr>
          <w:rFonts w:eastAsia="+mn-ea" w:cs="Times New Roman"/>
          <w:i/>
          <w:iCs/>
          <w:sz w:val="24"/>
          <w:szCs w:val="24"/>
        </w:rPr>
        <w:t>. The plan</w:t>
      </w:r>
      <w:r w:rsidRPr="00687B75">
        <w:rPr>
          <w:rFonts w:eastAsia="+mn-ea" w:cs="Times New Roman"/>
          <w:i/>
          <w:iCs/>
          <w:sz w:val="24"/>
          <w:szCs w:val="24"/>
        </w:rPr>
        <w:t xml:space="preserve"> will </w:t>
      </w:r>
      <w:r w:rsidR="00D0751F">
        <w:rPr>
          <w:rFonts w:eastAsia="+mn-ea" w:cs="Times New Roman"/>
          <w:i/>
          <w:iCs/>
          <w:sz w:val="24"/>
          <w:szCs w:val="24"/>
        </w:rPr>
        <w:t xml:space="preserve">need to </w:t>
      </w:r>
      <w:r w:rsidRPr="00687B75">
        <w:rPr>
          <w:rFonts w:eastAsia="+mn-ea" w:cs="Times New Roman"/>
          <w:i/>
          <w:iCs/>
          <w:sz w:val="24"/>
          <w:szCs w:val="24"/>
        </w:rPr>
        <w:t xml:space="preserve">be </w:t>
      </w:r>
      <w:r w:rsidR="009866C2">
        <w:rPr>
          <w:rFonts w:eastAsia="+mn-ea" w:cs="Times New Roman"/>
          <w:i/>
          <w:iCs/>
          <w:sz w:val="24"/>
          <w:szCs w:val="24"/>
        </w:rPr>
        <w:t xml:space="preserve">routinely </w:t>
      </w:r>
      <w:r w:rsidRPr="00687B75">
        <w:rPr>
          <w:rFonts w:eastAsia="+mn-ea" w:cs="Times New Roman"/>
          <w:i/>
          <w:iCs/>
          <w:sz w:val="24"/>
          <w:szCs w:val="24"/>
        </w:rPr>
        <w:t>updated through stakeholder engagement and as part of the ongoing monitoring and evaluation of the plan’s effectiveness.</w:t>
      </w:r>
    </w:p>
    <w:p w14:paraId="088215B6" w14:textId="460444B5" w:rsidR="00832639" w:rsidRPr="00832639" w:rsidRDefault="00832639" w:rsidP="005A7515">
      <w:pPr>
        <w:pStyle w:val="Heading1"/>
        <w:keepNext/>
      </w:pPr>
      <w:bookmarkStart w:id="22" w:name="_Toc473627414"/>
      <w:bookmarkStart w:id="23" w:name="_Toc473639242"/>
      <w:bookmarkStart w:id="24" w:name="_Toc114836278"/>
      <w:r w:rsidRPr="00832639">
        <w:t xml:space="preserve">Summary of the Air Quality </w:t>
      </w:r>
      <w:bookmarkEnd w:id="22"/>
      <w:bookmarkEnd w:id="23"/>
      <w:r w:rsidR="00060581">
        <w:t>Monitoring Approach</w:t>
      </w:r>
      <w:bookmarkEnd w:id="24"/>
    </w:p>
    <w:p w14:paraId="4AEF0321" w14:textId="70698E10" w:rsidR="00832639" w:rsidRPr="00060581" w:rsidRDefault="00060581" w:rsidP="005A7515">
      <w:pPr>
        <w:pStyle w:val="BodyText12pt"/>
        <w:keepNext/>
        <w:rPr>
          <w:rFonts w:eastAsia="Times New Roman"/>
          <w:i/>
          <w:iCs/>
        </w:rPr>
      </w:pPr>
      <w:r w:rsidRPr="00060581">
        <w:rPr>
          <w:i/>
          <w:iCs/>
          <w:lang w:val="en-GB"/>
        </w:rPr>
        <w:t xml:space="preserve">The size and components of an air quality monitoring network are dependent on the pollutants to be measured, </w:t>
      </w:r>
      <w:r w:rsidR="001A354E">
        <w:rPr>
          <w:i/>
          <w:iCs/>
          <w:lang w:val="en-GB"/>
        </w:rPr>
        <w:t>measurement methods</w:t>
      </w:r>
      <w:r w:rsidRPr="00060581">
        <w:rPr>
          <w:i/>
          <w:iCs/>
          <w:lang w:val="en-GB"/>
        </w:rPr>
        <w:t>, operational considerations (e.g., staffing, training</w:t>
      </w:r>
      <w:r w:rsidR="0089243C">
        <w:rPr>
          <w:i/>
          <w:iCs/>
          <w:lang w:val="en-GB"/>
        </w:rPr>
        <w:t>, access to power</w:t>
      </w:r>
      <w:r w:rsidRPr="00060581">
        <w:rPr>
          <w:i/>
          <w:iCs/>
          <w:lang w:val="en-GB"/>
        </w:rPr>
        <w:t xml:space="preserve">), and </w:t>
      </w:r>
      <w:r w:rsidR="00D0751F">
        <w:rPr>
          <w:i/>
          <w:iCs/>
          <w:lang w:val="en-GB"/>
        </w:rPr>
        <w:t xml:space="preserve">available </w:t>
      </w:r>
      <w:r w:rsidRPr="00060581">
        <w:rPr>
          <w:i/>
          <w:iCs/>
          <w:lang w:val="en-GB"/>
        </w:rPr>
        <w:t xml:space="preserve">funding. </w:t>
      </w:r>
    </w:p>
    <w:p w14:paraId="4E57F7A8" w14:textId="2B5D3B2A" w:rsidR="00832639" w:rsidRPr="001A354E" w:rsidRDefault="001A354E" w:rsidP="008C32C8">
      <w:pPr>
        <w:pStyle w:val="Heading2"/>
        <w:rPr>
          <w:color w:val="323A3E" w:themeColor="background2" w:themeShade="40"/>
        </w:rPr>
      </w:pPr>
      <w:bookmarkStart w:id="25" w:name="_Toc114836279"/>
      <w:r w:rsidRPr="001A354E">
        <w:rPr>
          <w:color w:val="323A3E" w:themeColor="background2" w:themeShade="40"/>
        </w:rPr>
        <w:t>Pollutants to be Measured</w:t>
      </w:r>
      <w:bookmarkEnd w:id="25"/>
    </w:p>
    <w:p w14:paraId="5DA6F325" w14:textId="1850D3F9" w:rsidR="00832639" w:rsidRPr="001A354E" w:rsidRDefault="001A354E" w:rsidP="008C32C8">
      <w:pPr>
        <w:pStyle w:val="BodyText12pt"/>
        <w:rPr>
          <w:rFonts w:eastAsia="Times"/>
          <w:i/>
          <w:iCs/>
        </w:rPr>
      </w:pPr>
      <w:r w:rsidRPr="001A354E">
        <w:rPr>
          <w:i/>
          <w:iCs/>
        </w:rPr>
        <w:t>D</w:t>
      </w:r>
      <w:r w:rsidR="00832639" w:rsidRPr="001A354E">
        <w:rPr>
          <w:i/>
          <w:iCs/>
        </w:rPr>
        <w:t xml:space="preserve">escribe the </w:t>
      </w:r>
      <w:r w:rsidRPr="001A354E">
        <w:rPr>
          <w:i/>
          <w:iCs/>
        </w:rPr>
        <w:t xml:space="preserve">pollutants of interest and their priority. </w:t>
      </w:r>
      <w:r>
        <w:rPr>
          <w:i/>
          <w:iCs/>
        </w:rPr>
        <w:t>D</w:t>
      </w:r>
      <w:r w:rsidRPr="001A354E">
        <w:rPr>
          <w:i/>
          <w:iCs/>
        </w:rPr>
        <w:t xml:space="preserve">iscuss the </w:t>
      </w:r>
      <w:r w:rsidR="00832639" w:rsidRPr="001A354E">
        <w:rPr>
          <w:i/>
          <w:iCs/>
        </w:rPr>
        <w:t>set of sources including point sources (e.g.</w:t>
      </w:r>
      <w:r>
        <w:rPr>
          <w:i/>
          <w:iCs/>
        </w:rPr>
        <w:t>,</w:t>
      </w:r>
      <w:r w:rsidR="00832639" w:rsidRPr="001A354E">
        <w:rPr>
          <w:i/>
          <w:iCs/>
        </w:rPr>
        <w:t xml:space="preserve"> industrial sites), mobile sources (vehicles), and area sources, both from naturally occurring (</w:t>
      </w:r>
      <w:r w:rsidR="00D0751F">
        <w:rPr>
          <w:i/>
          <w:iCs/>
        </w:rPr>
        <w:t xml:space="preserve">e.g., </w:t>
      </w:r>
      <w:r w:rsidR="00832639" w:rsidRPr="001A354E">
        <w:rPr>
          <w:i/>
          <w:iCs/>
        </w:rPr>
        <w:t>wind-blown dust) and man-made (</w:t>
      </w:r>
      <w:r w:rsidR="00D0751F">
        <w:rPr>
          <w:i/>
          <w:iCs/>
        </w:rPr>
        <w:t xml:space="preserve">e.g., </w:t>
      </w:r>
      <w:r w:rsidR="00832639" w:rsidRPr="001A354E">
        <w:rPr>
          <w:i/>
          <w:iCs/>
        </w:rPr>
        <w:t>cook stoves</w:t>
      </w:r>
      <w:r w:rsidR="00D0751F">
        <w:rPr>
          <w:i/>
          <w:iCs/>
        </w:rPr>
        <w:t>,</w:t>
      </w:r>
      <w:r w:rsidR="00832639" w:rsidRPr="001A354E">
        <w:rPr>
          <w:i/>
          <w:iCs/>
        </w:rPr>
        <w:t xml:space="preserve"> open burning of waste) sources</w:t>
      </w:r>
      <w:r w:rsidR="003E54DD" w:rsidRPr="001A354E">
        <w:rPr>
          <w:i/>
          <w:iCs/>
        </w:rPr>
        <w:t xml:space="preserve">. </w:t>
      </w:r>
      <w:r w:rsidRPr="001A354E">
        <w:rPr>
          <w:i/>
          <w:iCs/>
        </w:rPr>
        <w:t>Include</w:t>
      </w:r>
      <w:r w:rsidR="00832639" w:rsidRPr="001A354E">
        <w:rPr>
          <w:i/>
          <w:iCs/>
        </w:rPr>
        <w:t xml:space="preserve"> information regarding relevant meteorological </w:t>
      </w:r>
      <w:r w:rsidR="009C7262" w:rsidRPr="001A354E">
        <w:rPr>
          <w:i/>
          <w:iCs/>
        </w:rPr>
        <w:t xml:space="preserve">conditions </w:t>
      </w:r>
      <w:r w:rsidR="003E54DD" w:rsidRPr="001A354E">
        <w:rPr>
          <w:i/>
          <w:iCs/>
        </w:rPr>
        <w:t>affecting air quality</w:t>
      </w:r>
      <w:r w:rsidR="00832639" w:rsidRPr="001A354E">
        <w:rPr>
          <w:i/>
          <w:iCs/>
        </w:rPr>
        <w:t>.</w:t>
      </w:r>
      <w:r w:rsidR="00D0751F" w:rsidRPr="00D0751F">
        <w:rPr>
          <w:i/>
          <w:iCs/>
        </w:rPr>
        <w:t xml:space="preserve"> </w:t>
      </w:r>
      <w:r w:rsidR="00D0751F">
        <w:rPr>
          <w:i/>
          <w:iCs/>
        </w:rPr>
        <w:t>Discuss the need for meteorological measurements as well.</w:t>
      </w:r>
    </w:p>
    <w:p w14:paraId="68CAAB61" w14:textId="43D087DB" w:rsidR="00832639" w:rsidRPr="001A354E" w:rsidRDefault="001A354E" w:rsidP="008C32C8">
      <w:pPr>
        <w:pStyle w:val="Heading2"/>
        <w:rPr>
          <w:color w:val="323A3E" w:themeColor="background2" w:themeShade="40"/>
        </w:rPr>
      </w:pPr>
      <w:bookmarkStart w:id="26" w:name="_Toc114836280"/>
      <w:r w:rsidRPr="001A354E">
        <w:rPr>
          <w:color w:val="323A3E" w:themeColor="background2" w:themeShade="40"/>
        </w:rPr>
        <w:t>Measurement Methods</w:t>
      </w:r>
      <w:bookmarkEnd w:id="26"/>
    </w:p>
    <w:p w14:paraId="421D9961" w14:textId="7C95D96D" w:rsidR="00832639" w:rsidRPr="001A354E" w:rsidRDefault="001A354E" w:rsidP="008C32C8">
      <w:pPr>
        <w:pStyle w:val="BodyText12pt"/>
        <w:rPr>
          <w:i/>
          <w:iCs/>
        </w:rPr>
      </w:pPr>
      <w:r>
        <w:rPr>
          <w:i/>
          <w:iCs/>
        </w:rPr>
        <w:t xml:space="preserve">For the priority pollutants, discuss the </w:t>
      </w:r>
      <w:r w:rsidR="002D7C28">
        <w:rPr>
          <w:i/>
          <w:iCs/>
        </w:rPr>
        <w:t>measurement</w:t>
      </w:r>
      <w:r>
        <w:rPr>
          <w:i/>
          <w:iCs/>
        </w:rPr>
        <w:t xml:space="preserve"> method options (e.g., low-cost sensors</w:t>
      </w:r>
      <w:r w:rsidR="002D7C28">
        <w:rPr>
          <w:i/>
          <w:iCs/>
        </w:rPr>
        <w:t xml:space="preserve"> or regulatory grade instruments) and the pros and cons of each. Consider sampling frequency, ease-of-use</w:t>
      </w:r>
      <w:r w:rsidR="006C00E6">
        <w:rPr>
          <w:i/>
          <w:iCs/>
        </w:rPr>
        <w:t xml:space="preserve"> so that data capture is high</w:t>
      </w:r>
      <w:r w:rsidR="002D7C28">
        <w:rPr>
          <w:i/>
          <w:iCs/>
        </w:rPr>
        <w:t xml:space="preserve">, data quality, </w:t>
      </w:r>
      <w:r w:rsidR="005A7515">
        <w:rPr>
          <w:i/>
          <w:iCs/>
        </w:rPr>
        <w:t xml:space="preserve">and </w:t>
      </w:r>
      <w:r w:rsidR="002D7C28">
        <w:rPr>
          <w:i/>
          <w:iCs/>
        </w:rPr>
        <w:t>goals for data use (e.g., obtaining baseline concentrations, tracking emissions changes, understanding emissions source contributions)</w:t>
      </w:r>
      <w:r w:rsidR="003E54DD" w:rsidRPr="001A354E">
        <w:rPr>
          <w:i/>
          <w:iCs/>
        </w:rPr>
        <w:t xml:space="preserve">. </w:t>
      </w:r>
      <w:r w:rsidR="007804AD">
        <w:rPr>
          <w:i/>
          <w:iCs/>
        </w:rPr>
        <w:t>If low-cost sensors are u</w:t>
      </w:r>
      <w:r w:rsidR="0092382C">
        <w:rPr>
          <w:i/>
          <w:iCs/>
        </w:rPr>
        <w:t>s</w:t>
      </w:r>
      <w:r w:rsidR="007804AD">
        <w:rPr>
          <w:i/>
          <w:iCs/>
        </w:rPr>
        <w:t xml:space="preserve">ed, describe the calibration procedures used at the beginning and during monitoring, e.g., collocation with </w:t>
      </w:r>
      <w:r w:rsidR="009866C2">
        <w:rPr>
          <w:i/>
          <w:iCs/>
        </w:rPr>
        <w:t>reference</w:t>
      </w:r>
      <w:r w:rsidR="007804AD">
        <w:rPr>
          <w:i/>
          <w:iCs/>
        </w:rPr>
        <w:t>-grade instrumentation.</w:t>
      </w:r>
    </w:p>
    <w:p w14:paraId="707F1692" w14:textId="7B9A4F85" w:rsidR="00832639" w:rsidRPr="002D7C28" w:rsidRDefault="002D7C28" w:rsidP="008C32C8">
      <w:pPr>
        <w:pStyle w:val="Heading2"/>
        <w:rPr>
          <w:color w:val="323A3E" w:themeColor="background2" w:themeShade="40"/>
        </w:rPr>
      </w:pPr>
      <w:bookmarkStart w:id="27" w:name="_Toc114836281"/>
      <w:r w:rsidRPr="002D7C28">
        <w:rPr>
          <w:color w:val="323A3E" w:themeColor="background2" w:themeShade="40"/>
        </w:rPr>
        <w:t>Operations</w:t>
      </w:r>
      <w:r w:rsidR="00602839">
        <w:rPr>
          <w:color w:val="323A3E" w:themeColor="background2" w:themeShade="40"/>
        </w:rPr>
        <w:t xml:space="preserve"> Assessment</w:t>
      </w:r>
      <w:bookmarkEnd w:id="27"/>
    </w:p>
    <w:p w14:paraId="5691D50D" w14:textId="20FE28D1" w:rsidR="00832639" w:rsidRPr="002D7C28" w:rsidRDefault="002D7C28" w:rsidP="008C32C8">
      <w:pPr>
        <w:pStyle w:val="BodyText12pt"/>
        <w:rPr>
          <w:i/>
          <w:iCs/>
        </w:rPr>
      </w:pPr>
      <w:r>
        <w:rPr>
          <w:i/>
          <w:iCs/>
        </w:rPr>
        <w:t>Provide</w:t>
      </w:r>
      <w:r w:rsidR="00905EFD" w:rsidRPr="002D7C28">
        <w:rPr>
          <w:i/>
          <w:iCs/>
        </w:rPr>
        <w:t xml:space="preserve"> information on </w:t>
      </w:r>
      <w:r>
        <w:rPr>
          <w:i/>
          <w:iCs/>
        </w:rPr>
        <w:t xml:space="preserve">operational needs and capabilities including </w:t>
      </w:r>
      <w:r w:rsidR="007D4DC5">
        <w:rPr>
          <w:i/>
          <w:iCs/>
        </w:rPr>
        <w:t>monitor</w:t>
      </w:r>
      <w:r w:rsidR="005A7515">
        <w:rPr>
          <w:i/>
          <w:iCs/>
        </w:rPr>
        <w:t xml:space="preserve"> </w:t>
      </w:r>
      <w:r>
        <w:rPr>
          <w:i/>
          <w:iCs/>
        </w:rPr>
        <w:t xml:space="preserve">siting, </w:t>
      </w:r>
      <w:r w:rsidR="007D4DC5">
        <w:rPr>
          <w:i/>
          <w:iCs/>
        </w:rPr>
        <w:t>instrument</w:t>
      </w:r>
      <w:r w:rsidR="005A7515">
        <w:rPr>
          <w:i/>
          <w:iCs/>
        </w:rPr>
        <w:t xml:space="preserve"> </w:t>
      </w:r>
      <w:r>
        <w:rPr>
          <w:i/>
          <w:iCs/>
        </w:rPr>
        <w:t>operations and maintenance, parts and supplies, logistical considerations (</w:t>
      </w:r>
      <w:r w:rsidR="00D0751F">
        <w:rPr>
          <w:i/>
          <w:iCs/>
        </w:rPr>
        <w:t xml:space="preserve">e.g., site access, </w:t>
      </w:r>
      <w:r>
        <w:rPr>
          <w:i/>
          <w:iCs/>
        </w:rPr>
        <w:t>power, security), and ongoing training</w:t>
      </w:r>
      <w:r w:rsidR="00756F9C">
        <w:rPr>
          <w:i/>
          <w:iCs/>
        </w:rPr>
        <w:t xml:space="preserve"> of site operators</w:t>
      </w:r>
      <w:r w:rsidR="00832639" w:rsidRPr="002D7C28">
        <w:rPr>
          <w:i/>
          <w:iCs/>
        </w:rPr>
        <w:t>.</w:t>
      </w:r>
    </w:p>
    <w:p w14:paraId="7A442818" w14:textId="23C31755" w:rsidR="00602839" w:rsidRDefault="00602839" w:rsidP="008C32C8">
      <w:pPr>
        <w:pStyle w:val="Heading2"/>
        <w:rPr>
          <w:color w:val="323A3E" w:themeColor="background2" w:themeShade="40"/>
        </w:rPr>
      </w:pPr>
      <w:bookmarkStart w:id="28" w:name="_Toc114836282"/>
      <w:bookmarkStart w:id="29" w:name="_Toc473627418"/>
      <w:bookmarkStart w:id="30" w:name="_Toc473639247"/>
      <w:r w:rsidRPr="26D6D020">
        <w:rPr>
          <w:color w:val="323A3E" w:themeColor="background2" w:themeShade="40"/>
        </w:rPr>
        <w:t>Data Sharing</w:t>
      </w:r>
      <w:bookmarkEnd w:id="28"/>
    </w:p>
    <w:p w14:paraId="60469E1F" w14:textId="3B7EE72A" w:rsidR="00602839" w:rsidRPr="002D7C28" w:rsidRDefault="00602839" w:rsidP="26D6D020">
      <w:pPr>
        <w:pStyle w:val="BodyText12pt"/>
        <w:rPr>
          <w:i/>
          <w:iCs/>
        </w:rPr>
      </w:pPr>
      <w:r w:rsidRPr="26D6D020">
        <w:rPr>
          <w:i/>
          <w:iCs/>
        </w:rPr>
        <w:t>Provide information on how data will be collected, quality assured, and shared. Describe messaging</w:t>
      </w:r>
      <w:r w:rsidR="00781299" w:rsidRPr="26D6D020">
        <w:rPr>
          <w:i/>
          <w:iCs/>
        </w:rPr>
        <w:t xml:space="preserve"> to the public</w:t>
      </w:r>
      <w:r w:rsidRPr="26D6D020">
        <w:rPr>
          <w:i/>
          <w:iCs/>
        </w:rPr>
        <w:t xml:space="preserve"> related to pollutant concentration levels.</w:t>
      </w:r>
      <w:r w:rsidR="0E3688C7" w:rsidRPr="26D6D020">
        <w:rPr>
          <w:i/>
          <w:iCs/>
        </w:rPr>
        <w:t xml:space="preserve"> Related resource, communication template: https://www.epa.gov/air-quality-management-process/communications-plan-template</w:t>
      </w:r>
    </w:p>
    <w:p w14:paraId="2CCA757F" w14:textId="7061FD6D" w:rsidR="00832639" w:rsidRPr="00602839" w:rsidRDefault="00832639" w:rsidP="008C32C8">
      <w:pPr>
        <w:pStyle w:val="Heading2"/>
        <w:rPr>
          <w:color w:val="323A3E" w:themeColor="background2" w:themeShade="40"/>
        </w:rPr>
      </w:pPr>
      <w:bookmarkStart w:id="31" w:name="_Toc114836283"/>
      <w:r w:rsidRPr="00602839">
        <w:rPr>
          <w:color w:val="323A3E" w:themeColor="background2" w:themeShade="40"/>
        </w:rPr>
        <w:lastRenderedPageBreak/>
        <w:t xml:space="preserve">Capacity </w:t>
      </w:r>
      <w:r w:rsidR="002D7C28" w:rsidRPr="00602839">
        <w:rPr>
          <w:color w:val="323A3E" w:themeColor="background2" w:themeShade="40"/>
        </w:rPr>
        <w:t>A</w:t>
      </w:r>
      <w:r w:rsidRPr="00602839">
        <w:rPr>
          <w:color w:val="323A3E" w:themeColor="background2" w:themeShade="40"/>
        </w:rPr>
        <w:t>ssessment</w:t>
      </w:r>
      <w:bookmarkEnd w:id="29"/>
      <w:bookmarkEnd w:id="30"/>
      <w:bookmarkEnd w:id="31"/>
    </w:p>
    <w:p w14:paraId="6E0A6333" w14:textId="1BC31D04" w:rsidR="00832639" w:rsidRDefault="00602839" w:rsidP="008C32C8">
      <w:pPr>
        <w:pStyle w:val="BodyText12pt"/>
        <w:rPr>
          <w:i/>
          <w:iCs/>
        </w:rPr>
      </w:pPr>
      <w:r>
        <w:rPr>
          <w:i/>
          <w:iCs/>
        </w:rPr>
        <w:t>Provide</w:t>
      </w:r>
      <w:r w:rsidR="00285268" w:rsidRPr="00602839">
        <w:rPr>
          <w:i/>
          <w:iCs/>
        </w:rPr>
        <w:t xml:space="preserve"> an analysis of the</w:t>
      </w:r>
      <w:r w:rsidR="00832639" w:rsidRPr="00602839">
        <w:rPr>
          <w:i/>
          <w:iCs/>
        </w:rPr>
        <w:t xml:space="preserve"> governmental, academic, research</w:t>
      </w:r>
      <w:r w:rsidR="00404D55" w:rsidRPr="00602839">
        <w:rPr>
          <w:i/>
          <w:iCs/>
        </w:rPr>
        <w:t>,</w:t>
      </w:r>
      <w:r w:rsidR="00832639" w:rsidRPr="00602839">
        <w:rPr>
          <w:i/>
          <w:iCs/>
        </w:rPr>
        <w:t xml:space="preserve"> and local resources </w:t>
      </w:r>
      <w:r w:rsidR="00285268" w:rsidRPr="00602839">
        <w:rPr>
          <w:i/>
          <w:iCs/>
        </w:rPr>
        <w:t xml:space="preserve">available to </w:t>
      </w:r>
      <w:r>
        <w:rPr>
          <w:i/>
          <w:iCs/>
        </w:rPr>
        <w:t xml:space="preserve">design, install, and operate an </w:t>
      </w:r>
      <w:r w:rsidR="00832639" w:rsidRPr="00602839">
        <w:rPr>
          <w:i/>
          <w:iCs/>
        </w:rPr>
        <w:t xml:space="preserve">air quality </w:t>
      </w:r>
      <w:r>
        <w:rPr>
          <w:i/>
          <w:iCs/>
        </w:rPr>
        <w:t>monitoring network</w:t>
      </w:r>
      <w:r w:rsidR="00832639" w:rsidRPr="00602839">
        <w:rPr>
          <w:i/>
          <w:iCs/>
        </w:rPr>
        <w:t xml:space="preserve">. </w:t>
      </w:r>
      <w:r w:rsidR="00832639" w:rsidRPr="00602839">
        <w:rPr>
          <w:b/>
          <w:bCs/>
          <w:i/>
          <w:iCs/>
        </w:rPr>
        <w:t xml:space="preserve">Table </w:t>
      </w:r>
      <w:r w:rsidR="004073EF" w:rsidRPr="00602839">
        <w:rPr>
          <w:b/>
          <w:bCs/>
          <w:i/>
          <w:iCs/>
        </w:rPr>
        <w:t>1</w:t>
      </w:r>
      <w:r w:rsidR="004073EF" w:rsidRPr="00602839">
        <w:rPr>
          <w:i/>
          <w:iCs/>
        </w:rPr>
        <w:t xml:space="preserve"> </w:t>
      </w:r>
      <w:r w:rsidR="00832639" w:rsidRPr="00602839">
        <w:rPr>
          <w:i/>
          <w:iCs/>
        </w:rPr>
        <w:t xml:space="preserve">below </w:t>
      </w:r>
      <w:r w:rsidR="00285268" w:rsidRPr="00602839">
        <w:rPr>
          <w:i/>
          <w:iCs/>
        </w:rPr>
        <w:t xml:space="preserve">can be used to </w:t>
      </w:r>
      <w:r w:rsidR="00832639" w:rsidRPr="00602839">
        <w:rPr>
          <w:i/>
          <w:iCs/>
        </w:rPr>
        <w:t>provide a summary of capabilities for each major component of a</w:t>
      </w:r>
      <w:r>
        <w:rPr>
          <w:i/>
          <w:iCs/>
        </w:rPr>
        <w:t>n</w:t>
      </w:r>
      <w:r w:rsidR="00832639" w:rsidRPr="00602839">
        <w:rPr>
          <w:i/>
          <w:iCs/>
        </w:rPr>
        <w:t xml:space="preserve"> air quality </w:t>
      </w:r>
      <w:r w:rsidR="00D166F7">
        <w:rPr>
          <w:i/>
          <w:iCs/>
        </w:rPr>
        <w:t>monitoring</w:t>
      </w:r>
      <w:r>
        <w:rPr>
          <w:i/>
          <w:iCs/>
        </w:rPr>
        <w:t xml:space="preserve"> network</w:t>
      </w:r>
      <w:r w:rsidR="00832639" w:rsidRPr="00602839">
        <w:rPr>
          <w:i/>
          <w:iCs/>
        </w:rPr>
        <w:t xml:space="preserve">. </w:t>
      </w:r>
      <w:r w:rsidR="004073EF" w:rsidRPr="00602839">
        <w:rPr>
          <w:i/>
          <w:iCs/>
        </w:rPr>
        <w:t xml:space="preserve">For each component listed in </w:t>
      </w:r>
      <w:r w:rsidR="00C40503" w:rsidRPr="00602839">
        <w:rPr>
          <w:b/>
          <w:bCs/>
          <w:i/>
          <w:iCs/>
        </w:rPr>
        <w:t>Table 1</w:t>
      </w:r>
      <w:r w:rsidR="004073EF" w:rsidRPr="00602839">
        <w:rPr>
          <w:i/>
          <w:iCs/>
        </w:rPr>
        <w:t xml:space="preserve">, an initial status assessment and any potential capacity gaps should be </w:t>
      </w:r>
      <w:r w:rsidR="004570D0">
        <w:rPr>
          <w:i/>
          <w:iCs/>
        </w:rPr>
        <w:t>documented</w:t>
      </w:r>
      <w:r w:rsidR="004570D0" w:rsidRPr="00602839">
        <w:rPr>
          <w:i/>
          <w:iCs/>
        </w:rPr>
        <w:t xml:space="preserve"> </w:t>
      </w:r>
      <w:r w:rsidR="004073EF" w:rsidRPr="00602839">
        <w:rPr>
          <w:i/>
          <w:iCs/>
        </w:rPr>
        <w:t>in the corresponding columns.</w:t>
      </w:r>
    </w:p>
    <w:p w14:paraId="39E08080" w14:textId="77777777" w:rsidR="00781299" w:rsidRPr="00285268" w:rsidRDefault="00781299" w:rsidP="008C32C8">
      <w:pPr>
        <w:pStyle w:val="BodyText12pt"/>
        <w:rPr>
          <w:i/>
          <w:iCs/>
        </w:rPr>
      </w:pPr>
    </w:p>
    <w:p w14:paraId="1F8C821B" w14:textId="050DBCA9" w:rsidR="00832639" w:rsidRPr="00832639" w:rsidRDefault="009C7262" w:rsidP="008C32C8">
      <w:pPr>
        <w:pStyle w:val="ExhibitTitle"/>
      </w:pPr>
      <w:r>
        <w:t xml:space="preserve">Table 1. Status of </w:t>
      </w:r>
      <w:r w:rsidR="00832639" w:rsidRPr="00832639">
        <w:t xml:space="preserve">Air Quality </w:t>
      </w:r>
      <w:r w:rsidR="00602839">
        <w:t>Monitoring</w:t>
      </w:r>
      <w:r w:rsidR="00832639" w:rsidRPr="00832639">
        <w:t xml:space="preserve"> </w:t>
      </w:r>
      <w:r w:rsidR="00602839">
        <w:t xml:space="preserve">Network </w:t>
      </w:r>
      <w:r>
        <w:t xml:space="preserve">Capabilities </w:t>
      </w:r>
      <w:r w:rsidR="00832639" w:rsidRPr="00832639">
        <w:t xml:space="preserve"> </w:t>
      </w:r>
    </w:p>
    <w:tbl>
      <w:tblPr>
        <w:tblW w:w="4991" w:type="pct"/>
        <w:jc w:val="right"/>
        <w:tblBorders>
          <w:top w:val="single" w:sz="4" w:space="0" w:color="002060"/>
          <w:left w:val="single" w:sz="4" w:space="0" w:color="002060"/>
          <w:bottom w:val="single" w:sz="4" w:space="0" w:color="002060"/>
          <w:right w:val="single" w:sz="4" w:space="0" w:color="002060"/>
          <w:insideH w:val="single" w:sz="4" w:space="0" w:color="A6A6A6" w:themeColor="background1" w:themeShade="A6"/>
          <w:insideV w:val="single" w:sz="4" w:space="0" w:color="008085"/>
        </w:tblBorders>
        <w:tblLayout w:type="fixed"/>
        <w:tblLook w:val="04A0" w:firstRow="1" w:lastRow="0" w:firstColumn="1" w:lastColumn="0" w:noHBand="0" w:noVBand="1"/>
      </w:tblPr>
      <w:tblGrid>
        <w:gridCol w:w="2605"/>
        <w:gridCol w:w="3239"/>
        <w:gridCol w:w="3489"/>
      </w:tblGrid>
      <w:tr w:rsidR="00832639" w:rsidRPr="00832639" w14:paraId="7A144772" w14:textId="77777777" w:rsidTr="008C32C8">
        <w:trPr>
          <w:trHeight w:val="20"/>
          <w:tblHeader/>
          <w:jc w:val="right"/>
        </w:trPr>
        <w:tc>
          <w:tcPr>
            <w:tcW w:w="1396" w:type="pct"/>
            <w:shd w:val="clear" w:color="000000" w:fill="008085"/>
            <w:noWrap/>
            <w:vAlign w:val="bottom"/>
            <w:hideMark/>
          </w:tcPr>
          <w:p w14:paraId="6C6812E8" w14:textId="38C0A17A" w:rsidR="00832639" w:rsidRPr="00832639" w:rsidRDefault="00832639" w:rsidP="008C32C8">
            <w:pPr>
              <w:pStyle w:val="ChartHeader"/>
            </w:pPr>
            <w:r w:rsidRPr="00832639">
              <w:t xml:space="preserve">COMPONENT </w:t>
            </w:r>
          </w:p>
        </w:tc>
        <w:tc>
          <w:tcPr>
            <w:tcW w:w="1735" w:type="pct"/>
            <w:shd w:val="clear" w:color="000000" w:fill="008085"/>
            <w:noWrap/>
            <w:vAlign w:val="bottom"/>
            <w:hideMark/>
          </w:tcPr>
          <w:p w14:paraId="6FAA4AF6" w14:textId="77777777" w:rsidR="00832639" w:rsidRPr="00832639" w:rsidRDefault="00832639" w:rsidP="008C32C8">
            <w:pPr>
              <w:pStyle w:val="ChartHeader"/>
            </w:pPr>
            <w:r w:rsidRPr="00832639">
              <w:t>INITIAL ASSESSMENT OF STATUS</w:t>
            </w:r>
          </w:p>
        </w:tc>
        <w:tc>
          <w:tcPr>
            <w:tcW w:w="1869" w:type="pct"/>
            <w:shd w:val="clear" w:color="000000" w:fill="008085"/>
            <w:vAlign w:val="bottom"/>
          </w:tcPr>
          <w:p w14:paraId="730AA2CB" w14:textId="77777777" w:rsidR="00832639" w:rsidRPr="00832639" w:rsidRDefault="00832639" w:rsidP="008C32C8">
            <w:pPr>
              <w:pStyle w:val="ChartHeader"/>
            </w:pPr>
            <w:r w:rsidRPr="00832639">
              <w:t>POTENTIAL CAPACITY GAPS</w:t>
            </w:r>
          </w:p>
        </w:tc>
      </w:tr>
      <w:tr w:rsidR="00336166" w:rsidRPr="00781299" w14:paraId="7BD4BA8A" w14:textId="77777777" w:rsidTr="00EE491F">
        <w:trPr>
          <w:trHeight w:val="20"/>
          <w:jc w:val="right"/>
        </w:trPr>
        <w:tc>
          <w:tcPr>
            <w:tcW w:w="1396" w:type="pct"/>
            <w:shd w:val="clear" w:color="auto" w:fill="auto"/>
            <w:noWrap/>
            <w:vAlign w:val="center"/>
            <w:hideMark/>
          </w:tcPr>
          <w:p w14:paraId="7705CA6F" w14:textId="5E65EBF0" w:rsidR="00336166" w:rsidRPr="00781299" w:rsidRDefault="00602839" w:rsidP="00336166">
            <w:pPr>
              <w:spacing w:after="0" w:line="240" w:lineRule="auto"/>
              <w:rPr>
                <w:rFonts w:eastAsia="Times New Roman"/>
                <w:i/>
                <w:iCs/>
                <w:sz w:val="20"/>
                <w:szCs w:val="20"/>
              </w:rPr>
            </w:pPr>
            <w:r w:rsidRPr="00781299">
              <w:rPr>
                <w:rFonts w:eastAsia="Times New Roman"/>
                <w:i/>
                <w:iCs/>
                <w:sz w:val="20"/>
                <w:szCs w:val="20"/>
              </w:rPr>
              <w:t>Network design</w:t>
            </w:r>
          </w:p>
        </w:tc>
        <w:tc>
          <w:tcPr>
            <w:tcW w:w="1735" w:type="pct"/>
            <w:shd w:val="clear" w:color="auto" w:fill="auto"/>
            <w:noWrap/>
            <w:vAlign w:val="center"/>
          </w:tcPr>
          <w:p w14:paraId="690C9C6D" w14:textId="77777777" w:rsidR="00336166" w:rsidRPr="00781299" w:rsidRDefault="00336166" w:rsidP="00336166">
            <w:pPr>
              <w:spacing w:after="0" w:line="240" w:lineRule="auto"/>
              <w:rPr>
                <w:rFonts w:eastAsia="Times New Roman"/>
                <w:i/>
                <w:iCs/>
                <w:sz w:val="20"/>
                <w:szCs w:val="20"/>
              </w:rPr>
            </w:pPr>
          </w:p>
        </w:tc>
        <w:tc>
          <w:tcPr>
            <w:tcW w:w="1869" w:type="pct"/>
            <w:shd w:val="clear" w:color="auto" w:fill="auto"/>
            <w:noWrap/>
            <w:vAlign w:val="center"/>
          </w:tcPr>
          <w:p w14:paraId="23D9F690" w14:textId="4EC196C7" w:rsidR="00336166" w:rsidRPr="00781299" w:rsidRDefault="00336166" w:rsidP="00336166">
            <w:pPr>
              <w:spacing w:after="0" w:line="240" w:lineRule="auto"/>
              <w:rPr>
                <w:rFonts w:eastAsia="Times New Roman"/>
                <w:i/>
                <w:iCs/>
                <w:sz w:val="20"/>
                <w:szCs w:val="20"/>
              </w:rPr>
            </w:pPr>
          </w:p>
        </w:tc>
      </w:tr>
      <w:tr w:rsidR="00336166" w:rsidRPr="00781299" w14:paraId="58521B20" w14:textId="77777777" w:rsidTr="008C32C8">
        <w:trPr>
          <w:trHeight w:val="20"/>
          <w:jc w:val="right"/>
        </w:trPr>
        <w:tc>
          <w:tcPr>
            <w:tcW w:w="1396" w:type="pct"/>
            <w:shd w:val="clear" w:color="auto" w:fill="auto"/>
            <w:noWrap/>
            <w:vAlign w:val="center"/>
          </w:tcPr>
          <w:p w14:paraId="2B05443C" w14:textId="46D2CDEB" w:rsidR="00336166" w:rsidRPr="00781299" w:rsidRDefault="00602839" w:rsidP="00336166">
            <w:pPr>
              <w:spacing w:after="0" w:line="240" w:lineRule="auto"/>
              <w:rPr>
                <w:rFonts w:eastAsia="Times New Roman"/>
                <w:i/>
                <w:iCs/>
                <w:sz w:val="20"/>
                <w:szCs w:val="20"/>
              </w:rPr>
            </w:pPr>
            <w:r w:rsidRPr="00781299">
              <w:rPr>
                <w:rFonts w:eastAsia="Times New Roman"/>
                <w:i/>
                <w:iCs/>
                <w:sz w:val="20"/>
                <w:szCs w:val="20"/>
              </w:rPr>
              <w:t>Measurement methodology</w:t>
            </w:r>
          </w:p>
        </w:tc>
        <w:tc>
          <w:tcPr>
            <w:tcW w:w="1735" w:type="pct"/>
            <w:shd w:val="clear" w:color="auto" w:fill="auto"/>
            <w:noWrap/>
            <w:vAlign w:val="center"/>
          </w:tcPr>
          <w:p w14:paraId="04176E45" w14:textId="52150D1E" w:rsidR="00336166" w:rsidRPr="00781299" w:rsidRDefault="00336166" w:rsidP="00336166">
            <w:pPr>
              <w:spacing w:after="0" w:line="240" w:lineRule="auto"/>
              <w:rPr>
                <w:rFonts w:eastAsia="Times New Roman"/>
                <w:i/>
                <w:iCs/>
                <w:sz w:val="20"/>
                <w:szCs w:val="20"/>
              </w:rPr>
            </w:pPr>
          </w:p>
        </w:tc>
        <w:tc>
          <w:tcPr>
            <w:tcW w:w="1869" w:type="pct"/>
            <w:shd w:val="clear" w:color="auto" w:fill="auto"/>
            <w:noWrap/>
            <w:vAlign w:val="center"/>
          </w:tcPr>
          <w:p w14:paraId="7E387E4C" w14:textId="443F7916" w:rsidR="00336166" w:rsidRPr="00781299" w:rsidRDefault="00336166" w:rsidP="00336166">
            <w:pPr>
              <w:spacing w:after="0" w:line="240" w:lineRule="auto"/>
              <w:rPr>
                <w:rFonts w:eastAsia="Times New Roman"/>
                <w:i/>
                <w:iCs/>
                <w:sz w:val="20"/>
                <w:szCs w:val="20"/>
              </w:rPr>
            </w:pPr>
          </w:p>
        </w:tc>
      </w:tr>
      <w:tr w:rsidR="00781299" w:rsidRPr="00781299" w14:paraId="02F0E5E4" w14:textId="77777777" w:rsidTr="00007093">
        <w:trPr>
          <w:trHeight w:val="20"/>
          <w:jc w:val="right"/>
        </w:trPr>
        <w:tc>
          <w:tcPr>
            <w:tcW w:w="1396" w:type="pct"/>
            <w:shd w:val="clear" w:color="auto" w:fill="auto"/>
            <w:noWrap/>
            <w:vAlign w:val="center"/>
          </w:tcPr>
          <w:p w14:paraId="7282A537" w14:textId="77777777" w:rsidR="00781299" w:rsidRPr="00781299" w:rsidRDefault="00781299" w:rsidP="00007093">
            <w:pPr>
              <w:spacing w:after="0" w:line="240" w:lineRule="auto"/>
              <w:rPr>
                <w:rFonts w:eastAsia="Times New Roman"/>
                <w:i/>
                <w:iCs/>
                <w:sz w:val="20"/>
                <w:szCs w:val="20"/>
              </w:rPr>
            </w:pPr>
            <w:r w:rsidRPr="00781299">
              <w:rPr>
                <w:rFonts w:eastAsia="Times New Roman"/>
                <w:i/>
                <w:iCs/>
                <w:sz w:val="20"/>
                <w:szCs w:val="20"/>
              </w:rPr>
              <w:t>Operations and maintenance</w:t>
            </w:r>
          </w:p>
        </w:tc>
        <w:tc>
          <w:tcPr>
            <w:tcW w:w="1735" w:type="pct"/>
            <w:shd w:val="clear" w:color="auto" w:fill="auto"/>
            <w:noWrap/>
            <w:vAlign w:val="center"/>
          </w:tcPr>
          <w:p w14:paraId="19091D34" w14:textId="36CB2D1F" w:rsidR="00781299" w:rsidRPr="00781299" w:rsidRDefault="00781299" w:rsidP="00007093">
            <w:pPr>
              <w:spacing w:after="0" w:line="240" w:lineRule="auto"/>
              <w:rPr>
                <w:rFonts w:eastAsia="Times New Roman"/>
                <w:i/>
                <w:iCs/>
                <w:sz w:val="20"/>
                <w:szCs w:val="20"/>
              </w:rPr>
            </w:pPr>
          </w:p>
        </w:tc>
        <w:tc>
          <w:tcPr>
            <w:tcW w:w="1869" w:type="pct"/>
            <w:shd w:val="clear" w:color="auto" w:fill="auto"/>
            <w:noWrap/>
            <w:vAlign w:val="center"/>
          </w:tcPr>
          <w:p w14:paraId="0DB20EDD" w14:textId="0CA526B9" w:rsidR="00781299" w:rsidRPr="00781299" w:rsidRDefault="00781299" w:rsidP="00007093">
            <w:pPr>
              <w:spacing w:after="0" w:line="240" w:lineRule="auto"/>
              <w:rPr>
                <w:rFonts w:eastAsia="Times New Roman"/>
                <w:i/>
                <w:iCs/>
                <w:sz w:val="20"/>
                <w:szCs w:val="20"/>
              </w:rPr>
            </w:pPr>
          </w:p>
        </w:tc>
      </w:tr>
      <w:tr w:rsidR="00336166" w:rsidRPr="00781299" w14:paraId="4BD70846" w14:textId="77777777" w:rsidTr="008C32C8">
        <w:trPr>
          <w:trHeight w:val="20"/>
          <w:jc w:val="right"/>
        </w:trPr>
        <w:tc>
          <w:tcPr>
            <w:tcW w:w="1396" w:type="pct"/>
            <w:shd w:val="clear" w:color="auto" w:fill="auto"/>
            <w:noWrap/>
            <w:vAlign w:val="center"/>
          </w:tcPr>
          <w:p w14:paraId="60E77BA8" w14:textId="506BA0CA" w:rsidR="00336166" w:rsidRPr="00781299" w:rsidRDefault="00602839" w:rsidP="00602839">
            <w:pPr>
              <w:spacing w:after="0" w:line="240" w:lineRule="auto"/>
              <w:rPr>
                <w:rFonts w:eastAsia="Times New Roman"/>
                <w:i/>
                <w:iCs/>
                <w:sz w:val="20"/>
                <w:szCs w:val="20"/>
              </w:rPr>
            </w:pPr>
            <w:r w:rsidRPr="00781299">
              <w:rPr>
                <w:rFonts w:eastAsia="Times New Roman"/>
                <w:i/>
                <w:iCs/>
                <w:sz w:val="20"/>
                <w:szCs w:val="20"/>
              </w:rPr>
              <w:t xml:space="preserve">Data quality </w:t>
            </w:r>
            <w:r w:rsidR="009866C2">
              <w:rPr>
                <w:rFonts w:eastAsia="Times New Roman"/>
                <w:i/>
                <w:iCs/>
                <w:sz w:val="20"/>
                <w:szCs w:val="20"/>
              </w:rPr>
              <w:t>assurance</w:t>
            </w:r>
            <w:r w:rsidRPr="00781299">
              <w:rPr>
                <w:rFonts w:eastAsia="Times New Roman"/>
                <w:i/>
                <w:iCs/>
                <w:sz w:val="20"/>
                <w:szCs w:val="20"/>
              </w:rPr>
              <w:t xml:space="preserve">/quality </w:t>
            </w:r>
            <w:r w:rsidR="009866C2">
              <w:rPr>
                <w:rFonts w:eastAsia="Times New Roman"/>
                <w:i/>
                <w:iCs/>
                <w:sz w:val="20"/>
                <w:szCs w:val="20"/>
              </w:rPr>
              <w:t>control</w:t>
            </w:r>
          </w:p>
        </w:tc>
        <w:tc>
          <w:tcPr>
            <w:tcW w:w="1735" w:type="pct"/>
            <w:shd w:val="clear" w:color="auto" w:fill="auto"/>
            <w:noWrap/>
            <w:vAlign w:val="center"/>
          </w:tcPr>
          <w:p w14:paraId="5EBB8ECF" w14:textId="77777777" w:rsidR="00336166" w:rsidRPr="00781299" w:rsidRDefault="00336166" w:rsidP="00336166">
            <w:pPr>
              <w:spacing w:after="0" w:line="240" w:lineRule="auto"/>
              <w:rPr>
                <w:rFonts w:eastAsia="Times New Roman"/>
                <w:b/>
                <w:i/>
                <w:iCs/>
                <w:sz w:val="20"/>
                <w:szCs w:val="20"/>
              </w:rPr>
            </w:pPr>
          </w:p>
        </w:tc>
        <w:tc>
          <w:tcPr>
            <w:tcW w:w="1869" w:type="pct"/>
            <w:shd w:val="clear" w:color="auto" w:fill="auto"/>
            <w:noWrap/>
            <w:vAlign w:val="center"/>
          </w:tcPr>
          <w:p w14:paraId="5C628D63" w14:textId="346D581C" w:rsidR="00336166" w:rsidRPr="00781299" w:rsidRDefault="00336166" w:rsidP="00336166">
            <w:pPr>
              <w:spacing w:after="0" w:line="240" w:lineRule="auto"/>
              <w:rPr>
                <w:rFonts w:eastAsia="Times New Roman"/>
                <w:i/>
                <w:iCs/>
                <w:sz w:val="20"/>
                <w:szCs w:val="20"/>
              </w:rPr>
            </w:pPr>
          </w:p>
        </w:tc>
      </w:tr>
      <w:tr w:rsidR="00336166" w:rsidRPr="00781299" w14:paraId="331497DB" w14:textId="77777777" w:rsidTr="008C32C8">
        <w:trPr>
          <w:trHeight w:val="20"/>
          <w:jc w:val="right"/>
        </w:trPr>
        <w:tc>
          <w:tcPr>
            <w:tcW w:w="1396" w:type="pct"/>
            <w:shd w:val="clear" w:color="auto" w:fill="auto"/>
            <w:noWrap/>
            <w:vAlign w:val="center"/>
          </w:tcPr>
          <w:p w14:paraId="13654232" w14:textId="56A35150" w:rsidR="00336166" w:rsidRPr="00781299" w:rsidRDefault="00602839" w:rsidP="00336166">
            <w:pPr>
              <w:spacing w:after="0" w:line="240" w:lineRule="auto"/>
              <w:rPr>
                <w:rFonts w:eastAsia="Times New Roman"/>
                <w:i/>
                <w:iCs/>
                <w:sz w:val="20"/>
                <w:szCs w:val="20"/>
              </w:rPr>
            </w:pPr>
            <w:r w:rsidRPr="00781299">
              <w:rPr>
                <w:rFonts w:eastAsia="Times New Roman"/>
                <w:i/>
                <w:iCs/>
                <w:sz w:val="20"/>
                <w:szCs w:val="20"/>
              </w:rPr>
              <w:t>Data dissemination and visualization</w:t>
            </w:r>
          </w:p>
        </w:tc>
        <w:tc>
          <w:tcPr>
            <w:tcW w:w="1735" w:type="pct"/>
            <w:shd w:val="clear" w:color="auto" w:fill="auto"/>
            <w:noWrap/>
            <w:vAlign w:val="center"/>
          </w:tcPr>
          <w:p w14:paraId="2EA926B2" w14:textId="2180F511" w:rsidR="00336166" w:rsidRPr="00781299" w:rsidRDefault="00336166" w:rsidP="00336166">
            <w:pPr>
              <w:spacing w:after="0" w:line="240" w:lineRule="auto"/>
              <w:rPr>
                <w:rFonts w:eastAsia="Times New Roman"/>
                <w:b/>
                <w:i/>
                <w:iCs/>
                <w:sz w:val="20"/>
                <w:szCs w:val="20"/>
              </w:rPr>
            </w:pPr>
          </w:p>
        </w:tc>
        <w:tc>
          <w:tcPr>
            <w:tcW w:w="1869" w:type="pct"/>
            <w:shd w:val="clear" w:color="auto" w:fill="auto"/>
            <w:noWrap/>
            <w:vAlign w:val="center"/>
          </w:tcPr>
          <w:p w14:paraId="2A3E4CCA" w14:textId="2B8ED4A8" w:rsidR="00336166" w:rsidRPr="00781299" w:rsidRDefault="00336166" w:rsidP="00336166">
            <w:pPr>
              <w:spacing w:after="0" w:line="240" w:lineRule="auto"/>
              <w:rPr>
                <w:rFonts w:eastAsia="Times New Roman"/>
                <w:i/>
                <w:iCs/>
                <w:sz w:val="20"/>
                <w:szCs w:val="20"/>
              </w:rPr>
            </w:pPr>
          </w:p>
        </w:tc>
      </w:tr>
      <w:tr w:rsidR="00781299" w:rsidRPr="00781299" w14:paraId="224931F1" w14:textId="77777777" w:rsidTr="008C32C8">
        <w:trPr>
          <w:trHeight w:val="20"/>
          <w:jc w:val="right"/>
        </w:trPr>
        <w:tc>
          <w:tcPr>
            <w:tcW w:w="1396" w:type="pct"/>
            <w:shd w:val="clear" w:color="auto" w:fill="auto"/>
            <w:noWrap/>
            <w:vAlign w:val="center"/>
          </w:tcPr>
          <w:p w14:paraId="73E149E9" w14:textId="0EBF2771" w:rsidR="00781299" w:rsidRPr="00781299" w:rsidRDefault="00781299" w:rsidP="00336166">
            <w:pPr>
              <w:spacing w:after="0" w:line="240" w:lineRule="auto"/>
              <w:rPr>
                <w:rFonts w:eastAsia="Times New Roman"/>
                <w:i/>
                <w:iCs/>
                <w:sz w:val="20"/>
                <w:szCs w:val="20"/>
              </w:rPr>
            </w:pPr>
            <w:r w:rsidRPr="00781299">
              <w:rPr>
                <w:rFonts w:eastAsia="Times New Roman"/>
                <w:i/>
                <w:iCs/>
                <w:sz w:val="20"/>
                <w:szCs w:val="20"/>
              </w:rPr>
              <w:t>Data messaging</w:t>
            </w:r>
          </w:p>
        </w:tc>
        <w:tc>
          <w:tcPr>
            <w:tcW w:w="1735" w:type="pct"/>
            <w:shd w:val="clear" w:color="auto" w:fill="auto"/>
            <w:noWrap/>
            <w:vAlign w:val="center"/>
          </w:tcPr>
          <w:p w14:paraId="24DD7625" w14:textId="77777777" w:rsidR="00781299" w:rsidRPr="00781299" w:rsidRDefault="00781299" w:rsidP="00336166">
            <w:pPr>
              <w:spacing w:after="0" w:line="240" w:lineRule="auto"/>
              <w:rPr>
                <w:rFonts w:eastAsia="Times New Roman"/>
                <w:b/>
                <w:i/>
                <w:iCs/>
                <w:sz w:val="20"/>
                <w:szCs w:val="20"/>
              </w:rPr>
            </w:pPr>
          </w:p>
        </w:tc>
        <w:tc>
          <w:tcPr>
            <w:tcW w:w="1869" w:type="pct"/>
            <w:shd w:val="clear" w:color="auto" w:fill="auto"/>
            <w:noWrap/>
            <w:vAlign w:val="center"/>
          </w:tcPr>
          <w:p w14:paraId="5F0A1EB7" w14:textId="77777777" w:rsidR="00781299" w:rsidRPr="00781299" w:rsidRDefault="00781299" w:rsidP="00336166">
            <w:pPr>
              <w:spacing w:after="0" w:line="240" w:lineRule="auto"/>
              <w:rPr>
                <w:rFonts w:eastAsia="Times New Roman"/>
                <w:b/>
                <w:i/>
                <w:iCs/>
                <w:sz w:val="20"/>
                <w:szCs w:val="20"/>
              </w:rPr>
            </w:pPr>
          </w:p>
        </w:tc>
      </w:tr>
      <w:tr w:rsidR="00336166" w:rsidRPr="00781299" w14:paraId="4EA80111" w14:textId="77777777" w:rsidTr="008C32C8">
        <w:trPr>
          <w:trHeight w:val="20"/>
          <w:jc w:val="right"/>
        </w:trPr>
        <w:tc>
          <w:tcPr>
            <w:tcW w:w="1396" w:type="pct"/>
            <w:shd w:val="clear" w:color="auto" w:fill="auto"/>
            <w:noWrap/>
            <w:vAlign w:val="center"/>
          </w:tcPr>
          <w:p w14:paraId="3812886C" w14:textId="2E92DD77" w:rsidR="00336166" w:rsidRPr="00781299" w:rsidRDefault="00336166" w:rsidP="00336166">
            <w:pPr>
              <w:spacing w:after="0" w:line="240" w:lineRule="auto"/>
              <w:rPr>
                <w:rFonts w:eastAsia="Times New Roman"/>
                <w:i/>
                <w:iCs/>
                <w:sz w:val="20"/>
                <w:szCs w:val="20"/>
              </w:rPr>
            </w:pPr>
            <w:r w:rsidRPr="00781299">
              <w:rPr>
                <w:rFonts w:eastAsia="Times New Roman"/>
                <w:i/>
                <w:iCs/>
                <w:sz w:val="20"/>
                <w:szCs w:val="20"/>
              </w:rPr>
              <w:t>Data Interpretation</w:t>
            </w:r>
          </w:p>
        </w:tc>
        <w:tc>
          <w:tcPr>
            <w:tcW w:w="1735" w:type="pct"/>
            <w:shd w:val="clear" w:color="auto" w:fill="auto"/>
            <w:noWrap/>
            <w:vAlign w:val="center"/>
          </w:tcPr>
          <w:p w14:paraId="3A08653C" w14:textId="06835AC9" w:rsidR="00336166" w:rsidRPr="00781299" w:rsidRDefault="00336166" w:rsidP="00336166">
            <w:pPr>
              <w:spacing w:after="0" w:line="240" w:lineRule="auto"/>
              <w:rPr>
                <w:rFonts w:eastAsia="Times New Roman"/>
                <w:i/>
                <w:iCs/>
                <w:sz w:val="20"/>
                <w:szCs w:val="20"/>
              </w:rPr>
            </w:pPr>
          </w:p>
        </w:tc>
        <w:tc>
          <w:tcPr>
            <w:tcW w:w="1869" w:type="pct"/>
            <w:shd w:val="clear" w:color="auto" w:fill="auto"/>
            <w:noWrap/>
            <w:vAlign w:val="center"/>
          </w:tcPr>
          <w:p w14:paraId="6F208C01" w14:textId="6B466451" w:rsidR="00336166" w:rsidRPr="00781299" w:rsidRDefault="00336166" w:rsidP="00336166">
            <w:pPr>
              <w:spacing w:after="0" w:line="240" w:lineRule="auto"/>
              <w:rPr>
                <w:rFonts w:eastAsia="Times New Roman"/>
                <w:i/>
                <w:iCs/>
                <w:sz w:val="20"/>
                <w:szCs w:val="20"/>
              </w:rPr>
            </w:pPr>
          </w:p>
        </w:tc>
      </w:tr>
      <w:tr w:rsidR="00336166" w:rsidRPr="00781299" w14:paraId="21E23AE7" w14:textId="77777777" w:rsidTr="006D08C7">
        <w:trPr>
          <w:cantSplit/>
          <w:trHeight w:val="20"/>
          <w:jc w:val="right"/>
        </w:trPr>
        <w:tc>
          <w:tcPr>
            <w:tcW w:w="1396" w:type="pct"/>
            <w:shd w:val="clear" w:color="auto" w:fill="auto"/>
            <w:noWrap/>
            <w:vAlign w:val="center"/>
          </w:tcPr>
          <w:p w14:paraId="1E3DC903" w14:textId="77777777" w:rsidR="00336166" w:rsidRPr="00781299" w:rsidRDefault="00336166" w:rsidP="00336166">
            <w:pPr>
              <w:spacing w:after="0" w:line="240" w:lineRule="auto"/>
              <w:rPr>
                <w:rFonts w:eastAsia="Times New Roman"/>
                <w:i/>
                <w:iCs/>
                <w:sz w:val="20"/>
                <w:szCs w:val="20"/>
              </w:rPr>
            </w:pPr>
            <w:r w:rsidRPr="00781299">
              <w:rPr>
                <w:rFonts w:eastAsia="Times New Roman"/>
                <w:i/>
                <w:iCs/>
                <w:sz w:val="20"/>
                <w:szCs w:val="20"/>
              </w:rPr>
              <w:t>Public Participation and Environmental Justice</w:t>
            </w:r>
          </w:p>
        </w:tc>
        <w:tc>
          <w:tcPr>
            <w:tcW w:w="1735" w:type="pct"/>
            <w:shd w:val="clear" w:color="auto" w:fill="auto"/>
            <w:noWrap/>
            <w:vAlign w:val="center"/>
          </w:tcPr>
          <w:p w14:paraId="435537C7" w14:textId="109ED720" w:rsidR="00336166" w:rsidRPr="00781299" w:rsidRDefault="00336166" w:rsidP="00336166">
            <w:pPr>
              <w:spacing w:after="0" w:line="240" w:lineRule="auto"/>
              <w:rPr>
                <w:rFonts w:eastAsia="Times New Roman"/>
                <w:i/>
                <w:iCs/>
                <w:sz w:val="20"/>
                <w:szCs w:val="20"/>
              </w:rPr>
            </w:pPr>
          </w:p>
        </w:tc>
        <w:tc>
          <w:tcPr>
            <w:tcW w:w="1869" w:type="pct"/>
            <w:shd w:val="clear" w:color="auto" w:fill="auto"/>
            <w:noWrap/>
            <w:vAlign w:val="center"/>
          </w:tcPr>
          <w:p w14:paraId="3749B645" w14:textId="783E7F19" w:rsidR="00336166" w:rsidRPr="00781299" w:rsidRDefault="00336166" w:rsidP="00336166">
            <w:pPr>
              <w:spacing w:after="0" w:line="240" w:lineRule="auto"/>
              <w:rPr>
                <w:rFonts w:eastAsia="Times New Roman"/>
                <w:i/>
                <w:iCs/>
                <w:sz w:val="20"/>
                <w:szCs w:val="20"/>
              </w:rPr>
            </w:pPr>
          </w:p>
        </w:tc>
      </w:tr>
      <w:tr w:rsidR="00336166" w:rsidRPr="00832639" w14:paraId="4CC96803" w14:textId="77777777" w:rsidTr="008C32C8">
        <w:trPr>
          <w:trHeight w:val="20"/>
          <w:jc w:val="right"/>
        </w:trPr>
        <w:tc>
          <w:tcPr>
            <w:tcW w:w="1396" w:type="pct"/>
            <w:shd w:val="clear" w:color="auto" w:fill="auto"/>
            <w:noWrap/>
            <w:vAlign w:val="center"/>
          </w:tcPr>
          <w:p w14:paraId="51666D8C" w14:textId="15881186" w:rsidR="00336166" w:rsidRPr="00781299" w:rsidRDefault="00781299" w:rsidP="00336166">
            <w:pPr>
              <w:spacing w:after="0" w:line="240" w:lineRule="auto"/>
              <w:rPr>
                <w:rFonts w:eastAsia="Times New Roman"/>
                <w:i/>
                <w:iCs/>
                <w:sz w:val="20"/>
                <w:szCs w:val="20"/>
              </w:rPr>
            </w:pPr>
            <w:r>
              <w:rPr>
                <w:rFonts w:eastAsia="Times New Roman"/>
                <w:i/>
                <w:iCs/>
                <w:sz w:val="20"/>
                <w:szCs w:val="20"/>
              </w:rPr>
              <w:t>Network management</w:t>
            </w:r>
          </w:p>
        </w:tc>
        <w:tc>
          <w:tcPr>
            <w:tcW w:w="1735" w:type="pct"/>
            <w:shd w:val="clear" w:color="auto" w:fill="auto"/>
            <w:noWrap/>
            <w:vAlign w:val="center"/>
          </w:tcPr>
          <w:p w14:paraId="61857424" w14:textId="42253B39" w:rsidR="00336166" w:rsidRPr="00781299" w:rsidRDefault="00336166" w:rsidP="00336166">
            <w:pPr>
              <w:spacing w:after="0" w:line="240" w:lineRule="auto"/>
              <w:rPr>
                <w:rFonts w:eastAsia="Times New Roman"/>
                <w:sz w:val="20"/>
                <w:szCs w:val="20"/>
              </w:rPr>
            </w:pPr>
          </w:p>
        </w:tc>
        <w:tc>
          <w:tcPr>
            <w:tcW w:w="1869" w:type="pct"/>
            <w:shd w:val="clear" w:color="auto" w:fill="auto"/>
            <w:noWrap/>
            <w:vAlign w:val="center"/>
          </w:tcPr>
          <w:p w14:paraId="57C57293" w14:textId="38AF8F9D" w:rsidR="00336166" w:rsidRPr="00781299" w:rsidRDefault="00336166" w:rsidP="00336166">
            <w:pPr>
              <w:spacing w:after="0" w:line="240" w:lineRule="auto"/>
              <w:rPr>
                <w:rFonts w:eastAsia="Times New Roman"/>
                <w:sz w:val="20"/>
                <w:szCs w:val="20"/>
              </w:rPr>
            </w:pPr>
          </w:p>
        </w:tc>
      </w:tr>
    </w:tbl>
    <w:p w14:paraId="65A82988" w14:textId="77777777" w:rsidR="00832639" w:rsidRPr="00832639" w:rsidRDefault="00832639" w:rsidP="00832639">
      <w:pPr>
        <w:spacing w:after="120"/>
        <w:rPr>
          <w:rFonts w:eastAsia="Times New Roman" w:cs="Times New Roman"/>
        </w:rPr>
      </w:pPr>
    </w:p>
    <w:p w14:paraId="4280818D" w14:textId="665942B3" w:rsidR="00832639" w:rsidRPr="008C32C8" w:rsidRDefault="00095F51" w:rsidP="00D166F7">
      <w:pPr>
        <w:pStyle w:val="Heading1"/>
        <w:keepNext/>
      </w:pPr>
      <w:bookmarkStart w:id="32" w:name="_Toc114836284"/>
      <w:r>
        <w:t>Challenges</w:t>
      </w:r>
      <w:bookmarkEnd w:id="32"/>
    </w:p>
    <w:p w14:paraId="56F6DC7B" w14:textId="52705567" w:rsidR="00832639" w:rsidRPr="00830EA7" w:rsidRDefault="00095F51" w:rsidP="00D166F7">
      <w:pPr>
        <w:pStyle w:val="BodyText12pt"/>
        <w:keepNext/>
        <w:rPr>
          <w:i/>
          <w:iCs/>
        </w:rPr>
      </w:pPr>
      <w:r>
        <w:rPr>
          <w:i/>
          <w:iCs/>
        </w:rPr>
        <w:t>Identify and address the unique challenges faced in developing and implementing an air monitoring network. L</w:t>
      </w:r>
      <w:r w:rsidR="00830EA7">
        <w:rPr>
          <w:i/>
          <w:iCs/>
        </w:rPr>
        <w:t>ist and describe majo</w:t>
      </w:r>
      <w:r w:rsidR="00832639" w:rsidRPr="00830EA7">
        <w:rPr>
          <w:i/>
          <w:iCs/>
        </w:rPr>
        <w:t xml:space="preserve">r areas where capacity </w:t>
      </w:r>
      <w:r w:rsidR="00830EA7">
        <w:rPr>
          <w:i/>
          <w:iCs/>
        </w:rPr>
        <w:t xml:space="preserve">limitations </w:t>
      </w:r>
      <w:r w:rsidR="00832639" w:rsidRPr="00830EA7">
        <w:rPr>
          <w:i/>
          <w:iCs/>
        </w:rPr>
        <w:t>can and should be addressed to further enhance the ability</w:t>
      </w:r>
      <w:r w:rsidR="007D4DC5">
        <w:rPr>
          <w:i/>
          <w:iCs/>
        </w:rPr>
        <w:t xml:space="preserve"> of</w:t>
      </w:r>
      <w:r w:rsidR="00830EA7">
        <w:rPr>
          <w:i/>
          <w:iCs/>
        </w:rPr>
        <w:t xml:space="preserve"> </w:t>
      </w:r>
      <w:r>
        <w:rPr>
          <w:i/>
          <w:iCs/>
        </w:rPr>
        <w:t>the network, collect policy-relevant data, and share the data with the public.</w:t>
      </w:r>
      <w:r w:rsidR="00832639" w:rsidRPr="00830EA7">
        <w:rPr>
          <w:i/>
          <w:iCs/>
        </w:rPr>
        <w:t xml:space="preserve"> </w:t>
      </w:r>
      <w:r w:rsidR="00404D55">
        <w:rPr>
          <w:i/>
          <w:iCs/>
        </w:rPr>
        <w:t>The example</w:t>
      </w:r>
      <w:r w:rsidR="00EF7660">
        <w:rPr>
          <w:i/>
          <w:iCs/>
        </w:rPr>
        <w:t>s</w:t>
      </w:r>
      <w:r w:rsidR="00404D55">
        <w:rPr>
          <w:i/>
          <w:iCs/>
        </w:rPr>
        <w:t xml:space="preserve"> should be specific to the megacity </w:t>
      </w:r>
      <w:r w:rsidR="004073EF">
        <w:rPr>
          <w:i/>
          <w:iCs/>
        </w:rPr>
        <w:t>and</w:t>
      </w:r>
      <w:r w:rsidR="00830EA7">
        <w:rPr>
          <w:i/>
          <w:iCs/>
        </w:rPr>
        <w:t xml:space="preserve"> may</w:t>
      </w:r>
      <w:r w:rsidR="00832639" w:rsidRPr="00830EA7">
        <w:rPr>
          <w:i/>
          <w:iCs/>
        </w:rPr>
        <w:t xml:space="preserve"> include:</w:t>
      </w:r>
    </w:p>
    <w:p w14:paraId="3A87D70D" w14:textId="62A1CD68" w:rsidR="006F094E" w:rsidRDefault="006F094E" w:rsidP="008C32C8">
      <w:pPr>
        <w:pStyle w:val="Heading2"/>
        <w:rPr>
          <w:color w:val="323A3E" w:themeColor="background2" w:themeShade="40"/>
          <w:lang w:val="en-GB"/>
        </w:rPr>
      </w:pPr>
      <w:bookmarkStart w:id="33" w:name="_Toc473639249"/>
      <w:bookmarkStart w:id="34" w:name="_Toc114836285"/>
      <w:r>
        <w:rPr>
          <w:color w:val="323A3E" w:themeColor="background2" w:themeShade="40"/>
          <w:lang w:val="en-GB"/>
        </w:rPr>
        <w:t xml:space="preserve">Infrastructure and </w:t>
      </w:r>
      <w:r w:rsidR="00027E0F">
        <w:rPr>
          <w:color w:val="323A3E" w:themeColor="background2" w:themeShade="40"/>
          <w:lang w:val="en-GB"/>
        </w:rPr>
        <w:t>R</w:t>
      </w:r>
      <w:r w:rsidR="00472525">
        <w:rPr>
          <w:color w:val="323A3E" w:themeColor="background2" w:themeShade="40"/>
          <w:lang w:val="en-GB"/>
        </w:rPr>
        <w:t>esources (e.g., funding)</w:t>
      </w:r>
    </w:p>
    <w:p w14:paraId="495268FC" w14:textId="0D01B5EC" w:rsidR="00832639" w:rsidRPr="00102059" w:rsidRDefault="00472525" w:rsidP="008C32C8">
      <w:pPr>
        <w:pStyle w:val="Heading2"/>
        <w:rPr>
          <w:color w:val="323A3E" w:themeColor="background2" w:themeShade="40"/>
          <w:lang w:val="en-GB"/>
        </w:rPr>
      </w:pPr>
      <w:r w:rsidRPr="00472525">
        <w:rPr>
          <w:color w:val="323A3E" w:themeColor="background2" w:themeShade="40"/>
        </w:rPr>
        <w:t>Institutional Capacity</w:t>
      </w:r>
      <w:r w:rsidRPr="00472525">
        <w:rPr>
          <w:color w:val="323A3E" w:themeColor="background2" w:themeShade="40"/>
          <w:lang w:val="en-GB"/>
        </w:rPr>
        <w:t xml:space="preserve"> </w:t>
      </w:r>
      <w:r>
        <w:rPr>
          <w:color w:val="323A3E" w:themeColor="background2" w:themeShade="40"/>
          <w:lang w:val="en-GB"/>
        </w:rPr>
        <w:t>(e.g., ai</w:t>
      </w:r>
      <w:r w:rsidR="009A2018">
        <w:rPr>
          <w:color w:val="323A3E" w:themeColor="background2" w:themeShade="40"/>
          <w:lang w:val="en-GB"/>
        </w:rPr>
        <w:t xml:space="preserve">r quality </w:t>
      </w:r>
      <w:r w:rsidR="00832639" w:rsidRPr="00102059">
        <w:rPr>
          <w:color w:val="323A3E" w:themeColor="background2" w:themeShade="40"/>
          <w:lang w:val="en-GB"/>
        </w:rPr>
        <w:t>monitoring capabilities</w:t>
      </w:r>
      <w:bookmarkEnd w:id="33"/>
      <w:bookmarkEnd w:id="34"/>
      <w:r>
        <w:rPr>
          <w:color w:val="323A3E" w:themeColor="background2" w:themeShade="40"/>
          <w:lang w:val="en-GB"/>
        </w:rPr>
        <w:t xml:space="preserve"> and support</w:t>
      </w:r>
      <w:r w:rsidR="00040691">
        <w:rPr>
          <w:color w:val="323A3E" w:themeColor="background2" w:themeShade="40"/>
          <w:lang w:val="en-GB"/>
        </w:rPr>
        <w:t>)</w:t>
      </w:r>
    </w:p>
    <w:p w14:paraId="17992AAB" w14:textId="5936F7D6" w:rsidR="00832639" w:rsidRPr="00102059" w:rsidRDefault="00040691" w:rsidP="008C32C8">
      <w:pPr>
        <w:pStyle w:val="Heading2"/>
        <w:rPr>
          <w:color w:val="323A3E" w:themeColor="background2" w:themeShade="40"/>
        </w:rPr>
      </w:pPr>
      <w:bookmarkStart w:id="35" w:name="_Toc114836286"/>
      <w:r>
        <w:rPr>
          <w:color w:val="323A3E" w:themeColor="background2" w:themeShade="40"/>
        </w:rPr>
        <w:t xml:space="preserve">Training and Capacity Building (e.g., </w:t>
      </w:r>
      <w:r w:rsidR="00832639" w:rsidRPr="00102059">
        <w:rPr>
          <w:color w:val="323A3E" w:themeColor="background2" w:themeShade="40"/>
        </w:rPr>
        <w:t>education and outreach on air pollution issues</w:t>
      </w:r>
      <w:bookmarkEnd w:id="35"/>
      <w:r>
        <w:rPr>
          <w:color w:val="323A3E" w:themeColor="background2" w:themeShade="40"/>
        </w:rPr>
        <w:t>)</w:t>
      </w:r>
    </w:p>
    <w:p w14:paraId="62D6FE91" w14:textId="77777777" w:rsidR="008C32C8" w:rsidRDefault="008C32C8" w:rsidP="008C32C8">
      <w:pPr>
        <w:pStyle w:val="BodyText12pt"/>
      </w:pPr>
      <w:bookmarkStart w:id="36" w:name="_Toc473627420"/>
    </w:p>
    <w:p w14:paraId="3C5A7335" w14:textId="77777777" w:rsidR="007D4DC5" w:rsidRDefault="007D4DC5" w:rsidP="007D4DC5">
      <w:pPr>
        <w:pStyle w:val="Heading1"/>
      </w:pPr>
      <w:bookmarkStart w:id="37" w:name="_Toc114836287"/>
      <w:bookmarkStart w:id="38" w:name="_Toc473627422"/>
      <w:bookmarkStart w:id="39" w:name="_Toc473639254"/>
      <w:bookmarkStart w:id="40" w:name="_Toc473627421"/>
      <w:bookmarkStart w:id="41" w:name="_Toc473639253"/>
      <w:bookmarkEnd w:id="36"/>
      <w:r>
        <w:t>Air Quality Monitoring Network Design</w:t>
      </w:r>
      <w:bookmarkEnd w:id="37"/>
    </w:p>
    <w:p w14:paraId="750281C1" w14:textId="77777777" w:rsidR="007D4DC5" w:rsidRPr="009A2018" w:rsidRDefault="007D4DC5" w:rsidP="007D4DC5">
      <w:pPr>
        <w:rPr>
          <w:i/>
          <w:iCs/>
          <w:sz w:val="24"/>
          <w:szCs w:val="24"/>
        </w:rPr>
      </w:pPr>
      <w:r w:rsidRPr="009A2018">
        <w:rPr>
          <w:i/>
          <w:iCs/>
          <w:sz w:val="24"/>
          <w:szCs w:val="24"/>
        </w:rPr>
        <w:t xml:space="preserve">Discuss </w:t>
      </w:r>
      <w:r>
        <w:rPr>
          <w:i/>
          <w:iCs/>
          <w:sz w:val="24"/>
          <w:szCs w:val="24"/>
        </w:rPr>
        <w:t xml:space="preserve">pollutants, measurement </w:t>
      </w:r>
      <w:r w:rsidRPr="009A2018">
        <w:rPr>
          <w:i/>
          <w:iCs/>
          <w:sz w:val="24"/>
          <w:szCs w:val="24"/>
        </w:rPr>
        <w:t>methods selection</w:t>
      </w:r>
      <w:r>
        <w:rPr>
          <w:i/>
          <w:iCs/>
          <w:sz w:val="24"/>
          <w:szCs w:val="24"/>
        </w:rPr>
        <w:t>, site selection, and other considerations.</w:t>
      </w:r>
    </w:p>
    <w:p w14:paraId="7C38D095" w14:textId="77777777" w:rsidR="007D4DC5" w:rsidRPr="00832639" w:rsidRDefault="007D4DC5" w:rsidP="007D4DC5">
      <w:pPr>
        <w:pStyle w:val="Heading2"/>
      </w:pPr>
      <w:bookmarkStart w:id="42" w:name="_Toc114836288"/>
      <w:r>
        <w:lastRenderedPageBreak/>
        <w:t>Methods Selection</w:t>
      </w:r>
      <w:bookmarkEnd w:id="38"/>
      <w:bookmarkEnd w:id="39"/>
      <w:bookmarkEnd w:id="42"/>
    </w:p>
    <w:p w14:paraId="2AA6CD8E" w14:textId="54967BA6" w:rsidR="007D4DC5" w:rsidRPr="002A6CCF" w:rsidRDefault="007D4DC5" w:rsidP="007D4DC5">
      <w:pPr>
        <w:pStyle w:val="BodyText12pt"/>
        <w:rPr>
          <w:i/>
          <w:iCs/>
        </w:rPr>
      </w:pPr>
      <w:r>
        <w:rPr>
          <w:i/>
          <w:iCs/>
        </w:rPr>
        <w:t xml:space="preserve">Provide detailed discussion of pollutants to be measured, </w:t>
      </w:r>
      <w:r w:rsidR="00EE491F">
        <w:rPr>
          <w:i/>
          <w:iCs/>
        </w:rPr>
        <w:t>detection limits, operating conditions, data collection</w:t>
      </w:r>
      <w:r w:rsidR="005413DF">
        <w:rPr>
          <w:i/>
          <w:iCs/>
        </w:rPr>
        <w:t xml:space="preserve"> (e.g., need for </w:t>
      </w:r>
      <w:r w:rsidR="00C175C6">
        <w:rPr>
          <w:i/>
          <w:iCs/>
        </w:rPr>
        <w:t>Wi-Fi</w:t>
      </w:r>
      <w:r w:rsidR="005413DF">
        <w:rPr>
          <w:i/>
          <w:iCs/>
        </w:rPr>
        <w:t xml:space="preserve"> or internet)</w:t>
      </w:r>
      <w:r w:rsidR="00EE491F">
        <w:rPr>
          <w:i/>
          <w:iCs/>
        </w:rPr>
        <w:t xml:space="preserve">, </w:t>
      </w:r>
      <w:r w:rsidR="005413DF">
        <w:rPr>
          <w:i/>
          <w:iCs/>
        </w:rPr>
        <w:t>environmental</w:t>
      </w:r>
      <w:r w:rsidR="00EE491F">
        <w:rPr>
          <w:i/>
          <w:iCs/>
        </w:rPr>
        <w:t xml:space="preserve"> requirements (e.g., conditioned air</w:t>
      </w:r>
      <w:r w:rsidR="005413DF">
        <w:rPr>
          <w:i/>
          <w:iCs/>
        </w:rPr>
        <w:t xml:space="preserve">), power requirements, </w:t>
      </w:r>
      <w:r w:rsidR="00A31510">
        <w:rPr>
          <w:i/>
          <w:iCs/>
        </w:rPr>
        <w:t xml:space="preserve">reliability, </w:t>
      </w:r>
      <w:r w:rsidR="005413DF">
        <w:rPr>
          <w:i/>
          <w:iCs/>
        </w:rPr>
        <w:t xml:space="preserve">costs to purchase, consumables, maintenance needs, calibration needs, </w:t>
      </w:r>
      <w:r w:rsidR="00A31510">
        <w:rPr>
          <w:i/>
          <w:iCs/>
        </w:rPr>
        <w:t xml:space="preserve">sensor evaluation results, </w:t>
      </w:r>
      <w:r w:rsidR="005413DF">
        <w:rPr>
          <w:i/>
          <w:iCs/>
        </w:rPr>
        <w:t>etc. Include discussion of lower cost sensor systems compared to regulatory grade instrumentation. Summarize the instruments to be used and why they were selected</w:t>
      </w:r>
      <w:r w:rsidR="00A31510">
        <w:rPr>
          <w:i/>
          <w:iCs/>
        </w:rPr>
        <w:t>.</w:t>
      </w:r>
    </w:p>
    <w:p w14:paraId="5C2889F0" w14:textId="77777777" w:rsidR="007D4DC5" w:rsidRPr="00832639" w:rsidRDefault="007D4DC5" w:rsidP="007D4DC5">
      <w:pPr>
        <w:pStyle w:val="Heading2"/>
      </w:pPr>
      <w:bookmarkStart w:id="43" w:name="_Toc114836289"/>
      <w:r>
        <w:t>Site Selection</w:t>
      </w:r>
      <w:bookmarkEnd w:id="43"/>
    </w:p>
    <w:p w14:paraId="5BAEC974" w14:textId="77777777" w:rsidR="005413DF" w:rsidRDefault="007D4DC5" w:rsidP="007D4DC5">
      <w:pPr>
        <w:pStyle w:val="BodyText12pt"/>
        <w:rPr>
          <w:i/>
          <w:iCs/>
        </w:rPr>
      </w:pPr>
      <w:r>
        <w:rPr>
          <w:i/>
          <w:iCs/>
        </w:rPr>
        <w:t xml:space="preserve">Provide a discussion of site selection. Consider </w:t>
      </w:r>
    </w:p>
    <w:p w14:paraId="0AC44033" w14:textId="77777777" w:rsidR="005413DF" w:rsidRDefault="007D4DC5" w:rsidP="005413DF">
      <w:pPr>
        <w:pStyle w:val="BodyText12pt"/>
        <w:numPr>
          <w:ilvl w:val="0"/>
          <w:numId w:val="43"/>
        </w:numPr>
        <w:rPr>
          <w:i/>
          <w:iCs/>
        </w:rPr>
      </w:pPr>
      <w:r>
        <w:rPr>
          <w:i/>
          <w:iCs/>
        </w:rPr>
        <w:t xml:space="preserve">a mix of siting objectives such as high population density, near-source, and background. </w:t>
      </w:r>
    </w:p>
    <w:p w14:paraId="1A40B5B9" w14:textId="7451F881" w:rsidR="007D4DC5" w:rsidRDefault="007D4DC5" w:rsidP="005413DF">
      <w:pPr>
        <w:pStyle w:val="BodyText12pt"/>
        <w:numPr>
          <w:ilvl w:val="0"/>
          <w:numId w:val="43"/>
        </w:numPr>
        <w:rPr>
          <w:i/>
          <w:iCs/>
        </w:rPr>
      </w:pPr>
      <w:r>
        <w:rPr>
          <w:i/>
          <w:iCs/>
        </w:rPr>
        <w:t>monitoring scale</w:t>
      </w:r>
      <w:r w:rsidR="00627CD4">
        <w:rPr>
          <w:i/>
          <w:iCs/>
        </w:rPr>
        <w:t xml:space="preserve"> (micro/near-source, middle/gradient from sources, urban, or regional)</w:t>
      </w:r>
    </w:p>
    <w:p w14:paraId="6172D77F" w14:textId="5BC702AD" w:rsidR="005413DF" w:rsidRDefault="007D4DC5" w:rsidP="007D4DC5">
      <w:pPr>
        <w:pStyle w:val="BodyText12pt"/>
        <w:numPr>
          <w:ilvl w:val="0"/>
          <w:numId w:val="43"/>
        </w:numPr>
        <w:rPr>
          <w:i/>
          <w:iCs/>
        </w:rPr>
      </w:pPr>
      <w:r w:rsidRPr="005413DF">
        <w:rPr>
          <w:i/>
          <w:iCs/>
        </w:rPr>
        <w:t xml:space="preserve">influence of nearby emission sources, </w:t>
      </w:r>
      <w:r w:rsidR="00A31510">
        <w:rPr>
          <w:i/>
          <w:iCs/>
        </w:rPr>
        <w:t xml:space="preserve">buildings or trees, </w:t>
      </w:r>
      <w:r w:rsidRPr="005413DF">
        <w:rPr>
          <w:i/>
          <w:iCs/>
        </w:rPr>
        <w:t xml:space="preserve">population density, terrain, meteorology, existing air quality and meteorological measurements. </w:t>
      </w:r>
    </w:p>
    <w:p w14:paraId="69DF7B1E" w14:textId="2A37ABA0" w:rsidR="007D4DC5" w:rsidRDefault="007D4DC5" w:rsidP="007D4DC5">
      <w:pPr>
        <w:pStyle w:val="BodyText12pt"/>
        <w:numPr>
          <w:ilvl w:val="0"/>
          <w:numId w:val="43"/>
        </w:numPr>
        <w:rPr>
          <w:i/>
          <w:iCs/>
        </w:rPr>
      </w:pPr>
      <w:r w:rsidRPr="005413DF">
        <w:rPr>
          <w:i/>
          <w:iCs/>
        </w:rPr>
        <w:t>Long-term site commitment – sufficient operating space, accessibility, security, safety, power, and environmental control.</w:t>
      </w:r>
    </w:p>
    <w:p w14:paraId="34BFF3A4" w14:textId="3148BCBE" w:rsidR="0019552D" w:rsidRDefault="0019552D" w:rsidP="26D6D020">
      <w:pPr>
        <w:pStyle w:val="BodyText12pt"/>
        <w:numPr>
          <w:ilvl w:val="0"/>
          <w:numId w:val="43"/>
        </w:numPr>
        <w:rPr>
          <w:i/>
          <w:iCs/>
        </w:rPr>
      </w:pPr>
      <w:r w:rsidRPr="26D6D020">
        <w:rPr>
          <w:i/>
          <w:iCs/>
        </w:rPr>
        <w:t xml:space="preserve">Collocation of </w:t>
      </w:r>
      <w:r w:rsidR="001539DC" w:rsidRPr="26D6D020">
        <w:rPr>
          <w:i/>
          <w:iCs/>
        </w:rPr>
        <w:t>low-cost</w:t>
      </w:r>
      <w:r w:rsidRPr="26D6D020">
        <w:rPr>
          <w:i/>
          <w:iCs/>
        </w:rPr>
        <w:t xml:space="preserve"> sensors with regulatory grade </w:t>
      </w:r>
      <w:r w:rsidR="001539DC" w:rsidRPr="26D6D020">
        <w:rPr>
          <w:i/>
          <w:iCs/>
        </w:rPr>
        <w:t>instruments</w:t>
      </w:r>
      <w:r w:rsidR="007804AD" w:rsidRPr="26D6D020">
        <w:rPr>
          <w:i/>
          <w:iCs/>
        </w:rPr>
        <w:t xml:space="preserve"> for calibration and assessment of low-cost sensor precision and accuracy</w:t>
      </w:r>
      <w:r w:rsidR="001539DC" w:rsidRPr="26D6D020">
        <w:rPr>
          <w:i/>
          <w:iCs/>
        </w:rPr>
        <w:t>.</w:t>
      </w:r>
    </w:p>
    <w:p w14:paraId="4E7D8490" w14:textId="1FCE49D3" w:rsidR="0002563D" w:rsidRPr="005413DF" w:rsidRDefault="0002563D" w:rsidP="26D6D020">
      <w:pPr>
        <w:pStyle w:val="BodyText12pt"/>
        <w:numPr>
          <w:ilvl w:val="0"/>
          <w:numId w:val="43"/>
        </w:numPr>
        <w:rPr>
          <w:i/>
          <w:iCs/>
        </w:rPr>
      </w:pPr>
      <w:r w:rsidRPr="26D6D020">
        <w:rPr>
          <w:i/>
          <w:iCs/>
        </w:rPr>
        <w:t xml:space="preserve">Development of communication materials to help explain the type of equipment and rationale for monitoring to local officials as well as community members and business owners near the instrument or sensor </w:t>
      </w:r>
    </w:p>
    <w:p w14:paraId="18379D2B" w14:textId="7E5A2615" w:rsidR="00A31510" w:rsidRPr="00832639" w:rsidRDefault="00A31510" w:rsidP="00A31510">
      <w:pPr>
        <w:pStyle w:val="Heading2"/>
      </w:pPr>
      <w:r>
        <w:t>Network</w:t>
      </w:r>
    </w:p>
    <w:p w14:paraId="6B8F787F" w14:textId="629497D3" w:rsidR="007D4DC5" w:rsidRPr="002A6CCF" w:rsidRDefault="00A31510" w:rsidP="007D4DC5">
      <w:pPr>
        <w:pStyle w:val="BodyText12pt"/>
        <w:rPr>
          <w:i/>
          <w:iCs/>
        </w:rPr>
      </w:pPr>
      <w:r>
        <w:rPr>
          <w:i/>
          <w:iCs/>
        </w:rPr>
        <w:t xml:space="preserve">Include a table listing </w:t>
      </w:r>
      <w:r w:rsidR="008B597E">
        <w:rPr>
          <w:i/>
          <w:iCs/>
        </w:rPr>
        <w:t>measurements</w:t>
      </w:r>
      <w:r>
        <w:rPr>
          <w:i/>
          <w:iCs/>
        </w:rPr>
        <w:t xml:space="preserve"> (e.g., pollutant, </w:t>
      </w:r>
      <w:r w:rsidR="008B597E">
        <w:rPr>
          <w:i/>
          <w:iCs/>
        </w:rPr>
        <w:t>instrument</w:t>
      </w:r>
      <w:r>
        <w:rPr>
          <w:i/>
          <w:iCs/>
        </w:rPr>
        <w:t xml:space="preserve">, concentration units, </w:t>
      </w:r>
      <w:r w:rsidR="008B597E">
        <w:rPr>
          <w:i/>
          <w:iCs/>
        </w:rPr>
        <w:t>sample</w:t>
      </w:r>
      <w:r>
        <w:rPr>
          <w:i/>
          <w:iCs/>
        </w:rPr>
        <w:t xml:space="preserve"> frequency, detection limit) to be made at each site. Include a map of all sites </w:t>
      </w:r>
      <w:r w:rsidR="008B597E">
        <w:rPr>
          <w:i/>
          <w:iCs/>
        </w:rPr>
        <w:t>including</w:t>
      </w:r>
      <w:r>
        <w:rPr>
          <w:i/>
          <w:iCs/>
        </w:rPr>
        <w:t xml:space="preserve"> </w:t>
      </w:r>
      <w:r w:rsidR="008B597E">
        <w:rPr>
          <w:i/>
          <w:iCs/>
        </w:rPr>
        <w:t>roadways, major industrial sources, and other details that will aid in data interpretation</w:t>
      </w:r>
      <w:r w:rsidR="0019552D">
        <w:rPr>
          <w:i/>
          <w:iCs/>
        </w:rPr>
        <w:t xml:space="preserve"> (e.g., background site, near-road site)</w:t>
      </w:r>
      <w:r>
        <w:rPr>
          <w:i/>
          <w:iCs/>
        </w:rPr>
        <w:t xml:space="preserve">. It is helpful to have </w:t>
      </w:r>
      <w:r w:rsidR="008B597E">
        <w:rPr>
          <w:i/>
          <w:iCs/>
        </w:rPr>
        <w:t>photos of each monitoring site and the surroundings.</w:t>
      </w:r>
    </w:p>
    <w:p w14:paraId="2ED37421" w14:textId="6718A57C" w:rsidR="00832639" w:rsidRPr="00832639" w:rsidRDefault="00832639" w:rsidP="008C32C8">
      <w:pPr>
        <w:pStyle w:val="Heading1"/>
      </w:pPr>
      <w:bookmarkStart w:id="44" w:name="_Toc114836290"/>
      <w:r w:rsidRPr="00832639">
        <w:t>Implementation Plan</w:t>
      </w:r>
      <w:bookmarkEnd w:id="40"/>
      <w:bookmarkEnd w:id="41"/>
      <w:bookmarkEnd w:id="44"/>
    </w:p>
    <w:p w14:paraId="55DE8A68" w14:textId="489EDFB4" w:rsidR="00A05FDC" w:rsidRDefault="009A2018" w:rsidP="00A05FDC">
      <w:pPr>
        <w:pStyle w:val="BodyText12pt"/>
        <w:rPr>
          <w:i/>
          <w:iCs/>
        </w:rPr>
      </w:pPr>
      <w:r>
        <w:rPr>
          <w:i/>
          <w:iCs/>
        </w:rPr>
        <w:t xml:space="preserve">Provide an </w:t>
      </w:r>
      <w:r w:rsidR="00832639" w:rsidRPr="00EF7660">
        <w:rPr>
          <w:i/>
          <w:iCs/>
        </w:rPr>
        <w:t xml:space="preserve">implementation plan </w:t>
      </w:r>
      <w:r>
        <w:rPr>
          <w:i/>
          <w:iCs/>
        </w:rPr>
        <w:t xml:space="preserve">that </w:t>
      </w:r>
      <w:r w:rsidR="000215C2">
        <w:rPr>
          <w:i/>
          <w:iCs/>
        </w:rPr>
        <w:t>aims</w:t>
      </w:r>
      <w:r>
        <w:rPr>
          <w:i/>
          <w:iCs/>
        </w:rPr>
        <w:t xml:space="preserve"> to</w:t>
      </w:r>
      <w:r w:rsidR="00832639" w:rsidRPr="00EF7660">
        <w:rPr>
          <w:i/>
          <w:iCs/>
        </w:rPr>
        <w:t xml:space="preserve"> fulfill the </w:t>
      </w:r>
      <w:r>
        <w:rPr>
          <w:i/>
          <w:iCs/>
        </w:rPr>
        <w:t xml:space="preserve">air </w:t>
      </w:r>
      <w:r w:rsidR="000215C2">
        <w:rPr>
          <w:i/>
          <w:iCs/>
        </w:rPr>
        <w:t>monitoring</w:t>
      </w:r>
      <w:r>
        <w:rPr>
          <w:i/>
          <w:iCs/>
        </w:rPr>
        <w:t xml:space="preserve"> </w:t>
      </w:r>
      <w:r w:rsidR="00832639" w:rsidRPr="00EF7660">
        <w:rPr>
          <w:i/>
          <w:iCs/>
        </w:rPr>
        <w:t>goals</w:t>
      </w:r>
      <w:r>
        <w:rPr>
          <w:i/>
          <w:iCs/>
        </w:rPr>
        <w:t xml:space="preserve"> and objectives</w:t>
      </w:r>
      <w:r w:rsidR="00832639" w:rsidRPr="00EF7660">
        <w:rPr>
          <w:i/>
          <w:iCs/>
        </w:rPr>
        <w:t>.</w:t>
      </w:r>
      <w:r w:rsidR="008310E2">
        <w:rPr>
          <w:i/>
          <w:iCs/>
        </w:rPr>
        <w:t xml:space="preserve"> The </w:t>
      </w:r>
      <w:r w:rsidR="008B597E">
        <w:rPr>
          <w:i/>
          <w:iCs/>
        </w:rPr>
        <w:t>plan</w:t>
      </w:r>
      <w:r w:rsidR="008310E2">
        <w:rPr>
          <w:i/>
          <w:iCs/>
        </w:rPr>
        <w:t xml:space="preserve"> </w:t>
      </w:r>
      <w:r>
        <w:rPr>
          <w:i/>
          <w:iCs/>
        </w:rPr>
        <w:t>should be</w:t>
      </w:r>
      <w:r w:rsidR="008310E2">
        <w:rPr>
          <w:i/>
          <w:iCs/>
        </w:rPr>
        <w:t xml:space="preserve"> detailed and specific, and include the fundamentals of program execution, </w:t>
      </w:r>
      <w:r>
        <w:rPr>
          <w:i/>
          <w:iCs/>
        </w:rPr>
        <w:t>oversight</w:t>
      </w:r>
      <w:r w:rsidR="008310E2">
        <w:rPr>
          <w:i/>
          <w:iCs/>
        </w:rPr>
        <w:t>, and evaluation</w:t>
      </w:r>
      <w:r w:rsidR="00C36E14">
        <w:rPr>
          <w:i/>
          <w:iCs/>
        </w:rPr>
        <w:t xml:space="preserve"> </w:t>
      </w:r>
      <w:r w:rsidR="008310E2">
        <w:rPr>
          <w:i/>
          <w:iCs/>
        </w:rPr>
        <w:t xml:space="preserve">– concrete activities, responsible agencies, accountable timelines, and </w:t>
      </w:r>
      <w:r w:rsidR="008310E2">
        <w:rPr>
          <w:i/>
          <w:iCs/>
        </w:rPr>
        <w:lastRenderedPageBreak/>
        <w:t>performance indicators</w:t>
      </w:r>
      <w:r w:rsidR="00C36E14">
        <w:rPr>
          <w:i/>
          <w:iCs/>
        </w:rPr>
        <w:t xml:space="preserve"> to track progress over time</w:t>
      </w:r>
      <w:r w:rsidR="008310E2">
        <w:rPr>
          <w:i/>
          <w:iCs/>
        </w:rPr>
        <w:t>.</w:t>
      </w:r>
      <w:r w:rsidR="008B597E">
        <w:rPr>
          <w:i/>
          <w:iCs/>
        </w:rPr>
        <w:t xml:space="preserve"> </w:t>
      </w:r>
      <w:r w:rsidR="007709B9" w:rsidRPr="00EF7660">
        <w:rPr>
          <w:i/>
          <w:iCs/>
        </w:rPr>
        <w:t>The obj</w:t>
      </w:r>
      <w:r w:rsidR="00A05FDC">
        <w:rPr>
          <w:i/>
          <w:iCs/>
        </w:rPr>
        <w:t>ectives</w:t>
      </w:r>
      <w:r w:rsidR="00A05FDC" w:rsidRPr="00A05FDC">
        <w:rPr>
          <w:i/>
          <w:iCs/>
        </w:rPr>
        <w:t xml:space="preserve"> </w:t>
      </w:r>
      <w:r w:rsidR="00A05FDC" w:rsidRPr="00EF7660">
        <w:rPr>
          <w:i/>
          <w:iCs/>
        </w:rPr>
        <w:t>below are examples of what might be included</w:t>
      </w:r>
      <w:r w:rsidR="0038760D">
        <w:rPr>
          <w:i/>
          <w:iCs/>
        </w:rPr>
        <w:t>.</w:t>
      </w:r>
      <w:r w:rsidR="008B597E">
        <w:rPr>
          <w:i/>
          <w:iCs/>
        </w:rPr>
        <w:t xml:space="preserve"> (Goals are from Section 2).</w:t>
      </w:r>
    </w:p>
    <w:p w14:paraId="4067BB8C" w14:textId="77777777" w:rsidR="008B597E" w:rsidRDefault="008B597E" w:rsidP="00A05FDC">
      <w:pPr>
        <w:pStyle w:val="BodyText12pt"/>
        <w:rPr>
          <w:i/>
          <w:iCs/>
        </w:rPr>
      </w:pPr>
    </w:p>
    <w:p w14:paraId="70D0A9E6" w14:textId="78830833" w:rsidR="008B597E" w:rsidRDefault="008B597E" w:rsidP="00A05FDC">
      <w:pPr>
        <w:pStyle w:val="BodyText12pt"/>
        <w:rPr>
          <w:i/>
          <w:iCs/>
        </w:rPr>
        <w:sectPr w:rsidR="008B597E" w:rsidSect="00007093">
          <w:headerReference w:type="even" r:id="rId15"/>
          <w:headerReference w:type="first" r:id="rId16"/>
          <w:pgSz w:w="12240" w:h="15840"/>
          <w:pgMar w:top="1440" w:right="1440" w:bottom="1440" w:left="1440" w:header="720" w:footer="720" w:gutter="0"/>
          <w:cols w:space="720"/>
          <w:docGrid w:linePitch="360"/>
        </w:sectPr>
      </w:pPr>
    </w:p>
    <w:p w14:paraId="65F2340E" w14:textId="2C376FED" w:rsidR="004F6231" w:rsidRPr="00895630" w:rsidRDefault="0038760D" w:rsidP="004F6231">
      <w:pPr>
        <w:pStyle w:val="ExhibitTitle"/>
      </w:pPr>
      <w:r>
        <w:lastRenderedPageBreak/>
        <w:t>TAble 2.</w:t>
      </w:r>
      <w:r w:rsidR="00895630" w:rsidRPr="00895630">
        <w:t xml:space="preserve"> Outline of action items to meet </w:t>
      </w:r>
      <w:r w:rsidR="00627587">
        <w:t>AQMONP</w:t>
      </w:r>
      <w:r w:rsidR="00895630" w:rsidRPr="00895630">
        <w:t xml:space="preserve"> goals. </w:t>
      </w:r>
    </w:p>
    <w:tbl>
      <w:tblPr>
        <w:tblStyle w:val="TableGrid1"/>
        <w:tblW w:w="4959" w:type="pct"/>
        <w:jc w:val="right"/>
        <w:tblBorders>
          <w:top w:val="single" w:sz="4" w:space="0" w:color="002060"/>
          <w:left w:val="single" w:sz="4" w:space="0" w:color="002060"/>
          <w:bottom w:val="single" w:sz="4" w:space="0" w:color="002060"/>
          <w:right w:val="single" w:sz="4" w:space="0" w:color="002060"/>
          <w:insideH w:val="single" w:sz="4" w:space="0" w:color="A6A6A6"/>
          <w:insideV w:val="single" w:sz="4" w:space="0" w:color="002060"/>
        </w:tblBorders>
        <w:tblLayout w:type="fixed"/>
        <w:tblLook w:val="04A0" w:firstRow="1" w:lastRow="0" w:firstColumn="1" w:lastColumn="0" w:noHBand="0" w:noVBand="1"/>
      </w:tblPr>
      <w:tblGrid>
        <w:gridCol w:w="3865"/>
        <w:gridCol w:w="1890"/>
        <w:gridCol w:w="1800"/>
        <w:gridCol w:w="1890"/>
        <w:gridCol w:w="1710"/>
        <w:gridCol w:w="1689"/>
      </w:tblGrid>
      <w:tr w:rsidR="004F6231" w:rsidRPr="00E834FE" w14:paraId="52C5097B" w14:textId="77777777" w:rsidTr="00102059">
        <w:trPr>
          <w:trHeight w:val="20"/>
          <w:jc w:val="right"/>
        </w:trPr>
        <w:tc>
          <w:tcPr>
            <w:tcW w:w="12844" w:type="dxa"/>
            <w:gridSpan w:val="6"/>
            <w:tcBorders>
              <w:top w:val="single" w:sz="4" w:space="0" w:color="002060"/>
              <w:left w:val="single" w:sz="4" w:space="0" w:color="008085"/>
              <w:bottom w:val="single" w:sz="4" w:space="0" w:color="A6A6A6"/>
            </w:tcBorders>
            <w:shd w:val="clear" w:color="auto" w:fill="A8EBEF"/>
            <w:vAlign w:val="bottom"/>
          </w:tcPr>
          <w:p w14:paraId="17C3EF6E" w14:textId="5EEBAB30" w:rsidR="004F6231" w:rsidRPr="00A0336B" w:rsidRDefault="004F6231" w:rsidP="00102059">
            <w:pPr>
              <w:keepNext/>
              <w:spacing w:before="120" w:after="120"/>
            </w:pPr>
            <w:bookmarkStart w:id="45" w:name="_Toc472686205"/>
            <w:bookmarkStart w:id="46" w:name="_Toc472686454"/>
            <w:bookmarkStart w:id="47" w:name="_Toc472686521"/>
            <w:bookmarkStart w:id="48" w:name="_Toc472687389"/>
            <w:r w:rsidRPr="00102059">
              <w:rPr>
                <w:rFonts w:eastAsiaTheme="minorHAnsi"/>
                <w:b/>
                <w:caps/>
                <w:sz w:val="22"/>
                <w:szCs w:val="22"/>
              </w:rPr>
              <w:t xml:space="preserve">Goal 1: </w:t>
            </w:r>
            <w:r w:rsidR="008B597E" w:rsidRPr="008B597E">
              <w:rPr>
                <w:rFonts w:eastAsiaTheme="minorHAnsi"/>
                <w:b/>
                <w:caps/>
                <w:sz w:val="22"/>
                <w:szCs w:val="22"/>
              </w:rPr>
              <w:t>The ambient air monitoring network complies with best practices for siting and pollutant measurement</w:t>
            </w:r>
            <w:bookmarkEnd w:id="45"/>
            <w:bookmarkEnd w:id="46"/>
            <w:bookmarkEnd w:id="47"/>
            <w:bookmarkEnd w:id="48"/>
          </w:p>
        </w:tc>
      </w:tr>
      <w:tr w:rsidR="0038760D" w:rsidRPr="00E834FE" w14:paraId="2E3F269B" w14:textId="77777777" w:rsidTr="00007093">
        <w:trPr>
          <w:trHeight w:val="20"/>
          <w:jc w:val="right"/>
        </w:trPr>
        <w:tc>
          <w:tcPr>
            <w:tcW w:w="3865" w:type="dxa"/>
            <w:tcBorders>
              <w:top w:val="single" w:sz="4" w:space="0" w:color="A6A6A6"/>
              <w:left w:val="single" w:sz="4" w:space="0" w:color="008085"/>
              <w:bottom w:val="single" w:sz="4" w:space="0" w:color="A6A6A6"/>
            </w:tcBorders>
            <w:shd w:val="clear" w:color="auto" w:fill="D3F5F7"/>
            <w:vAlign w:val="bottom"/>
          </w:tcPr>
          <w:p w14:paraId="6C098833" w14:textId="77777777" w:rsidR="004F6231" w:rsidRPr="00E834FE" w:rsidRDefault="004F6231" w:rsidP="00102059">
            <w:pPr>
              <w:spacing w:after="200" w:line="276" w:lineRule="auto"/>
              <w:jc w:val="center"/>
              <w:rPr>
                <w:rFonts w:eastAsia="Times New Roman"/>
                <w:b/>
                <w:bCs/>
                <w:caps/>
              </w:rPr>
            </w:pPr>
            <w:bookmarkStart w:id="49" w:name="_Toc472686206"/>
            <w:bookmarkStart w:id="50" w:name="_Toc472686455"/>
            <w:bookmarkStart w:id="51" w:name="_Toc472686522"/>
            <w:bookmarkStart w:id="52" w:name="_Toc472687390"/>
            <w:r w:rsidRPr="00E834FE">
              <w:rPr>
                <w:rFonts w:eastAsia="Times New Roman"/>
                <w:b/>
                <w:bCs/>
                <w:caps/>
              </w:rPr>
              <w:t>Objectives</w:t>
            </w:r>
            <w:bookmarkEnd w:id="49"/>
            <w:bookmarkEnd w:id="50"/>
            <w:bookmarkEnd w:id="51"/>
            <w:bookmarkEnd w:id="52"/>
          </w:p>
        </w:tc>
        <w:tc>
          <w:tcPr>
            <w:tcW w:w="1890" w:type="dxa"/>
            <w:tcBorders>
              <w:top w:val="single" w:sz="4" w:space="0" w:color="A6A6A6"/>
              <w:bottom w:val="single" w:sz="4" w:space="0" w:color="A6A6A6"/>
            </w:tcBorders>
            <w:shd w:val="clear" w:color="auto" w:fill="D3F5F7"/>
            <w:vAlign w:val="bottom"/>
          </w:tcPr>
          <w:p w14:paraId="44BB0889" w14:textId="77777777" w:rsidR="004F6231" w:rsidRPr="00E834FE" w:rsidRDefault="004F6231" w:rsidP="00102059">
            <w:pPr>
              <w:spacing w:after="200" w:line="276" w:lineRule="auto"/>
              <w:jc w:val="center"/>
              <w:rPr>
                <w:rFonts w:eastAsia="Times New Roman"/>
                <w:b/>
                <w:bCs/>
                <w:caps/>
              </w:rPr>
            </w:pPr>
            <w:bookmarkStart w:id="53" w:name="_Toc472686207"/>
            <w:bookmarkStart w:id="54" w:name="_Toc472686456"/>
            <w:bookmarkStart w:id="55" w:name="_Toc472686523"/>
            <w:bookmarkStart w:id="56" w:name="_Toc472687391"/>
            <w:r w:rsidRPr="00E834FE">
              <w:rPr>
                <w:rFonts w:eastAsia="Times New Roman"/>
                <w:b/>
                <w:bCs/>
                <w:caps/>
              </w:rPr>
              <w:t>Activities</w:t>
            </w:r>
            <w:bookmarkEnd w:id="53"/>
            <w:bookmarkEnd w:id="54"/>
            <w:bookmarkEnd w:id="55"/>
            <w:bookmarkEnd w:id="56"/>
          </w:p>
        </w:tc>
        <w:tc>
          <w:tcPr>
            <w:tcW w:w="1800" w:type="dxa"/>
            <w:tcBorders>
              <w:top w:val="single" w:sz="4" w:space="0" w:color="A6A6A6"/>
              <w:bottom w:val="single" w:sz="4" w:space="0" w:color="A6A6A6"/>
            </w:tcBorders>
            <w:shd w:val="clear" w:color="auto" w:fill="D3F5F7"/>
            <w:vAlign w:val="bottom"/>
          </w:tcPr>
          <w:p w14:paraId="56433AEC" w14:textId="77777777" w:rsidR="004F6231" w:rsidRPr="00E834FE" w:rsidRDefault="004F6231" w:rsidP="00102059">
            <w:pPr>
              <w:spacing w:after="200" w:line="276" w:lineRule="auto"/>
              <w:jc w:val="center"/>
              <w:rPr>
                <w:rFonts w:eastAsia="Times New Roman"/>
                <w:b/>
                <w:bCs/>
                <w:caps/>
              </w:rPr>
            </w:pPr>
            <w:bookmarkStart w:id="57" w:name="_Toc472686208"/>
            <w:bookmarkStart w:id="58" w:name="_Toc472686457"/>
            <w:bookmarkStart w:id="59" w:name="_Toc472686524"/>
            <w:bookmarkStart w:id="60" w:name="_Toc472687392"/>
            <w:r w:rsidRPr="00E834FE">
              <w:rPr>
                <w:rFonts w:eastAsia="Times New Roman"/>
                <w:b/>
                <w:bCs/>
                <w:caps/>
              </w:rPr>
              <w:t>Mandatory Responsibility</w:t>
            </w:r>
            <w:bookmarkEnd w:id="57"/>
            <w:bookmarkEnd w:id="58"/>
            <w:bookmarkEnd w:id="59"/>
            <w:bookmarkEnd w:id="60"/>
          </w:p>
        </w:tc>
        <w:tc>
          <w:tcPr>
            <w:tcW w:w="1890" w:type="dxa"/>
            <w:tcBorders>
              <w:top w:val="single" w:sz="4" w:space="0" w:color="A6A6A6"/>
              <w:bottom w:val="single" w:sz="4" w:space="0" w:color="A6A6A6"/>
            </w:tcBorders>
            <w:shd w:val="clear" w:color="auto" w:fill="D3F5F7"/>
            <w:vAlign w:val="bottom"/>
          </w:tcPr>
          <w:p w14:paraId="6C3850B0" w14:textId="77777777" w:rsidR="004F6231" w:rsidRPr="00E834FE" w:rsidRDefault="004F6231" w:rsidP="00102059">
            <w:pPr>
              <w:spacing w:after="200" w:line="276" w:lineRule="auto"/>
              <w:jc w:val="center"/>
              <w:rPr>
                <w:rFonts w:eastAsia="Times New Roman"/>
                <w:b/>
                <w:bCs/>
                <w:caps/>
              </w:rPr>
            </w:pPr>
            <w:bookmarkStart w:id="61" w:name="_Toc472686209"/>
            <w:bookmarkStart w:id="62" w:name="_Toc472686458"/>
            <w:bookmarkStart w:id="63" w:name="_Toc472686525"/>
            <w:bookmarkStart w:id="64" w:name="_Toc472687393"/>
            <w:r w:rsidRPr="00E834FE">
              <w:rPr>
                <w:rFonts w:eastAsia="Times New Roman"/>
                <w:b/>
                <w:bCs/>
                <w:caps/>
              </w:rPr>
              <w:t>Participatory Responsibility</w:t>
            </w:r>
            <w:bookmarkEnd w:id="61"/>
            <w:bookmarkEnd w:id="62"/>
            <w:bookmarkEnd w:id="63"/>
            <w:bookmarkEnd w:id="64"/>
          </w:p>
        </w:tc>
        <w:tc>
          <w:tcPr>
            <w:tcW w:w="1710" w:type="dxa"/>
            <w:tcBorders>
              <w:top w:val="single" w:sz="4" w:space="0" w:color="A6A6A6"/>
              <w:bottom w:val="single" w:sz="4" w:space="0" w:color="A6A6A6"/>
            </w:tcBorders>
            <w:shd w:val="clear" w:color="auto" w:fill="D3F5F7"/>
            <w:vAlign w:val="bottom"/>
          </w:tcPr>
          <w:p w14:paraId="477C71CA" w14:textId="77777777" w:rsidR="004F6231" w:rsidRPr="00E834FE" w:rsidRDefault="004F6231" w:rsidP="00102059">
            <w:pPr>
              <w:spacing w:after="200" w:line="276" w:lineRule="auto"/>
              <w:jc w:val="center"/>
              <w:rPr>
                <w:rFonts w:eastAsia="Times New Roman"/>
                <w:b/>
                <w:bCs/>
                <w:caps/>
              </w:rPr>
            </w:pPr>
            <w:bookmarkStart w:id="65" w:name="_Toc472686210"/>
            <w:bookmarkStart w:id="66" w:name="_Toc472686459"/>
            <w:bookmarkStart w:id="67" w:name="_Toc472686526"/>
            <w:bookmarkStart w:id="68" w:name="_Toc472687394"/>
            <w:r w:rsidRPr="00E834FE">
              <w:rPr>
                <w:rFonts w:eastAsia="Times New Roman"/>
                <w:b/>
                <w:bCs/>
                <w:caps/>
              </w:rPr>
              <w:t>Time-frames</w:t>
            </w:r>
            <w:bookmarkEnd w:id="65"/>
            <w:bookmarkEnd w:id="66"/>
            <w:bookmarkEnd w:id="67"/>
            <w:bookmarkEnd w:id="68"/>
          </w:p>
        </w:tc>
        <w:tc>
          <w:tcPr>
            <w:tcW w:w="1689" w:type="dxa"/>
            <w:tcBorders>
              <w:top w:val="single" w:sz="4" w:space="0" w:color="A6A6A6"/>
              <w:bottom w:val="single" w:sz="4" w:space="0" w:color="A6A6A6"/>
            </w:tcBorders>
            <w:shd w:val="clear" w:color="auto" w:fill="D3F5F7"/>
            <w:vAlign w:val="bottom"/>
          </w:tcPr>
          <w:p w14:paraId="0C2623FC" w14:textId="77777777" w:rsidR="004F6231" w:rsidRPr="00E834FE" w:rsidRDefault="004F6231" w:rsidP="00102059">
            <w:pPr>
              <w:spacing w:after="200" w:line="276" w:lineRule="auto"/>
              <w:jc w:val="center"/>
              <w:rPr>
                <w:rFonts w:eastAsia="Times New Roman"/>
                <w:b/>
                <w:bCs/>
                <w:caps/>
              </w:rPr>
            </w:pPr>
            <w:bookmarkStart w:id="69" w:name="_Toc472686211"/>
            <w:bookmarkStart w:id="70" w:name="_Toc472686460"/>
            <w:bookmarkStart w:id="71" w:name="_Toc472686527"/>
            <w:bookmarkStart w:id="72" w:name="_Toc472687395"/>
            <w:r w:rsidRPr="00E834FE">
              <w:rPr>
                <w:rFonts w:eastAsia="Times New Roman"/>
                <w:b/>
                <w:bCs/>
                <w:caps/>
              </w:rPr>
              <w:t>Indicators</w:t>
            </w:r>
            <w:bookmarkEnd w:id="69"/>
            <w:bookmarkEnd w:id="70"/>
            <w:bookmarkEnd w:id="71"/>
            <w:bookmarkEnd w:id="72"/>
          </w:p>
        </w:tc>
      </w:tr>
      <w:tr w:rsidR="004F6231" w:rsidRPr="008023A9" w14:paraId="1642EE83" w14:textId="77777777" w:rsidTr="00102059">
        <w:trPr>
          <w:trHeight w:val="20"/>
          <w:jc w:val="right"/>
        </w:trPr>
        <w:tc>
          <w:tcPr>
            <w:tcW w:w="3865" w:type="dxa"/>
            <w:tcBorders>
              <w:top w:val="single" w:sz="4" w:space="0" w:color="A6A6A6"/>
              <w:left w:val="single" w:sz="4" w:space="0" w:color="008085"/>
              <w:bottom w:val="single" w:sz="4" w:space="0" w:color="A6A6A6"/>
            </w:tcBorders>
            <w:vAlign w:val="center"/>
          </w:tcPr>
          <w:p w14:paraId="47B8DAA8" w14:textId="7CAE5365" w:rsidR="004F6231" w:rsidRPr="008023A9" w:rsidRDefault="0019552D" w:rsidP="008023A9">
            <w:r w:rsidRPr="00E834FE">
              <w:t>Effectively collect, manage, and disseminate air quality data to partners</w:t>
            </w:r>
          </w:p>
        </w:tc>
        <w:tc>
          <w:tcPr>
            <w:tcW w:w="1890" w:type="dxa"/>
            <w:tcBorders>
              <w:top w:val="single" w:sz="4" w:space="0" w:color="A6A6A6"/>
              <w:bottom w:val="single" w:sz="4" w:space="0" w:color="A6A6A6"/>
            </w:tcBorders>
            <w:vAlign w:val="center"/>
          </w:tcPr>
          <w:p w14:paraId="19A92A69" w14:textId="77777777" w:rsidR="004F6231" w:rsidRPr="008023A9" w:rsidRDefault="004F6231" w:rsidP="008023A9">
            <w:r w:rsidRPr="008023A9">
              <w:t>-</w:t>
            </w:r>
          </w:p>
        </w:tc>
        <w:tc>
          <w:tcPr>
            <w:tcW w:w="1800" w:type="dxa"/>
            <w:tcBorders>
              <w:top w:val="single" w:sz="4" w:space="0" w:color="A6A6A6"/>
              <w:bottom w:val="single" w:sz="4" w:space="0" w:color="A6A6A6"/>
            </w:tcBorders>
            <w:vAlign w:val="center"/>
          </w:tcPr>
          <w:p w14:paraId="09CCCDA6" w14:textId="77777777" w:rsidR="004F6231" w:rsidRPr="008023A9" w:rsidRDefault="004F6231" w:rsidP="008023A9">
            <w:r w:rsidRPr="008023A9">
              <w:t>-</w:t>
            </w:r>
          </w:p>
        </w:tc>
        <w:tc>
          <w:tcPr>
            <w:tcW w:w="1890" w:type="dxa"/>
            <w:tcBorders>
              <w:top w:val="single" w:sz="4" w:space="0" w:color="A6A6A6"/>
              <w:bottom w:val="single" w:sz="4" w:space="0" w:color="A6A6A6"/>
            </w:tcBorders>
            <w:vAlign w:val="center"/>
          </w:tcPr>
          <w:p w14:paraId="10FA0212" w14:textId="77777777" w:rsidR="004F6231" w:rsidRPr="008023A9" w:rsidRDefault="004F6231" w:rsidP="008023A9">
            <w:r w:rsidRPr="008023A9">
              <w:t>-</w:t>
            </w:r>
          </w:p>
        </w:tc>
        <w:tc>
          <w:tcPr>
            <w:tcW w:w="1710" w:type="dxa"/>
            <w:tcBorders>
              <w:top w:val="single" w:sz="4" w:space="0" w:color="A6A6A6"/>
              <w:bottom w:val="single" w:sz="4" w:space="0" w:color="A6A6A6"/>
            </w:tcBorders>
            <w:vAlign w:val="center"/>
          </w:tcPr>
          <w:p w14:paraId="622E18D2" w14:textId="77777777" w:rsidR="004F6231" w:rsidRPr="008023A9" w:rsidRDefault="004F6231" w:rsidP="008023A9">
            <w:r w:rsidRPr="008023A9">
              <w:t>-</w:t>
            </w:r>
          </w:p>
        </w:tc>
        <w:tc>
          <w:tcPr>
            <w:tcW w:w="1689" w:type="dxa"/>
            <w:tcBorders>
              <w:top w:val="single" w:sz="4" w:space="0" w:color="A6A6A6"/>
              <w:bottom w:val="single" w:sz="4" w:space="0" w:color="A6A6A6"/>
            </w:tcBorders>
            <w:vAlign w:val="center"/>
          </w:tcPr>
          <w:p w14:paraId="1D7B178B" w14:textId="77777777" w:rsidR="004F6231" w:rsidRPr="008023A9" w:rsidRDefault="004F6231" w:rsidP="008023A9">
            <w:r w:rsidRPr="008023A9">
              <w:t>-</w:t>
            </w:r>
          </w:p>
        </w:tc>
      </w:tr>
      <w:tr w:rsidR="004F6231" w:rsidRPr="008023A9" w14:paraId="5665A8FD" w14:textId="77777777" w:rsidTr="00102059">
        <w:trPr>
          <w:trHeight w:val="20"/>
          <w:jc w:val="right"/>
        </w:trPr>
        <w:tc>
          <w:tcPr>
            <w:tcW w:w="3865" w:type="dxa"/>
            <w:tcBorders>
              <w:top w:val="single" w:sz="4" w:space="0" w:color="A6A6A6"/>
              <w:left w:val="single" w:sz="4" w:space="0" w:color="008085"/>
              <w:bottom w:val="single" w:sz="4" w:space="0" w:color="A6A6A6"/>
            </w:tcBorders>
            <w:vAlign w:val="center"/>
          </w:tcPr>
          <w:p w14:paraId="20C4E837" w14:textId="63FD2A8E" w:rsidR="004F6231" w:rsidRPr="008023A9" w:rsidRDefault="0019552D" w:rsidP="008023A9">
            <w:r w:rsidRPr="008023A9">
              <w:t>Establish air monitoring network that supports air quality management plan</w:t>
            </w:r>
          </w:p>
        </w:tc>
        <w:tc>
          <w:tcPr>
            <w:tcW w:w="1890" w:type="dxa"/>
            <w:tcBorders>
              <w:top w:val="single" w:sz="4" w:space="0" w:color="A6A6A6"/>
              <w:bottom w:val="single" w:sz="4" w:space="0" w:color="A6A6A6"/>
            </w:tcBorders>
            <w:vAlign w:val="center"/>
          </w:tcPr>
          <w:p w14:paraId="3D0D4A8A" w14:textId="77777777" w:rsidR="004F6231" w:rsidRPr="008023A9" w:rsidRDefault="004F6231" w:rsidP="008023A9">
            <w:r w:rsidRPr="008023A9">
              <w:t>-</w:t>
            </w:r>
          </w:p>
        </w:tc>
        <w:tc>
          <w:tcPr>
            <w:tcW w:w="1800" w:type="dxa"/>
            <w:tcBorders>
              <w:top w:val="single" w:sz="4" w:space="0" w:color="A6A6A6"/>
              <w:bottom w:val="single" w:sz="4" w:space="0" w:color="A6A6A6"/>
            </w:tcBorders>
            <w:vAlign w:val="center"/>
          </w:tcPr>
          <w:p w14:paraId="41F171B1" w14:textId="77777777" w:rsidR="004F6231" w:rsidRPr="008023A9" w:rsidRDefault="004F6231" w:rsidP="008023A9">
            <w:r w:rsidRPr="008023A9">
              <w:t>-</w:t>
            </w:r>
          </w:p>
        </w:tc>
        <w:tc>
          <w:tcPr>
            <w:tcW w:w="1890" w:type="dxa"/>
            <w:tcBorders>
              <w:top w:val="single" w:sz="4" w:space="0" w:color="A6A6A6"/>
              <w:bottom w:val="single" w:sz="4" w:space="0" w:color="A6A6A6"/>
            </w:tcBorders>
            <w:vAlign w:val="center"/>
          </w:tcPr>
          <w:p w14:paraId="66A359CE" w14:textId="77777777" w:rsidR="004F6231" w:rsidRPr="008023A9" w:rsidRDefault="004F6231" w:rsidP="008023A9">
            <w:r w:rsidRPr="008023A9">
              <w:t>-</w:t>
            </w:r>
          </w:p>
        </w:tc>
        <w:tc>
          <w:tcPr>
            <w:tcW w:w="1710" w:type="dxa"/>
            <w:tcBorders>
              <w:top w:val="single" w:sz="4" w:space="0" w:color="A6A6A6"/>
              <w:bottom w:val="single" w:sz="4" w:space="0" w:color="A6A6A6"/>
            </w:tcBorders>
            <w:vAlign w:val="center"/>
          </w:tcPr>
          <w:p w14:paraId="23B9311E" w14:textId="77777777" w:rsidR="004F6231" w:rsidRPr="008023A9" w:rsidRDefault="004F6231" w:rsidP="008023A9">
            <w:r w:rsidRPr="008023A9">
              <w:t>-</w:t>
            </w:r>
          </w:p>
        </w:tc>
        <w:tc>
          <w:tcPr>
            <w:tcW w:w="1689" w:type="dxa"/>
            <w:tcBorders>
              <w:top w:val="single" w:sz="4" w:space="0" w:color="A6A6A6"/>
              <w:bottom w:val="single" w:sz="4" w:space="0" w:color="A6A6A6"/>
            </w:tcBorders>
            <w:vAlign w:val="center"/>
          </w:tcPr>
          <w:p w14:paraId="129E1A5A" w14:textId="77777777" w:rsidR="004F6231" w:rsidRPr="008023A9" w:rsidRDefault="004F6231" w:rsidP="008023A9">
            <w:r w:rsidRPr="008023A9">
              <w:t>-</w:t>
            </w:r>
          </w:p>
        </w:tc>
      </w:tr>
      <w:tr w:rsidR="004F6231" w:rsidRPr="008023A9" w14:paraId="1DE48705" w14:textId="77777777" w:rsidTr="00102059">
        <w:trPr>
          <w:trHeight w:val="20"/>
          <w:jc w:val="right"/>
        </w:trPr>
        <w:tc>
          <w:tcPr>
            <w:tcW w:w="3865" w:type="dxa"/>
            <w:tcBorders>
              <w:top w:val="single" w:sz="4" w:space="0" w:color="A6A6A6"/>
              <w:left w:val="single" w:sz="4" w:space="0" w:color="008085"/>
              <w:bottom w:val="single" w:sz="4" w:space="0" w:color="A6A6A6"/>
            </w:tcBorders>
            <w:vAlign w:val="center"/>
          </w:tcPr>
          <w:p w14:paraId="1510D7E4" w14:textId="27C75ECA" w:rsidR="004F6231" w:rsidRPr="008023A9" w:rsidRDefault="0019552D" w:rsidP="008023A9">
            <w:r w:rsidRPr="008023A9">
              <w:t xml:space="preserve">Network will provide </w:t>
            </w:r>
            <w:r w:rsidR="009105C1">
              <w:t xml:space="preserve">high quality and </w:t>
            </w:r>
            <w:r w:rsidRPr="008023A9">
              <w:t>actionable data for decision makers</w:t>
            </w:r>
          </w:p>
        </w:tc>
        <w:tc>
          <w:tcPr>
            <w:tcW w:w="1890" w:type="dxa"/>
            <w:tcBorders>
              <w:top w:val="single" w:sz="4" w:space="0" w:color="A6A6A6"/>
              <w:bottom w:val="single" w:sz="4" w:space="0" w:color="A6A6A6"/>
            </w:tcBorders>
            <w:vAlign w:val="center"/>
          </w:tcPr>
          <w:p w14:paraId="42370179" w14:textId="77777777" w:rsidR="004F6231" w:rsidRPr="008023A9" w:rsidRDefault="004F6231" w:rsidP="008023A9">
            <w:r w:rsidRPr="008023A9">
              <w:t>-</w:t>
            </w:r>
          </w:p>
        </w:tc>
        <w:tc>
          <w:tcPr>
            <w:tcW w:w="1800" w:type="dxa"/>
            <w:tcBorders>
              <w:top w:val="single" w:sz="4" w:space="0" w:color="A6A6A6"/>
              <w:bottom w:val="single" w:sz="4" w:space="0" w:color="A6A6A6"/>
            </w:tcBorders>
            <w:vAlign w:val="center"/>
          </w:tcPr>
          <w:p w14:paraId="534048E9" w14:textId="77777777" w:rsidR="004F6231" w:rsidRPr="008023A9" w:rsidRDefault="004F6231" w:rsidP="008023A9">
            <w:r w:rsidRPr="008023A9">
              <w:t>-</w:t>
            </w:r>
          </w:p>
        </w:tc>
        <w:tc>
          <w:tcPr>
            <w:tcW w:w="1890" w:type="dxa"/>
            <w:tcBorders>
              <w:top w:val="single" w:sz="4" w:space="0" w:color="A6A6A6"/>
              <w:bottom w:val="single" w:sz="4" w:space="0" w:color="A6A6A6"/>
            </w:tcBorders>
            <w:vAlign w:val="center"/>
          </w:tcPr>
          <w:p w14:paraId="6439F732" w14:textId="77777777" w:rsidR="004F6231" w:rsidRPr="008023A9" w:rsidRDefault="004F6231" w:rsidP="008023A9">
            <w:r w:rsidRPr="008023A9">
              <w:t>-</w:t>
            </w:r>
          </w:p>
        </w:tc>
        <w:tc>
          <w:tcPr>
            <w:tcW w:w="1710" w:type="dxa"/>
            <w:tcBorders>
              <w:top w:val="single" w:sz="4" w:space="0" w:color="A6A6A6"/>
              <w:bottom w:val="single" w:sz="4" w:space="0" w:color="A6A6A6"/>
            </w:tcBorders>
            <w:vAlign w:val="center"/>
          </w:tcPr>
          <w:p w14:paraId="1ECD303A" w14:textId="77777777" w:rsidR="004F6231" w:rsidRPr="008023A9" w:rsidRDefault="004F6231" w:rsidP="008023A9">
            <w:r w:rsidRPr="008023A9">
              <w:t>-</w:t>
            </w:r>
          </w:p>
        </w:tc>
        <w:tc>
          <w:tcPr>
            <w:tcW w:w="1689" w:type="dxa"/>
            <w:tcBorders>
              <w:top w:val="single" w:sz="4" w:space="0" w:color="A6A6A6"/>
              <w:bottom w:val="single" w:sz="4" w:space="0" w:color="A6A6A6"/>
            </w:tcBorders>
            <w:vAlign w:val="center"/>
          </w:tcPr>
          <w:p w14:paraId="40BFEC99" w14:textId="77777777" w:rsidR="004F6231" w:rsidRPr="008023A9" w:rsidRDefault="004F6231" w:rsidP="008023A9">
            <w:r w:rsidRPr="008023A9">
              <w:t>-</w:t>
            </w:r>
          </w:p>
        </w:tc>
      </w:tr>
    </w:tbl>
    <w:p w14:paraId="42448429" w14:textId="77777777" w:rsidR="004F6231" w:rsidRPr="00E834FE" w:rsidRDefault="004F6231" w:rsidP="004F6231">
      <w:pPr>
        <w:spacing w:after="0" w:line="259" w:lineRule="auto"/>
        <w:rPr>
          <w:rFonts w:eastAsia="Calibri" w:cs="Times New Roman"/>
          <w:sz w:val="2"/>
          <w:szCs w:val="2"/>
        </w:rPr>
      </w:pPr>
    </w:p>
    <w:tbl>
      <w:tblPr>
        <w:tblStyle w:val="TableGrid1"/>
        <w:tblW w:w="4959" w:type="pct"/>
        <w:jc w:val="right"/>
        <w:tblBorders>
          <w:top w:val="single" w:sz="4" w:space="0" w:color="002060"/>
          <w:left w:val="single" w:sz="4" w:space="0" w:color="002060"/>
          <w:bottom w:val="single" w:sz="4" w:space="0" w:color="002060"/>
          <w:right w:val="single" w:sz="4" w:space="0" w:color="002060"/>
          <w:insideH w:val="single" w:sz="4" w:space="0" w:color="A6A6A6"/>
          <w:insideV w:val="single" w:sz="4" w:space="0" w:color="002060"/>
        </w:tblBorders>
        <w:tblLayout w:type="fixed"/>
        <w:tblLook w:val="04A0" w:firstRow="1" w:lastRow="0" w:firstColumn="1" w:lastColumn="0" w:noHBand="0" w:noVBand="1"/>
      </w:tblPr>
      <w:tblGrid>
        <w:gridCol w:w="3865"/>
        <w:gridCol w:w="1890"/>
        <w:gridCol w:w="1800"/>
        <w:gridCol w:w="1890"/>
        <w:gridCol w:w="1710"/>
        <w:gridCol w:w="1689"/>
      </w:tblGrid>
      <w:tr w:rsidR="004F6231" w:rsidRPr="00E834FE" w14:paraId="5C25666A" w14:textId="77777777" w:rsidTr="00102059">
        <w:trPr>
          <w:trHeight w:val="20"/>
          <w:jc w:val="right"/>
        </w:trPr>
        <w:tc>
          <w:tcPr>
            <w:tcW w:w="12844" w:type="dxa"/>
            <w:gridSpan w:val="6"/>
            <w:tcBorders>
              <w:top w:val="single" w:sz="4" w:space="0" w:color="A6A6A6"/>
              <w:left w:val="single" w:sz="4" w:space="0" w:color="008085"/>
              <w:bottom w:val="single" w:sz="4" w:space="0" w:color="A6A6A6"/>
            </w:tcBorders>
            <w:shd w:val="clear" w:color="auto" w:fill="D6E3BC"/>
            <w:vAlign w:val="center"/>
          </w:tcPr>
          <w:p w14:paraId="598EF3A2" w14:textId="3A358B56" w:rsidR="004F6231" w:rsidRPr="00E834FE" w:rsidRDefault="004F6231" w:rsidP="00007093">
            <w:pPr>
              <w:rPr>
                <w:rFonts w:eastAsia="Times New Roman"/>
                <w:b/>
                <w:bCs/>
                <w:caps/>
              </w:rPr>
            </w:pPr>
            <w:bookmarkStart w:id="73" w:name="_Toc472686212"/>
            <w:bookmarkStart w:id="74" w:name="_Toc472686461"/>
            <w:bookmarkStart w:id="75" w:name="_Toc472686528"/>
            <w:bookmarkStart w:id="76" w:name="_Toc472687396"/>
            <w:r w:rsidRPr="00E834FE">
              <w:rPr>
                <w:rFonts w:eastAsia="Times New Roman"/>
                <w:b/>
                <w:bCs/>
                <w:caps/>
              </w:rPr>
              <w:t xml:space="preserve">Goal 2: </w:t>
            </w:r>
            <w:r w:rsidR="008B597E" w:rsidRPr="008B597E">
              <w:rPr>
                <w:rFonts w:eastAsia="Times New Roman"/>
                <w:b/>
                <w:bCs/>
                <w:caps/>
              </w:rPr>
              <w:t>Measurements provide adequate spatial and temporal coverage using a mix of regulatory grade and low-cost sensors</w:t>
            </w:r>
            <w:r w:rsidR="008413F4">
              <w:rPr>
                <w:rFonts w:eastAsia="Times New Roman"/>
                <w:b/>
                <w:bCs/>
                <w:caps/>
              </w:rPr>
              <w:t>,</w:t>
            </w:r>
            <w:r w:rsidR="008B597E" w:rsidRPr="008B597E">
              <w:rPr>
                <w:rFonts w:eastAsia="Times New Roman"/>
                <w:b/>
                <w:bCs/>
                <w:caps/>
              </w:rPr>
              <w:t xml:space="preserve"> as appropriate</w:t>
            </w:r>
            <w:bookmarkEnd w:id="73"/>
            <w:bookmarkEnd w:id="74"/>
            <w:bookmarkEnd w:id="75"/>
            <w:bookmarkEnd w:id="76"/>
          </w:p>
        </w:tc>
      </w:tr>
      <w:tr w:rsidR="0038760D" w:rsidRPr="00E834FE" w14:paraId="2976D23C" w14:textId="77777777" w:rsidTr="00007093">
        <w:trPr>
          <w:trHeight w:val="20"/>
          <w:tblHeader/>
          <w:jc w:val="right"/>
        </w:trPr>
        <w:tc>
          <w:tcPr>
            <w:tcW w:w="3865" w:type="dxa"/>
            <w:tcBorders>
              <w:top w:val="single" w:sz="4" w:space="0" w:color="A6A6A6"/>
              <w:left w:val="single" w:sz="4" w:space="0" w:color="008085"/>
              <w:bottom w:val="single" w:sz="4" w:space="0" w:color="A6A6A6"/>
            </w:tcBorders>
            <w:shd w:val="clear" w:color="auto" w:fill="EAF1DD"/>
            <w:vAlign w:val="bottom"/>
          </w:tcPr>
          <w:p w14:paraId="21D6E52C" w14:textId="77777777" w:rsidR="004F6231" w:rsidRPr="00E834FE" w:rsidRDefault="004F6231" w:rsidP="00007093">
            <w:pPr>
              <w:jc w:val="center"/>
              <w:rPr>
                <w:rFonts w:eastAsia="Times New Roman"/>
                <w:b/>
                <w:bCs/>
                <w:caps/>
              </w:rPr>
            </w:pPr>
            <w:bookmarkStart w:id="77" w:name="_Toc472686213"/>
            <w:bookmarkStart w:id="78" w:name="_Toc472686462"/>
            <w:bookmarkStart w:id="79" w:name="_Toc472686529"/>
            <w:bookmarkStart w:id="80" w:name="_Toc472687397"/>
            <w:r w:rsidRPr="00E834FE">
              <w:rPr>
                <w:rFonts w:eastAsia="Times New Roman"/>
                <w:b/>
                <w:bCs/>
                <w:caps/>
              </w:rPr>
              <w:t>Objectives</w:t>
            </w:r>
            <w:bookmarkEnd w:id="77"/>
            <w:bookmarkEnd w:id="78"/>
            <w:bookmarkEnd w:id="79"/>
            <w:bookmarkEnd w:id="80"/>
          </w:p>
        </w:tc>
        <w:tc>
          <w:tcPr>
            <w:tcW w:w="1890" w:type="dxa"/>
            <w:tcBorders>
              <w:top w:val="single" w:sz="4" w:space="0" w:color="A6A6A6"/>
              <w:bottom w:val="single" w:sz="4" w:space="0" w:color="A6A6A6"/>
            </w:tcBorders>
            <w:shd w:val="clear" w:color="auto" w:fill="EAF1DD"/>
            <w:vAlign w:val="bottom"/>
          </w:tcPr>
          <w:p w14:paraId="4C229BB4" w14:textId="77777777" w:rsidR="004F6231" w:rsidRPr="00E834FE" w:rsidRDefault="004F6231" w:rsidP="00007093">
            <w:pPr>
              <w:jc w:val="center"/>
              <w:rPr>
                <w:rFonts w:eastAsia="Times New Roman"/>
                <w:b/>
                <w:bCs/>
                <w:caps/>
              </w:rPr>
            </w:pPr>
            <w:bookmarkStart w:id="81" w:name="_Toc472686214"/>
            <w:bookmarkStart w:id="82" w:name="_Toc472686463"/>
            <w:bookmarkStart w:id="83" w:name="_Toc472686530"/>
            <w:bookmarkStart w:id="84" w:name="_Toc472687398"/>
            <w:r w:rsidRPr="00E834FE">
              <w:rPr>
                <w:rFonts w:eastAsia="Times New Roman"/>
                <w:b/>
                <w:bCs/>
                <w:caps/>
              </w:rPr>
              <w:t>Activities</w:t>
            </w:r>
            <w:bookmarkEnd w:id="81"/>
            <w:bookmarkEnd w:id="82"/>
            <w:bookmarkEnd w:id="83"/>
            <w:bookmarkEnd w:id="84"/>
          </w:p>
        </w:tc>
        <w:tc>
          <w:tcPr>
            <w:tcW w:w="1800" w:type="dxa"/>
            <w:tcBorders>
              <w:top w:val="single" w:sz="4" w:space="0" w:color="A6A6A6"/>
              <w:bottom w:val="single" w:sz="4" w:space="0" w:color="A6A6A6"/>
            </w:tcBorders>
            <w:shd w:val="clear" w:color="auto" w:fill="EAF1DD"/>
            <w:vAlign w:val="bottom"/>
          </w:tcPr>
          <w:p w14:paraId="66BC369C" w14:textId="77777777" w:rsidR="004F6231" w:rsidRPr="00E834FE" w:rsidRDefault="004F6231" w:rsidP="00007093">
            <w:pPr>
              <w:jc w:val="center"/>
              <w:rPr>
                <w:rFonts w:eastAsia="Times New Roman"/>
                <w:b/>
                <w:bCs/>
                <w:caps/>
              </w:rPr>
            </w:pPr>
            <w:bookmarkStart w:id="85" w:name="_Toc472686215"/>
            <w:bookmarkStart w:id="86" w:name="_Toc472686464"/>
            <w:bookmarkStart w:id="87" w:name="_Toc472686531"/>
            <w:bookmarkStart w:id="88" w:name="_Toc472687399"/>
            <w:r w:rsidRPr="00E834FE">
              <w:rPr>
                <w:rFonts w:eastAsia="Times New Roman"/>
                <w:b/>
                <w:bCs/>
                <w:caps/>
              </w:rPr>
              <w:t>Mandatory Responsibility</w:t>
            </w:r>
            <w:bookmarkEnd w:id="85"/>
            <w:bookmarkEnd w:id="86"/>
            <w:bookmarkEnd w:id="87"/>
            <w:bookmarkEnd w:id="88"/>
          </w:p>
        </w:tc>
        <w:tc>
          <w:tcPr>
            <w:tcW w:w="1890" w:type="dxa"/>
            <w:tcBorders>
              <w:top w:val="single" w:sz="4" w:space="0" w:color="A6A6A6"/>
              <w:bottom w:val="single" w:sz="4" w:space="0" w:color="A6A6A6"/>
            </w:tcBorders>
            <w:shd w:val="clear" w:color="auto" w:fill="EAF1DD"/>
            <w:vAlign w:val="bottom"/>
          </w:tcPr>
          <w:p w14:paraId="5D87DFED" w14:textId="77777777" w:rsidR="004F6231" w:rsidRPr="00E834FE" w:rsidRDefault="004F6231" w:rsidP="00007093">
            <w:pPr>
              <w:jc w:val="center"/>
              <w:rPr>
                <w:rFonts w:eastAsia="Times New Roman"/>
                <w:b/>
                <w:bCs/>
                <w:caps/>
              </w:rPr>
            </w:pPr>
            <w:bookmarkStart w:id="89" w:name="_Toc472686216"/>
            <w:bookmarkStart w:id="90" w:name="_Toc472686465"/>
            <w:bookmarkStart w:id="91" w:name="_Toc472686532"/>
            <w:bookmarkStart w:id="92" w:name="_Toc472687400"/>
            <w:r w:rsidRPr="00E834FE">
              <w:rPr>
                <w:rFonts w:eastAsia="Times New Roman"/>
                <w:b/>
                <w:bCs/>
                <w:caps/>
              </w:rPr>
              <w:t>Participatory Responsibility</w:t>
            </w:r>
            <w:bookmarkEnd w:id="89"/>
            <w:bookmarkEnd w:id="90"/>
            <w:bookmarkEnd w:id="91"/>
            <w:bookmarkEnd w:id="92"/>
          </w:p>
        </w:tc>
        <w:tc>
          <w:tcPr>
            <w:tcW w:w="1710" w:type="dxa"/>
            <w:tcBorders>
              <w:top w:val="single" w:sz="4" w:space="0" w:color="A6A6A6"/>
              <w:bottom w:val="single" w:sz="4" w:space="0" w:color="A6A6A6"/>
            </w:tcBorders>
            <w:shd w:val="clear" w:color="auto" w:fill="EAF1DD"/>
            <w:vAlign w:val="bottom"/>
          </w:tcPr>
          <w:p w14:paraId="40A67E75" w14:textId="77777777" w:rsidR="004F6231" w:rsidRPr="00E834FE" w:rsidRDefault="004F6231" w:rsidP="00007093">
            <w:pPr>
              <w:jc w:val="center"/>
              <w:rPr>
                <w:rFonts w:eastAsia="Times New Roman"/>
                <w:b/>
                <w:bCs/>
                <w:caps/>
              </w:rPr>
            </w:pPr>
            <w:bookmarkStart w:id="93" w:name="_Toc472686217"/>
            <w:bookmarkStart w:id="94" w:name="_Toc472686466"/>
            <w:bookmarkStart w:id="95" w:name="_Toc472686533"/>
            <w:bookmarkStart w:id="96" w:name="_Toc472687401"/>
            <w:r w:rsidRPr="00E834FE">
              <w:rPr>
                <w:rFonts w:eastAsia="Times New Roman"/>
                <w:b/>
                <w:bCs/>
                <w:caps/>
              </w:rPr>
              <w:t>Time-frames</w:t>
            </w:r>
            <w:bookmarkEnd w:id="93"/>
            <w:bookmarkEnd w:id="94"/>
            <w:bookmarkEnd w:id="95"/>
            <w:bookmarkEnd w:id="96"/>
          </w:p>
        </w:tc>
        <w:tc>
          <w:tcPr>
            <w:tcW w:w="1689" w:type="dxa"/>
            <w:tcBorders>
              <w:top w:val="single" w:sz="4" w:space="0" w:color="A6A6A6"/>
              <w:bottom w:val="single" w:sz="4" w:space="0" w:color="A6A6A6"/>
            </w:tcBorders>
            <w:shd w:val="clear" w:color="auto" w:fill="EAF1DD"/>
            <w:vAlign w:val="bottom"/>
          </w:tcPr>
          <w:p w14:paraId="4E4E35E8" w14:textId="77777777" w:rsidR="004F6231" w:rsidRPr="00E834FE" w:rsidRDefault="004F6231" w:rsidP="00007093">
            <w:pPr>
              <w:jc w:val="center"/>
              <w:rPr>
                <w:rFonts w:eastAsia="Times New Roman"/>
                <w:b/>
                <w:bCs/>
                <w:caps/>
              </w:rPr>
            </w:pPr>
            <w:bookmarkStart w:id="97" w:name="_Toc472686218"/>
            <w:bookmarkStart w:id="98" w:name="_Toc472686467"/>
            <w:bookmarkStart w:id="99" w:name="_Toc472686534"/>
            <w:bookmarkStart w:id="100" w:name="_Toc472687402"/>
            <w:r w:rsidRPr="00E834FE">
              <w:rPr>
                <w:rFonts w:eastAsia="Times New Roman"/>
                <w:b/>
                <w:bCs/>
                <w:caps/>
              </w:rPr>
              <w:t>Indicators</w:t>
            </w:r>
            <w:bookmarkEnd w:id="97"/>
            <w:bookmarkEnd w:id="98"/>
            <w:bookmarkEnd w:id="99"/>
            <w:bookmarkEnd w:id="100"/>
          </w:p>
        </w:tc>
      </w:tr>
      <w:tr w:rsidR="004F6231" w:rsidRPr="00E834FE" w14:paraId="0782DD41" w14:textId="77777777" w:rsidTr="00102059">
        <w:trPr>
          <w:trHeight w:val="20"/>
          <w:jc w:val="right"/>
        </w:trPr>
        <w:tc>
          <w:tcPr>
            <w:tcW w:w="3865" w:type="dxa"/>
            <w:tcBorders>
              <w:top w:val="single" w:sz="4" w:space="0" w:color="A6A6A6"/>
              <w:left w:val="single" w:sz="4" w:space="0" w:color="008085"/>
              <w:bottom w:val="single" w:sz="4" w:space="0" w:color="A6A6A6"/>
            </w:tcBorders>
            <w:vAlign w:val="center"/>
          </w:tcPr>
          <w:p w14:paraId="4E6C102D" w14:textId="19AE2C4C" w:rsidR="004F6231" w:rsidRPr="00E834FE" w:rsidRDefault="0092382C" w:rsidP="00007093">
            <w:r>
              <w:t xml:space="preserve">Collect </w:t>
            </w:r>
            <w:r w:rsidR="001539DC">
              <w:t>air quality data from a range of site types to best support policy making</w:t>
            </w:r>
          </w:p>
        </w:tc>
        <w:tc>
          <w:tcPr>
            <w:tcW w:w="1890" w:type="dxa"/>
            <w:tcBorders>
              <w:top w:val="single" w:sz="4" w:space="0" w:color="A6A6A6"/>
              <w:bottom w:val="single" w:sz="4" w:space="0" w:color="A6A6A6"/>
            </w:tcBorders>
            <w:vAlign w:val="center"/>
          </w:tcPr>
          <w:p w14:paraId="22B57A06" w14:textId="77777777" w:rsidR="004F6231" w:rsidRPr="00102059" w:rsidRDefault="004F6231" w:rsidP="00007093">
            <w:pPr>
              <w:rPr>
                <w:color w:val="FFFFFF"/>
              </w:rPr>
            </w:pPr>
            <w:r w:rsidRPr="00102059">
              <w:rPr>
                <w:color w:val="FFFFFF"/>
              </w:rPr>
              <w:t>-</w:t>
            </w:r>
          </w:p>
        </w:tc>
        <w:tc>
          <w:tcPr>
            <w:tcW w:w="1800" w:type="dxa"/>
            <w:tcBorders>
              <w:top w:val="single" w:sz="4" w:space="0" w:color="A6A6A6"/>
              <w:bottom w:val="single" w:sz="4" w:space="0" w:color="A6A6A6"/>
            </w:tcBorders>
            <w:vAlign w:val="center"/>
          </w:tcPr>
          <w:p w14:paraId="2716EC55" w14:textId="77777777" w:rsidR="004F6231" w:rsidRPr="00102059" w:rsidRDefault="004F6231" w:rsidP="00007093">
            <w:pPr>
              <w:rPr>
                <w:color w:val="FFFFFF"/>
              </w:rPr>
            </w:pPr>
            <w:r w:rsidRPr="00102059">
              <w:rPr>
                <w:color w:val="FFFFFF"/>
              </w:rPr>
              <w:t>-</w:t>
            </w:r>
          </w:p>
        </w:tc>
        <w:tc>
          <w:tcPr>
            <w:tcW w:w="1890" w:type="dxa"/>
            <w:tcBorders>
              <w:top w:val="single" w:sz="4" w:space="0" w:color="A6A6A6"/>
              <w:bottom w:val="single" w:sz="4" w:space="0" w:color="A6A6A6"/>
            </w:tcBorders>
            <w:vAlign w:val="center"/>
          </w:tcPr>
          <w:p w14:paraId="35753C8A" w14:textId="77777777" w:rsidR="004F6231" w:rsidRPr="00102059" w:rsidRDefault="004F6231" w:rsidP="00007093">
            <w:pPr>
              <w:rPr>
                <w:color w:val="FFFFFF"/>
              </w:rPr>
            </w:pPr>
            <w:r w:rsidRPr="00102059">
              <w:rPr>
                <w:color w:val="FFFFFF"/>
              </w:rPr>
              <w:t>-</w:t>
            </w:r>
          </w:p>
        </w:tc>
        <w:tc>
          <w:tcPr>
            <w:tcW w:w="1710" w:type="dxa"/>
            <w:tcBorders>
              <w:top w:val="single" w:sz="4" w:space="0" w:color="A6A6A6"/>
              <w:bottom w:val="single" w:sz="4" w:space="0" w:color="A6A6A6"/>
            </w:tcBorders>
            <w:vAlign w:val="center"/>
          </w:tcPr>
          <w:p w14:paraId="6DA054CB" w14:textId="77777777" w:rsidR="004F6231" w:rsidRPr="00102059" w:rsidRDefault="004F6231" w:rsidP="00007093">
            <w:pPr>
              <w:rPr>
                <w:color w:val="FFFFFF"/>
              </w:rPr>
            </w:pPr>
            <w:r w:rsidRPr="00102059">
              <w:rPr>
                <w:color w:val="FFFFFF"/>
              </w:rPr>
              <w:t>-</w:t>
            </w:r>
          </w:p>
        </w:tc>
        <w:tc>
          <w:tcPr>
            <w:tcW w:w="1689" w:type="dxa"/>
            <w:tcBorders>
              <w:top w:val="single" w:sz="4" w:space="0" w:color="A6A6A6"/>
              <w:bottom w:val="single" w:sz="4" w:space="0" w:color="A6A6A6"/>
            </w:tcBorders>
            <w:vAlign w:val="center"/>
          </w:tcPr>
          <w:p w14:paraId="3AE1E7B5" w14:textId="77777777" w:rsidR="004F6231" w:rsidRPr="00102059" w:rsidRDefault="004F6231" w:rsidP="00007093">
            <w:pPr>
              <w:rPr>
                <w:color w:val="FFFFFF"/>
              </w:rPr>
            </w:pPr>
            <w:r w:rsidRPr="00102059">
              <w:rPr>
                <w:color w:val="FFFFFF"/>
              </w:rPr>
              <w:t>-</w:t>
            </w:r>
          </w:p>
        </w:tc>
      </w:tr>
      <w:tr w:rsidR="004F6231" w:rsidRPr="00E834FE" w14:paraId="4437AEE9" w14:textId="77777777" w:rsidTr="00102059">
        <w:trPr>
          <w:trHeight w:val="20"/>
          <w:jc w:val="right"/>
        </w:trPr>
        <w:tc>
          <w:tcPr>
            <w:tcW w:w="3865" w:type="dxa"/>
            <w:tcBorders>
              <w:top w:val="single" w:sz="4" w:space="0" w:color="A6A6A6"/>
              <w:left w:val="single" w:sz="4" w:space="0" w:color="008085"/>
              <w:bottom w:val="single" w:sz="4" w:space="0" w:color="A6A6A6"/>
            </w:tcBorders>
            <w:vAlign w:val="center"/>
          </w:tcPr>
          <w:p w14:paraId="426EB991" w14:textId="20C14689" w:rsidR="004F6231" w:rsidRPr="00E51E39" w:rsidRDefault="0092382C" w:rsidP="00E51E39">
            <w:pPr>
              <w:pStyle w:val="pf0"/>
              <w:rPr>
                <w:rFonts w:ascii="Arial" w:hAnsi="Arial" w:cs="Arial"/>
                <w:sz w:val="20"/>
                <w:szCs w:val="20"/>
              </w:rPr>
            </w:pPr>
            <w:r>
              <w:rPr>
                <w:rStyle w:val="cf01"/>
              </w:rPr>
              <w:t xml:space="preserve">Collect high quality air </w:t>
            </w:r>
            <w:r w:rsidR="00724301">
              <w:rPr>
                <w:rStyle w:val="cf01"/>
              </w:rPr>
              <w:t xml:space="preserve">monitoring </w:t>
            </w:r>
            <w:r>
              <w:rPr>
                <w:rStyle w:val="cf01"/>
              </w:rPr>
              <w:t>data on intervals to best support policy making, e.g., every-3rd or 6th-day for speciated measurements, or hourly for criteria pollutants</w:t>
            </w:r>
          </w:p>
        </w:tc>
        <w:tc>
          <w:tcPr>
            <w:tcW w:w="1890" w:type="dxa"/>
            <w:tcBorders>
              <w:top w:val="single" w:sz="4" w:space="0" w:color="A6A6A6"/>
              <w:bottom w:val="single" w:sz="4" w:space="0" w:color="A6A6A6"/>
            </w:tcBorders>
            <w:vAlign w:val="center"/>
          </w:tcPr>
          <w:p w14:paraId="2CD1B6EF" w14:textId="77777777" w:rsidR="004F6231" w:rsidRPr="00102059" w:rsidRDefault="004F6231" w:rsidP="00007093">
            <w:pPr>
              <w:rPr>
                <w:color w:val="FFFFFF"/>
              </w:rPr>
            </w:pPr>
            <w:r w:rsidRPr="00102059">
              <w:rPr>
                <w:color w:val="FFFFFF"/>
              </w:rPr>
              <w:t>-</w:t>
            </w:r>
          </w:p>
        </w:tc>
        <w:tc>
          <w:tcPr>
            <w:tcW w:w="1800" w:type="dxa"/>
            <w:tcBorders>
              <w:top w:val="single" w:sz="4" w:space="0" w:color="A6A6A6"/>
              <w:bottom w:val="single" w:sz="4" w:space="0" w:color="A6A6A6"/>
            </w:tcBorders>
            <w:vAlign w:val="center"/>
          </w:tcPr>
          <w:p w14:paraId="0463BEB4" w14:textId="77777777" w:rsidR="004F6231" w:rsidRPr="00102059" w:rsidRDefault="004F6231" w:rsidP="00007093">
            <w:pPr>
              <w:rPr>
                <w:color w:val="FFFFFF"/>
              </w:rPr>
            </w:pPr>
            <w:r w:rsidRPr="00102059">
              <w:rPr>
                <w:color w:val="FFFFFF"/>
              </w:rPr>
              <w:t>-</w:t>
            </w:r>
          </w:p>
        </w:tc>
        <w:tc>
          <w:tcPr>
            <w:tcW w:w="1890" w:type="dxa"/>
            <w:tcBorders>
              <w:top w:val="single" w:sz="4" w:space="0" w:color="A6A6A6"/>
              <w:bottom w:val="single" w:sz="4" w:space="0" w:color="A6A6A6"/>
            </w:tcBorders>
            <w:vAlign w:val="center"/>
          </w:tcPr>
          <w:p w14:paraId="0197A4A2" w14:textId="77777777" w:rsidR="004F6231" w:rsidRPr="00102059" w:rsidRDefault="004F6231" w:rsidP="00007093">
            <w:pPr>
              <w:rPr>
                <w:color w:val="FFFFFF"/>
              </w:rPr>
            </w:pPr>
            <w:r w:rsidRPr="00102059">
              <w:rPr>
                <w:color w:val="FFFFFF"/>
              </w:rPr>
              <w:t>-</w:t>
            </w:r>
          </w:p>
        </w:tc>
        <w:tc>
          <w:tcPr>
            <w:tcW w:w="1710" w:type="dxa"/>
            <w:tcBorders>
              <w:top w:val="single" w:sz="4" w:space="0" w:color="A6A6A6"/>
              <w:bottom w:val="single" w:sz="4" w:space="0" w:color="A6A6A6"/>
            </w:tcBorders>
            <w:vAlign w:val="center"/>
          </w:tcPr>
          <w:p w14:paraId="319398E5" w14:textId="77777777" w:rsidR="004F6231" w:rsidRPr="00102059" w:rsidRDefault="004F6231" w:rsidP="00007093">
            <w:pPr>
              <w:rPr>
                <w:color w:val="FFFFFF"/>
              </w:rPr>
            </w:pPr>
            <w:r w:rsidRPr="00102059">
              <w:rPr>
                <w:color w:val="FFFFFF"/>
              </w:rPr>
              <w:t>-</w:t>
            </w:r>
          </w:p>
        </w:tc>
        <w:tc>
          <w:tcPr>
            <w:tcW w:w="1689" w:type="dxa"/>
            <w:tcBorders>
              <w:top w:val="single" w:sz="4" w:space="0" w:color="A6A6A6"/>
              <w:bottom w:val="single" w:sz="4" w:space="0" w:color="A6A6A6"/>
            </w:tcBorders>
            <w:vAlign w:val="center"/>
          </w:tcPr>
          <w:p w14:paraId="065D4BF5" w14:textId="77777777" w:rsidR="004F6231" w:rsidRPr="00102059" w:rsidRDefault="004F6231" w:rsidP="00007093">
            <w:pPr>
              <w:rPr>
                <w:color w:val="FFFFFF"/>
              </w:rPr>
            </w:pPr>
            <w:r w:rsidRPr="00102059">
              <w:rPr>
                <w:color w:val="FFFFFF"/>
              </w:rPr>
              <w:t>-</w:t>
            </w:r>
          </w:p>
        </w:tc>
      </w:tr>
    </w:tbl>
    <w:p w14:paraId="273E0BFB" w14:textId="77777777" w:rsidR="004F6231" w:rsidRPr="00E834FE" w:rsidRDefault="004F6231" w:rsidP="004F6231">
      <w:pPr>
        <w:spacing w:after="0" w:line="259" w:lineRule="auto"/>
        <w:rPr>
          <w:rFonts w:eastAsia="Calibri" w:cs="Times New Roman"/>
          <w:sz w:val="2"/>
          <w:szCs w:val="2"/>
        </w:rPr>
      </w:pPr>
    </w:p>
    <w:tbl>
      <w:tblPr>
        <w:tblStyle w:val="TableGrid1"/>
        <w:tblW w:w="4959" w:type="pct"/>
        <w:jc w:val="right"/>
        <w:tblBorders>
          <w:top w:val="single" w:sz="4" w:space="0" w:color="002060"/>
          <w:left w:val="single" w:sz="4" w:space="0" w:color="002060"/>
          <w:bottom w:val="single" w:sz="4" w:space="0" w:color="002060"/>
          <w:right w:val="single" w:sz="4" w:space="0" w:color="002060"/>
          <w:insideH w:val="single" w:sz="4" w:space="0" w:color="A6A6A6"/>
          <w:insideV w:val="single" w:sz="4" w:space="0" w:color="002060"/>
        </w:tblBorders>
        <w:tblLayout w:type="fixed"/>
        <w:tblLook w:val="04A0" w:firstRow="1" w:lastRow="0" w:firstColumn="1" w:lastColumn="0" w:noHBand="0" w:noVBand="1"/>
      </w:tblPr>
      <w:tblGrid>
        <w:gridCol w:w="3865"/>
        <w:gridCol w:w="1890"/>
        <w:gridCol w:w="1800"/>
        <w:gridCol w:w="1890"/>
        <w:gridCol w:w="1710"/>
        <w:gridCol w:w="1689"/>
      </w:tblGrid>
      <w:tr w:rsidR="004F6231" w:rsidRPr="00E834FE" w14:paraId="4B2AC9A3" w14:textId="77777777" w:rsidTr="00102059">
        <w:trPr>
          <w:trHeight w:val="20"/>
          <w:jc w:val="right"/>
        </w:trPr>
        <w:tc>
          <w:tcPr>
            <w:tcW w:w="12844" w:type="dxa"/>
            <w:gridSpan w:val="6"/>
            <w:tcBorders>
              <w:top w:val="single" w:sz="4" w:space="0" w:color="A6A6A6"/>
              <w:left w:val="single" w:sz="4" w:space="0" w:color="008085"/>
              <w:bottom w:val="single" w:sz="4" w:space="0" w:color="A6A6A6"/>
            </w:tcBorders>
            <w:shd w:val="clear" w:color="auto" w:fill="CCC0D9"/>
            <w:vAlign w:val="center"/>
          </w:tcPr>
          <w:p w14:paraId="125E6A90" w14:textId="79EBA06D" w:rsidR="004F6231" w:rsidRPr="00E834FE" w:rsidRDefault="004F6231" w:rsidP="00007093">
            <w:pPr>
              <w:rPr>
                <w:rFonts w:eastAsia="Times New Roman"/>
                <w:b/>
                <w:bCs/>
                <w:caps/>
              </w:rPr>
            </w:pPr>
            <w:bookmarkStart w:id="101" w:name="_Toc472686219"/>
            <w:bookmarkStart w:id="102" w:name="_Toc472686468"/>
            <w:bookmarkStart w:id="103" w:name="_Toc472686535"/>
            <w:bookmarkStart w:id="104" w:name="_Toc472687403"/>
            <w:r w:rsidRPr="00E834FE">
              <w:rPr>
                <w:rFonts w:eastAsia="Times New Roman"/>
                <w:b/>
                <w:bCs/>
                <w:caps/>
              </w:rPr>
              <w:t xml:space="preserve">Goal 3: </w:t>
            </w:r>
            <w:r w:rsidR="008B597E" w:rsidRPr="008B597E">
              <w:rPr>
                <w:rFonts w:eastAsia="Times New Roman"/>
                <w:b/>
                <w:bCs/>
                <w:caps/>
              </w:rPr>
              <w:t>Air quality monitoring is supported by effective training, systems, and tools to ensure high data quality</w:t>
            </w:r>
            <w:bookmarkEnd w:id="101"/>
            <w:bookmarkEnd w:id="102"/>
            <w:bookmarkEnd w:id="103"/>
            <w:bookmarkEnd w:id="104"/>
          </w:p>
        </w:tc>
      </w:tr>
      <w:tr w:rsidR="0038760D" w:rsidRPr="00E834FE" w14:paraId="4FDF2105" w14:textId="77777777" w:rsidTr="00007093">
        <w:trPr>
          <w:trHeight w:val="20"/>
          <w:tblHeader/>
          <w:jc w:val="right"/>
        </w:trPr>
        <w:tc>
          <w:tcPr>
            <w:tcW w:w="3865" w:type="dxa"/>
            <w:tcBorders>
              <w:top w:val="single" w:sz="4" w:space="0" w:color="A6A6A6"/>
              <w:left w:val="single" w:sz="4" w:space="0" w:color="008085"/>
              <w:bottom w:val="single" w:sz="4" w:space="0" w:color="A6A6A6"/>
            </w:tcBorders>
            <w:shd w:val="clear" w:color="auto" w:fill="E5DFEC"/>
            <w:vAlign w:val="bottom"/>
          </w:tcPr>
          <w:p w14:paraId="43865C50" w14:textId="77777777" w:rsidR="004F6231" w:rsidRPr="00E834FE" w:rsidRDefault="004F6231" w:rsidP="00007093">
            <w:pPr>
              <w:jc w:val="center"/>
              <w:rPr>
                <w:rFonts w:eastAsia="Times New Roman"/>
                <w:b/>
                <w:bCs/>
                <w:caps/>
              </w:rPr>
            </w:pPr>
            <w:bookmarkStart w:id="105" w:name="_Toc472686220"/>
            <w:bookmarkStart w:id="106" w:name="_Toc472686469"/>
            <w:bookmarkStart w:id="107" w:name="_Toc472686536"/>
            <w:bookmarkStart w:id="108" w:name="_Toc472687404"/>
            <w:r w:rsidRPr="00E834FE">
              <w:rPr>
                <w:rFonts w:eastAsia="Times New Roman"/>
                <w:b/>
                <w:bCs/>
                <w:caps/>
              </w:rPr>
              <w:t>Objectives</w:t>
            </w:r>
            <w:bookmarkEnd w:id="105"/>
            <w:bookmarkEnd w:id="106"/>
            <w:bookmarkEnd w:id="107"/>
            <w:bookmarkEnd w:id="108"/>
          </w:p>
        </w:tc>
        <w:tc>
          <w:tcPr>
            <w:tcW w:w="1890" w:type="dxa"/>
            <w:tcBorders>
              <w:top w:val="single" w:sz="4" w:space="0" w:color="A6A6A6"/>
              <w:bottom w:val="single" w:sz="4" w:space="0" w:color="A6A6A6"/>
            </w:tcBorders>
            <w:shd w:val="clear" w:color="auto" w:fill="E5DFEC"/>
            <w:vAlign w:val="bottom"/>
          </w:tcPr>
          <w:p w14:paraId="14904AB2" w14:textId="77777777" w:rsidR="004F6231" w:rsidRPr="00E834FE" w:rsidRDefault="004F6231" w:rsidP="00007093">
            <w:pPr>
              <w:jc w:val="center"/>
              <w:rPr>
                <w:rFonts w:eastAsia="Times New Roman"/>
                <w:b/>
                <w:bCs/>
                <w:caps/>
              </w:rPr>
            </w:pPr>
            <w:bookmarkStart w:id="109" w:name="_Toc472686221"/>
            <w:bookmarkStart w:id="110" w:name="_Toc472686470"/>
            <w:bookmarkStart w:id="111" w:name="_Toc472686537"/>
            <w:bookmarkStart w:id="112" w:name="_Toc472687405"/>
            <w:r w:rsidRPr="00E834FE">
              <w:rPr>
                <w:rFonts w:eastAsia="Times New Roman"/>
                <w:b/>
                <w:bCs/>
                <w:caps/>
              </w:rPr>
              <w:t>Activities</w:t>
            </w:r>
            <w:bookmarkEnd w:id="109"/>
            <w:bookmarkEnd w:id="110"/>
            <w:bookmarkEnd w:id="111"/>
            <w:bookmarkEnd w:id="112"/>
          </w:p>
        </w:tc>
        <w:tc>
          <w:tcPr>
            <w:tcW w:w="1800" w:type="dxa"/>
            <w:tcBorders>
              <w:top w:val="single" w:sz="4" w:space="0" w:color="A6A6A6"/>
              <w:bottom w:val="single" w:sz="4" w:space="0" w:color="A6A6A6"/>
            </w:tcBorders>
            <w:shd w:val="clear" w:color="auto" w:fill="E5DFEC"/>
            <w:vAlign w:val="bottom"/>
          </w:tcPr>
          <w:p w14:paraId="7E8E5C23" w14:textId="77777777" w:rsidR="004F6231" w:rsidRPr="00E834FE" w:rsidRDefault="004F6231" w:rsidP="00007093">
            <w:pPr>
              <w:jc w:val="center"/>
              <w:rPr>
                <w:rFonts w:eastAsia="Times New Roman"/>
                <w:b/>
                <w:bCs/>
                <w:caps/>
              </w:rPr>
            </w:pPr>
            <w:bookmarkStart w:id="113" w:name="_Toc472686222"/>
            <w:bookmarkStart w:id="114" w:name="_Toc472686471"/>
            <w:bookmarkStart w:id="115" w:name="_Toc472686538"/>
            <w:bookmarkStart w:id="116" w:name="_Toc472687406"/>
            <w:r w:rsidRPr="00E834FE">
              <w:rPr>
                <w:rFonts w:eastAsia="Times New Roman"/>
                <w:b/>
                <w:bCs/>
                <w:caps/>
              </w:rPr>
              <w:t>Mandatory Responsibility</w:t>
            </w:r>
            <w:bookmarkEnd w:id="113"/>
            <w:bookmarkEnd w:id="114"/>
            <w:bookmarkEnd w:id="115"/>
            <w:bookmarkEnd w:id="116"/>
          </w:p>
        </w:tc>
        <w:tc>
          <w:tcPr>
            <w:tcW w:w="1890" w:type="dxa"/>
            <w:tcBorders>
              <w:top w:val="single" w:sz="4" w:space="0" w:color="A6A6A6"/>
              <w:bottom w:val="single" w:sz="4" w:space="0" w:color="A6A6A6"/>
            </w:tcBorders>
            <w:shd w:val="clear" w:color="auto" w:fill="E5DFEC"/>
            <w:vAlign w:val="bottom"/>
          </w:tcPr>
          <w:p w14:paraId="3671A3E0" w14:textId="77777777" w:rsidR="004F6231" w:rsidRPr="00E834FE" w:rsidRDefault="004F6231" w:rsidP="00007093">
            <w:pPr>
              <w:jc w:val="center"/>
              <w:rPr>
                <w:rFonts w:eastAsia="Times New Roman"/>
                <w:b/>
                <w:bCs/>
                <w:caps/>
              </w:rPr>
            </w:pPr>
            <w:bookmarkStart w:id="117" w:name="_Toc472686223"/>
            <w:bookmarkStart w:id="118" w:name="_Toc472686472"/>
            <w:bookmarkStart w:id="119" w:name="_Toc472686539"/>
            <w:bookmarkStart w:id="120" w:name="_Toc472687407"/>
            <w:r w:rsidRPr="00E834FE">
              <w:rPr>
                <w:rFonts w:eastAsia="Times New Roman"/>
                <w:b/>
                <w:bCs/>
                <w:caps/>
              </w:rPr>
              <w:t>Participatory Responsibility</w:t>
            </w:r>
            <w:bookmarkEnd w:id="117"/>
            <w:bookmarkEnd w:id="118"/>
            <w:bookmarkEnd w:id="119"/>
            <w:bookmarkEnd w:id="120"/>
          </w:p>
        </w:tc>
        <w:tc>
          <w:tcPr>
            <w:tcW w:w="1710" w:type="dxa"/>
            <w:tcBorders>
              <w:top w:val="single" w:sz="4" w:space="0" w:color="A6A6A6"/>
              <w:bottom w:val="single" w:sz="4" w:space="0" w:color="A6A6A6"/>
            </w:tcBorders>
            <w:shd w:val="clear" w:color="auto" w:fill="E5DFEC"/>
            <w:vAlign w:val="bottom"/>
          </w:tcPr>
          <w:p w14:paraId="40A89746" w14:textId="77777777" w:rsidR="004F6231" w:rsidRPr="00E834FE" w:rsidRDefault="004F6231" w:rsidP="00007093">
            <w:pPr>
              <w:jc w:val="center"/>
              <w:rPr>
                <w:rFonts w:eastAsia="Times New Roman"/>
                <w:b/>
                <w:bCs/>
                <w:caps/>
              </w:rPr>
            </w:pPr>
            <w:bookmarkStart w:id="121" w:name="_Toc472686224"/>
            <w:bookmarkStart w:id="122" w:name="_Toc472686473"/>
            <w:bookmarkStart w:id="123" w:name="_Toc472686540"/>
            <w:bookmarkStart w:id="124" w:name="_Toc472687408"/>
            <w:r w:rsidRPr="00E834FE">
              <w:rPr>
                <w:rFonts w:eastAsia="Times New Roman"/>
                <w:b/>
                <w:bCs/>
                <w:caps/>
              </w:rPr>
              <w:t>Time-frames</w:t>
            </w:r>
            <w:bookmarkEnd w:id="121"/>
            <w:bookmarkEnd w:id="122"/>
            <w:bookmarkEnd w:id="123"/>
            <w:bookmarkEnd w:id="124"/>
          </w:p>
        </w:tc>
        <w:tc>
          <w:tcPr>
            <w:tcW w:w="1689" w:type="dxa"/>
            <w:tcBorders>
              <w:top w:val="single" w:sz="4" w:space="0" w:color="A6A6A6"/>
              <w:bottom w:val="single" w:sz="4" w:space="0" w:color="A6A6A6"/>
            </w:tcBorders>
            <w:shd w:val="clear" w:color="auto" w:fill="E5DFEC"/>
            <w:vAlign w:val="bottom"/>
          </w:tcPr>
          <w:p w14:paraId="1EC03C89" w14:textId="77777777" w:rsidR="004F6231" w:rsidRPr="00E834FE" w:rsidRDefault="004F6231" w:rsidP="00007093">
            <w:pPr>
              <w:jc w:val="center"/>
              <w:rPr>
                <w:rFonts w:eastAsia="Times New Roman"/>
                <w:b/>
                <w:bCs/>
                <w:caps/>
              </w:rPr>
            </w:pPr>
            <w:bookmarkStart w:id="125" w:name="_Toc472686225"/>
            <w:bookmarkStart w:id="126" w:name="_Toc472686474"/>
            <w:bookmarkStart w:id="127" w:name="_Toc472686541"/>
            <w:bookmarkStart w:id="128" w:name="_Toc472687409"/>
            <w:r w:rsidRPr="00E834FE">
              <w:rPr>
                <w:rFonts w:eastAsia="Times New Roman"/>
                <w:b/>
                <w:bCs/>
                <w:caps/>
              </w:rPr>
              <w:t>Indicators</w:t>
            </w:r>
            <w:bookmarkEnd w:id="125"/>
            <w:bookmarkEnd w:id="126"/>
            <w:bookmarkEnd w:id="127"/>
            <w:bookmarkEnd w:id="128"/>
          </w:p>
        </w:tc>
      </w:tr>
      <w:tr w:rsidR="004F6231" w:rsidRPr="00E834FE" w14:paraId="3C4EFE03" w14:textId="77777777" w:rsidTr="00102059">
        <w:trPr>
          <w:trHeight w:val="20"/>
          <w:jc w:val="right"/>
        </w:trPr>
        <w:tc>
          <w:tcPr>
            <w:tcW w:w="3865" w:type="dxa"/>
            <w:tcBorders>
              <w:top w:val="single" w:sz="4" w:space="0" w:color="A6A6A6"/>
              <w:left w:val="single" w:sz="4" w:space="0" w:color="008085"/>
              <w:bottom w:val="single" w:sz="4" w:space="0" w:color="A6A6A6"/>
            </w:tcBorders>
            <w:vAlign w:val="center"/>
          </w:tcPr>
          <w:p w14:paraId="3E02A112" w14:textId="710E51B7" w:rsidR="004F6231" w:rsidRPr="00E834FE" w:rsidRDefault="001539DC" w:rsidP="00007093">
            <w:r w:rsidRPr="00832639">
              <w:t>Develop local and external capabilities to perform analysis</w:t>
            </w:r>
            <w:r w:rsidR="009105C1">
              <w:t>, including S</w:t>
            </w:r>
            <w:r w:rsidR="0082559A">
              <w:t xml:space="preserve">tandard </w:t>
            </w:r>
            <w:r w:rsidR="009105C1">
              <w:t>O</w:t>
            </w:r>
            <w:r w:rsidR="0082559A">
              <w:t xml:space="preserve">perating </w:t>
            </w:r>
            <w:r w:rsidR="009105C1">
              <w:t>P</w:t>
            </w:r>
            <w:r w:rsidR="0082559A">
              <w:t>rocedure</w:t>
            </w:r>
            <w:r w:rsidR="009105C1">
              <w:t>s</w:t>
            </w:r>
            <w:r w:rsidR="0082559A">
              <w:t xml:space="preserve"> (SOPs)</w:t>
            </w:r>
            <w:r w:rsidR="009105C1">
              <w:t xml:space="preserve"> and supporting data systems</w:t>
            </w:r>
          </w:p>
        </w:tc>
        <w:tc>
          <w:tcPr>
            <w:tcW w:w="1890" w:type="dxa"/>
            <w:tcBorders>
              <w:top w:val="single" w:sz="4" w:space="0" w:color="A6A6A6"/>
              <w:bottom w:val="single" w:sz="4" w:space="0" w:color="A6A6A6"/>
            </w:tcBorders>
            <w:vAlign w:val="center"/>
          </w:tcPr>
          <w:p w14:paraId="05EA0ABB" w14:textId="77777777" w:rsidR="004F6231" w:rsidRPr="00102059" w:rsidRDefault="004F6231" w:rsidP="00007093">
            <w:pPr>
              <w:rPr>
                <w:color w:val="FFFFFF"/>
              </w:rPr>
            </w:pPr>
            <w:r w:rsidRPr="00102059">
              <w:rPr>
                <w:color w:val="FFFFFF"/>
              </w:rPr>
              <w:t>-</w:t>
            </w:r>
          </w:p>
        </w:tc>
        <w:tc>
          <w:tcPr>
            <w:tcW w:w="1800" w:type="dxa"/>
            <w:tcBorders>
              <w:top w:val="single" w:sz="4" w:space="0" w:color="A6A6A6"/>
              <w:bottom w:val="single" w:sz="4" w:space="0" w:color="A6A6A6"/>
            </w:tcBorders>
            <w:vAlign w:val="center"/>
          </w:tcPr>
          <w:p w14:paraId="7EAA5D94" w14:textId="77777777" w:rsidR="004F6231" w:rsidRPr="00102059" w:rsidRDefault="004F6231" w:rsidP="00007093">
            <w:pPr>
              <w:rPr>
                <w:color w:val="FFFFFF"/>
              </w:rPr>
            </w:pPr>
            <w:r w:rsidRPr="00102059">
              <w:rPr>
                <w:color w:val="FFFFFF"/>
              </w:rPr>
              <w:t>-</w:t>
            </w:r>
          </w:p>
        </w:tc>
        <w:tc>
          <w:tcPr>
            <w:tcW w:w="1890" w:type="dxa"/>
            <w:tcBorders>
              <w:top w:val="single" w:sz="4" w:space="0" w:color="A6A6A6"/>
              <w:bottom w:val="single" w:sz="4" w:space="0" w:color="A6A6A6"/>
            </w:tcBorders>
            <w:vAlign w:val="center"/>
          </w:tcPr>
          <w:p w14:paraId="68D4F910" w14:textId="77777777" w:rsidR="004F6231" w:rsidRPr="00102059" w:rsidRDefault="004F6231" w:rsidP="00007093">
            <w:pPr>
              <w:rPr>
                <w:color w:val="FFFFFF"/>
              </w:rPr>
            </w:pPr>
            <w:r w:rsidRPr="00102059">
              <w:rPr>
                <w:color w:val="FFFFFF"/>
              </w:rPr>
              <w:t>-</w:t>
            </w:r>
          </w:p>
        </w:tc>
        <w:tc>
          <w:tcPr>
            <w:tcW w:w="1710" w:type="dxa"/>
            <w:tcBorders>
              <w:top w:val="single" w:sz="4" w:space="0" w:color="A6A6A6"/>
              <w:bottom w:val="single" w:sz="4" w:space="0" w:color="A6A6A6"/>
            </w:tcBorders>
            <w:vAlign w:val="center"/>
          </w:tcPr>
          <w:p w14:paraId="4D63D638" w14:textId="77777777" w:rsidR="004F6231" w:rsidRPr="00102059" w:rsidRDefault="004F6231" w:rsidP="00007093">
            <w:pPr>
              <w:rPr>
                <w:color w:val="FFFFFF"/>
              </w:rPr>
            </w:pPr>
            <w:r w:rsidRPr="00102059">
              <w:rPr>
                <w:color w:val="FFFFFF"/>
              </w:rPr>
              <w:t>-</w:t>
            </w:r>
          </w:p>
        </w:tc>
        <w:tc>
          <w:tcPr>
            <w:tcW w:w="1689" w:type="dxa"/>
            <w:tcBorders>
              <w:top w:val="single" w:sz="4" w:space="0" w:color="A6A6A6"/>
              <w:bottom w:val="single" w:sz="4" w:space="0" w:color="A6A6A6"/>
            </w:tcBorders>
            <w:vAlign w:val="center"/>
          </w:tcPr>
          <w:p w14:paraId="0A1E0268" w14:textId="77777777" w:rsidR="004F6231" w:rsidRPr="00102059" w:rsidRDefault="004F6231" w:rsidP="00007093">
            <w:pPr>
              <w:rPr>
                <w:color w:val="FFFFFF"/>
              </w:rPr>
            </w:pPr>
            <w:r w:rsidRPr="00102059">
              <w:rPr>
                <w:color w:val="FFFFFF"/>
              </w:rPr>
              <w:t>-</w:t>
            </w:r>
          </w:p>
        </w:tc>
      </w:tr>
      <w:tr w:rsidR="004F6231" w:rsidRPr="00E834FE" w14:paraId="5B238734" w14:textId="77777777" w:rsidTr="00102059">
        <w:trPr>
          <w:trHeight w:val="20"/>
          <w:jc w:val="right"/>
        </w:trPr>
        <w:tc>
          <w:tcPr>
            <w:tcW w:w="3865" w:type="dxa"/>
            <w:tcBorders>
              <w:top w:val="single" w:sz="4" w:space="0" w:color="A6A6A6"/>
              <w:left w:val="single" w:sz="4" w:space="0" w:color="008085"/>
              <w:bottom w:val="single" w:sz="4" w:space="0" w:color="A6A6A6"/>
            </w:tcBorders>
            <w:vAlign w:val="center"/>
          </w:tcPr>
          <w:p w14:paraId="3D7395B4" w14:textId="1A93BEF6" w:rsidR="004F6231" w:rsidRPr="00E834FE" w:rsidRDefault="001539DC" w:rsidP="00007093">
            <w:r>
              <w:t>Data completeness</w:t>
            </w:r>
            <w:r w:rsidR="009105C1">
              <w:t xml:space="preserve"> of data that pass standard quality control checks </w:t>
            </w:r>
            <w:r>
              <w:t>better than 75%</w:t>
            </w:r>
          </w:p>
        </w:tc>
        <w:tc>
          <w:tcPr>
            <w:tcW w:w="1890" w:type="dxa"/>
            <w:tcBorders>
              <w:top w:val="single" w:sz="4" w:space="0" w:color="A6A6A6"/>
              <w:bottom w:val="single" w:sz="4" w:space="0" w:color="A6A6A6"/>
            </w:tcBorders>
            <w:vAlign w:val="center"/>
          </w:tcPr>
          <w:p w14:paraId="1642E15A" w14:textId="77777777" w:rsidR="004F6231" w:rsidRPr="00102059" w:rsidRDefault="004F6231" w:rsidP="00007093">
            <w:pPr>
              <w:rPr>
                <w:color w:val="FFFFFF"/>
              </w:rPr>
            </w:pPr>
            <w:r w:rsidRPr="00102059">
              <w:rPr>
                <w:color w:val="FFFFFF"/>
              </w:rPr>
              <w:t>-</w:t>
            </w:r>
          </w:p>
        </w:tc>
        <w:tc>
          <w:tcPr>
            <w:tcW w:w="1800" w:type="dxa"/>
            <w:tcBorders>
              <w:top w:val="single" w:sz="4" w:space="0" w:color="A6A6A6"/>
              <w:bottom w:val="single" w:sz="4" w:space="0" w:color="A6A6A6"/>
            </w:tcBorders>
            <w:vAlign w:val="center"/>
          </w:tcPr>
          <w:p w14:paraId="1ECBEDB3" w14:textId="77777777" w:rsidR="004F6231" w:rsidRPr="00102059" w:rsidRDefault="004F6231" w:rsidP="00007093">
            <w:pPr>
              <w:rPr>
                <w:color w:val="FFFFFF"/>
              </w:rPr>
            </w:pPr>
            <w:r w:rsidRPr="00102059">
              <w:rPr>
                <w:color w:val="FFFFFF"/>
              </w:rPr>
              <w:t>-</w:t>
            </w:r>
          </w:p>
        </w:tc>
        <w:tc>
          <w:tcPr>
            <w:tcW w:w="1890" w:type="dxa"/>
            <w:tcBorders>
              <w:top w:val="single" w:sz="4" w:space="0" w:color="A6A6A6"/>
              <w:bottom w:val="single" w:sz="4" w:space="0" w:color="A6A6A6"/>
            </w:tcBorders>
            <w:vAlign w:val="center"/>
          </w:tcPr>
          <w:p w14:paraId="106AA1C1" w14:textId="77777777" w:rsidR="004F6231" w:rsidRPr="00102059" w:rsidRDefault="004F6231" w:rsidP="00007093">
            <w:pPr>
              <w:rPr>
                <w:color w:val="FFFFFF"/>
              </w:rPr>
            </w:pPr>
            <w:r w:rsidRPr="00102059">
              <w:rPr>
                <w:color w:val="FFFFFF"/>
              </w:rPr>
              <w:t>-</w:t>
            </w:r>
          </w:p>
        </w:tc>
        <w:tc>
          <w:tcPr>
            <w:tcW w:w="1710" w:type="dxa"/>
            <w:tcBorders>
              <w:top w:val="single" w:sz="4" w:space="0" w:color="A6A6A6"/>
              <w:bottom w:val="single" w:sz="4" w:space="0" w:color="A6A6A6"/>
            </w:tcBorders>
            <w:vAlign w:val="center"/>
          </w:tcPr>
          <w:p w14:paraId="65CC25A7" w14:textId="77777777" w:rsidR="004F6231" w:rsidRPr="00102059" w:rsidRDefault="004F6231" w:rsidP="00007093">
            <w:pPr>
              <w:rPr>
                <w:color w:val="FFFFFF"/>
              </w:rPr>
            </w:pPr>
            <w:r w:rsidRPr="00102059">
              <w:rPr>
                <w:color w:val="FFFFFF"/>
              </w:rPr>
              <w:t>-</w:t>
            </w:r>
          </w:p>
        </w:tc>
        <w:tc>
          <w:tcPr>
            <w:tcW w:w="1689" w:type="dxa"/>
            <w:tcBorders>
              <w:top w:val="single" w:sz="4" w:space="0" w:color="A6A6A6"/>
              <w:bottom w:val="single" w:sz="4" w:space="0" w:color="A6A6A6"/>
            </w:tcBorders>
            <w:vAlign w:val="center"/>
          </w:tcPr>
          <w:p w14:paraId="63CD6EE1" w14:textId="77777777" w:rsidR="004F6231" w:rsidRPr="00102059" w:rsidRDefault="004F6231" w:rsidP="00007093">
            <w:pPr>
              <w:rPr>
                <w:color w:val="FFFFFF"/>
              </w:rPr>
            </w:pPr>
            <w:r w:rsidRPr="00102059">
              <w:rPr>
                <w:color w:val="FFFFFF"/>
              </w:rPr>
              <w:t>-</w:t>
            </w:r>
          </w:p>
        </w:tc>
      </w:tr>
      <w:tr w:rsidR="004F6231" w:rsidRPr="00E834FE" w14:paraId="2DEF6BB7" w14:textId="77777777" w:rsidTr="00102059">
        <w:trPr>
          <w:trHeight w:val="20"/>
          <w:jc w:val="right"/>
        </w:trPr>
        <w:tc>
          <w:tcPr>
            <w:tcW w:w="3865" w:type="dxa"/>
            <w:tcBorders>
              <w:top w:val="single" w:sz="4" w:space="0" w:color="A6A6A6"/>
              <w:left w:val="single" w:sz="4" w:space="0" w:color="008085"/>
              <w:bottom w:val="single" w:sz="4" w:space="0" w:color="A6A6A6"/>
            </w:tcBorders>
            <w:vAlign w:val="center"/>
          </w:tcPr>
          <w:p w14:paraId="7D06AB15" w14:textId="0662C5B8" w:rsidR="004F6231" w:rsidRPr="00E834FE" w:rsidRDefault="004F6231" w:rsidP="00007093">
            <w:r w:rsidRPr="00E834FE">
              <w:t xml:space="preserve">Enhance </w:t>
            </w:r>
            <w:r w:rsidR="0092382C">
              <w:t xml:space="preserve">institutional </w:t>
            </w:r>
            <w:r w:rsidRPr="00E834FE">
              <w:t>monitoring capabilities</w:t>
            </w:r>
          </w:p>
        </w:tc>
        <w:tc>
          <w:tcPr>
            <w:tcW w:w="1890" w:type="dxa"/>
            <w:tcBorders>
              <w:top w:val="single" w:sz="4" w:space="0" w:color="A6A6A6"/>
              <w:bottom w:val="single" w:sz="4" w:space="0" w:color="A6A6A6"/>
            </w:tcBorders>
            <w:vAlign w:val="center"/>
          </w:tcPr>
          <w:p w14:paraId="03DE32A1" w14:textId="77777777" w:rsidR="004F6231" w:rsidRPr="00102059" w:rsidRDefault="004F6231" w:rsidP="00007093">
            <w:pPr>
              <w:rPr>
                <w:color w:val="FFFFFF"/>
              </w:rPr>
            </w:pPr>
            <w:r w:rsidRPr="00102059">
              <w:rPr>
                <w:color w:val="FFFFFF"/>
              </w:rPr>
              <w:t>-</w:t>
            </w:r>
          </w:p>
        </w:tc>
        <w:tc>
          <w:tcPr>
            <w:tcW w:w="1800" w:type="dxa"/>
            <w:tcBorders>
              <w:top w:val="single" w:sz="4" w:space="0" w:color="A6A6A6"/>
              <w:bottom w:val="single" w:sz="4" w:space="0" w:color="A6A6A6"/>
            </w:tcBorders>
            <w:vAlign w:val="center"/>
          </w:tcPr>
          <w:p w14:paraId="7E48F079" w14:textId="77777777" w:rsidR="004F6231" w:rsidRPr="00102059" w:rsidRDefault="004F6231" w:rsidP="00007093">
            <w:pPr>
              <w:rPr>
                <w:color w:val="FFFFFF"/>
              </w:rPr>
            </w:pPr>
            <w:r w:rsidRPr="00102059">
              <w:rPr>
                <w:color w:val="FFFFFF"/>
              </w:rPr>
              <w:t>-</w:t>
            </w:r>
          </w:p>
        </w:tc>
        <w:tc>
          <w:tcPr>
            <w:tcW w:w="1890" w:type="dxa"/>
            <w:tcBorders>
              <w:top w:val="single" w:sz="4" w:space="0" w:color="A6A6A6"/>
              <w:bottom w:val="single" w:sz="4" w:space="0" w:color="A6A6A6"/>
            </w:tcBorders>
            <w:vAlign w:val="center"/>
          </w:tcPr>
          <w:p w14:paraId="4F3E55AE" w14:textId="77777777" w:rsidR="004F6231" w:rsidRPr="00102059" w:rsidRDefault="004F6231" w:rsidP="00007093">
            <w:pPr>
              <w:rPr>
                <w:color w:val="FFFFFF"/>
              </w:rPr>
            </w:pPr>
            <w:r w:rsidRPr="00102059">
              <w:rPr>
                <w:color w:val="FFFFFF"/>
              </w:rPr>
              <w:t>-</w:t>
            </w:r>
          </w:p>
        </w:tc>
        <w:tc>
          <w:tcPr>
            <w:tcW w:w="1710" w:type="dxa"/>
            <w:tcBorders>
              <w:top w:val="single" w:sz="4" w:space="0" w:color="A6A6A6"/>
              <w:bottom w:val="single" w:sz="4" w:space="0" w:color="A6A6A6"/>
            </w:tcBorders>
            <w:vAlign w:val="center"/>
          </w:tcPr>
          <w:p w14:paraId="2569DAA4" w14:textId="77777777" w:rsidR="004F6231" w:rsidRPr="00102059" w:rsidRDefault="004F6231" w:rsidP="00007093">
            <w:pPr>
              <w:rPr>
                <w:color w:val="FFFFFF"/>
              </w:rPr>
            </w:pPr>
            <w:r w:rsidRPr="00102059">
              <w:rPr>
                <w:color w:val="FFFFFF"/>
              </w:rPr>
              <w:t>-</w:t>
            </w:r>
          </w:p>
        </w:tc>
        <w:tc>
          <w:tcPr>
            <w:tcW w:w="1689" w:type="dxa"/>
            <w:tcBorders>
              <w:top w:val="single" w:sz="4" w:space="0" w:color="A6A6A6"/>
              <w:bottom w:val="single" w:sz="4" w:space="0" w:color="A6A6A6"/>
            </w:tcBorders>
            <w:vAlign w:val="center"/>
          </w:tcPr>
          <w:p w14:paraId="68F584AA" w14:textId="77777777" w:rsidR="004F6231" w:rsidRPr="00102059" w:rsidRDefault="004F6231" w:rsidP="00007093">
            <w:pPr>
              <w:rPr>
                <w:color w:val="FFFFFF"/>
              </w:rPr>
            </w:pPr>
            <w:r w:rsidRPr="00102059">
              <w:rPr>
                <w:color w:val="FFFFFF"/>
              </w:rPr>
              <w:t>-</w:t>
            </w:r>
          </w:p>
        </w:tc>
      </w:tr>
      <w:tr w:rsidR="004F6231" w:rsidRPr="00E834FE" w14:paraId="16ACD8F8" w14:textId="77777777" w:rsidTr="00102059">
        <w:trPr>
          <w:trHeight w:val="20"/>
          <w:jc w:val="right"/>
        </w:trPr>
        <w:tc>
          <w:tcPr>
            <w:tcW w:w="3865" w:type="dxa"/>
            <w:tcBorders>
              <w:top w:val="single" w:sz="4" w:space="0" w:color="A6A6A6"/>
              <w:left w:val="single" w:sz="4" w:space="0" w:color="008085"/>
              <w:bottom w:val="single" w:sz="4" w:space="0" w:color="A6A6A6"/>
            </w:tcBorders>
            <w:vAlign w:val="center"/>
          </w:tcPr>
          <w:p w14:paraId="55040BEB" w14:textId="3C803AE2" w:rsidR="004F6231" w:rsidRPr="00E834FE" w:rsidRDefault="004F6231" w:rsidP="00007093"/>
        </w:tc>
        <w:tc>
          <w:tcPr>
            <w:tcW w:w="1890" w:type="dxa"/>
            <w:tcBorders>
              <w:top w:val="single" w:sz="4" w:space="0" w:color="A6A6A6"/>
              <w:bottom w:val="single" w:sz="4" w:space="0" w:color="A6A6A6"/>
            </w:tcBorders>
            <w:vAlign w:val="center"/>
          </w:tcPr>
          <w:p w14:paraId="174A184E" w14:textId="77777777" w:rsidR="004F6231" w:rsidRPr="00102059" w:rsidRDefault="004F6231" w:rsidP="00007093">
            <w:pPr>
              <w:rPr>
                <w:color w:val="FFFFFF"/>
              </w:rPr>
            </w:pPr>
            <w:r w:rsidRPr="00102059">
              <w:rPr>
                <w:color w:val="FFFFFF"/>
              </w:rPr>
              <w:t>-</w:t>
            </w:r>
          </w:p>
        </w:tc>
        <w:tc>
          <w:tcPr>
            <w:tcW w:w="1800" w:type="dxa"/>
            <w:tcBorders>
              <w:top w:val="single" w:sz="4" w:space="0" w:color="A6A6A6"/>
              <w:bottom w:val="single" w:sz="4" w:space="0" w:color="A6A6A6"/>
            </w:tcBorders>
            <w:vAlign w:val="center"/>
          </w:tcPr>
          <w:p w14:paraId="10932B53" w14:textId="77777777" w:rsidR="004F6231" w:rsidRPr="00102059" w:rsidRDefault="004F6231" w:rsidP="00007093">
            <w:pPr>
              <w:rPr>
                <w:color w:val="FFFFFF"/>
              </w:rPr>
            </w:pPr>
            <w:r w:rsidRPr="00102059">
              <w:rPr>
                <w:color w:val="FFFFFF"/>
              </w:rPr>
              <w:t>-</w:t>
            </w:r>
          </w:p>
        </w:tc>
        <w:tc>
          <w:tcPr>
            <w:tcW w:w="1890" w:type="dxa"/>
            <w:tcBorders>
              <w:top w:val="single" w:sz="4" w:space="0" w:color="A6A6A6"/>
              <w:bottom w:val="single" w:sz="4" w:space="0" w:color="A6A6A6"/>
            </w:tcBorders>
            <w:vAlign w:val="center"/>
          </w:tcPr>
          <w:p w14:paraId="78F1D176" w14:textId="77777777" w:rsidR="004F6231" w:rsidRPr="00102059" w:rsidRDefault="004F6231" w:rsidP="00007093">
            <w:pPr>
              <w:rPr>
                <w:color w:val="FFFFFF"/>
              </w:rPr>
            </w:pPr>
            <w:r w:rsidRPr="00102059">
              <w:rPr>
                <w:color w:val="FFFFFF"/>
              </w:rPr>
              <w:t>-</w:t>
            </w:r>
          </w:p>
        </w:tc>
        <w:tc>
          <w:tcPr>
            <w:tcW w:w="1710" w:type="dxa"/>
            <w:tcBorders>
              <w:top w:val="single" w:sz="4" w:space="0" w:color="A6A6A6"/>
              <w:bottom w:val="single" w:sz="4" w:space="0" w:color="A6A6A6"/>
            </w:tcBorders>
            <w:vAlign w:val="center"/>
          </w:tcPr>
          <w:p w14:paraId="6FFD928D" w14:textId="77777777" w:rsidR="004F6231" w:rsidRPr="00102059" w:rsidRDefault="004F6231" w:rsidP="00007093">
            <w:pPr>
              <w:rPr>
                <w:color w:val="FFFFFF"/>
              </w:rPr>
            </w:pPr>
            <w:r w:rsidRPr="00102059">
              <w:rPr>
                <w:color w:val="FFFFFF"/>
              </w:rPr>
              <w:t>-</w:t>
            </w:r>
          </w:p>
        </w:tc>
        <w:tc>
          <w:tcPr>
            <w:tcW w:w="1689" w:type="dxa"/>
            <w:tcBorders>
              <w:top w:val="single" w:sz="4" w:space="0" w:color="A6A6A6"/>
              <w:bottom w:val="single" w:sz="4" w:space="0" w:color="A6A6A6"/>
            </w:tcBorders>
            <w:vAlign w:val="center"/>
          </w:tcPr>
          <w:p w14:paraId="6DEC20A2" w14:textId="77777777" w:rsidR="004F6231" w:rsidRPr="00102059" w:rsidRDefault="004F6231" w:rsidP="00007093">
            <w:pPr>
              <w:rPr>
                <w:color w:val="FFFFFF"/>
              </w:rPr>
            </w:pPr>
            <w:r w:rsidRPr="00102059">
              <w:rPr>
                <w:color w:val="FFFFFF"/>
              </w:rPr>
              <w:t>-</w:t>
            </w:r>
          </w:p>
        </w:tc>
      </w:tr>
      <w:tr w:rsidR="004F6231" w:rsidRPr="00832639" w14:paraId="77EA694A" w14:textId="77777777" w:rsidTr="00007093">
        <w:trPr>
          <w:trHeight w:val="20"/>
          <w:jc w:val="right"/>
        </w:trPr>
        <w:tc>
          <w:tcPr>
            <w:tcW w:w="12844" w:type="dxa"/>
            <w:gridSpan w:val="6"/>
            <w:tcBorders>
              <w:top w:val="single" w:sz="4" w:space="0" w:color="A6A6A6" w:themeColor="background1" w:themeShade="A6"/>
              <w:left w:val="single" w:sz="4" w:space="0" w:color="008085"/>
              <w:bottom w:val="single" w:sz="4" w:space="0" w:color="A6A6A6" w:themeColor="background1" w:themeShade="A6"/>
            </w:tcBorders>
            <w:shd w:val="clear" w:color="auto" w:fill="FBD4B4"/>
            <w:vAlign w:val="center"/>
          </w:tcPr>
          <w:p w14:paraId="000C6E26" w14:textId="2CC32A7E" w:rsidR="004F6231" w:rsidRPr="00832639" w:rsidRDefault="004F6231" w:rsidP="00007093">
            <w:pPr>
              <w:keepNext/>
              <w:keepLines/>
              <w:rPr>
                <w:rFonts w:eastAsia="Times New Roman"/>
                <w:b/>
                <w:bCs/>
                <w:caps/>
              </w:rPr>
            </w:pPr>
            <w:bookmarkStart w:id="129" w:name="_Toc472686226"/>
            <w:bookmarkStart w:id="130" w:name="_Toc472686475"/>
            <w:bookmarkStart w:id="131" w:name="_Toc472686542"/>
            <w:bookmarkStart w:id="132" w:name="_Toc472687410"/>
            <w:r w:rsidRPr="00832639">
              <w:rPr>
                <w:rFonts w:eastAsia="Times New Roman"/>
                <w:b/>
                <w:bCs/>
                <w:caps/>
              </w:rPr>
              <w:t xml:space="preserve">Goal 4: </w:t>
            </w:r>
            <w:r w:rsidR="00254B37" w:rsidRPr="00254B37">
              <w:rPr>
                <w:rFonts w:eastAsia="Times New Roman"/>
                <w:b/>
                <w:bCs/>
                <w:caps/>
              </w:rPr>
              <w:t>Air quality information and data are provided to the public in a clear manner with guidance on actions that can be taken by individuals to reduce their exposure</w:t>
            </w:r>
            <w:bookmarkEnd w:id="129"/>
            <w:bookmarkEnd w:id="130"/>
            <w:bookmarkEnd w:id="131"/>
            <w:bookmarkEnd w:id="132"/>
          </w:p>
        </w:tc>
      </w:tr>
      <w:tr w:rsidR="004F6231" w:rsidRPr="00832639" w14:paraId="4A82DE2E" w14:textId="77777777" w:rsidTr="00007093">
        <w:trPr>
          <w:trHeight w:val="20"/>
          <w:tblHeader/>
          <w:jc w:val="right"/>
        </w:trPr>
        <w:tc>
          <w:tcPr>
            <w:tcW w:w="3865" w:type="dxa"/>
            <w:tcBorders>
              <w:top w:val="single" w:sz="4" w:space="0" w:color="A6A6A6" w:themeColor="background1" w:themeShade="A6"/>
              <w:left w:val="single" w:sz="4" w:space="0" w:color="008085"/>
              <w:bottom w:val="single" w:sz="4" w:space="0" w:color="A6A6A6" w:themeColor="background1" w:themeShade="A6"/>
            </w:tcBorders>
            <w:shd w:val="clear" w:color="auto" w:fill="FDE9D9"/>
            <w:vAlign w:val="bottom"/>
          </w:tcPr>
          <w:p w14:paraId="76D632A4" w14:textId="77777777" w:rsidR="004F6231" w:rsidRPr="00832639" w:rsidRDefault="004F6231" w:rsidP="00007093">
            <w:pPr>
              <w:keepNext/>
              <w:keepLines/>
              <w:jc w:val="center"/>
              <w:rPr>
                <w:rFonts w:eastAsia="Times New Roman"/>
                <w:b/>
                <w:bCs/>
                <w:caps/>
              </w:rPr>
            </w:pPr>
            <w:bookmarkStart w:id="133" w:name="_Toc472686227"/>
            <w:bookmarkStart w:id="134" w:name="_Toc472686476"/>
            <w:bookmarkStart w:id="135" w:name="_Toc472686543"/>
            <w:bookmarkStart w:id="136" w:name="_Toc472687411"/>
            <w:r w:rsidRPr="00832639">
              <w:rPr>
                <w:rFonts w:eastAsia="Times New Roman"/>
                <w:b/>
                <w:bCs/>
                <w:caps/>
              </w:rPr>
              <w:t>Objectives</w:t>
            </w:r>
            <w:bookmarkEnd w:id="133"/>
            <w:bookmarkEnd w:id="134"/>
            <w:bookmarkEnd w:id="135"/>
            <w:bookmarkEnd w:id="136"/>
          </w:p>
        </w:tc>
        <w:tc>
          <w:tcPr>
            <w:tcW w:w="1890" w:type="dxa"/>
            <w:tcBorders>
              <w:top w:val="single" w:sz="4" w:space="0" w:color="A6A6A6" w:themeColor="background1" w:themeShade="A6"/>
              <w:bottom w:val="single" w:sz="4" w:space="0" w:color="A6A6A6" w:themeColor="background1" w:themeShade="A6"/>
            </w:tcBorders>
            <w:shd w:val="clear" w:color="auto" w:fill="FDE9D9"/>
            <w:vAlign w:val="bottom"/>
          </w:tcPr>
          <w:p w14:paraId="1261C7AD" w14:textId="77777777" w:rsidR="004F6231" w:rsidRPr="00832639" w:rsidRDefault="004F6231" w:rsidP="00007093">
            <w:pPr>
              <w:jc w:val="center"/>
              <w:rPr>
                <w:rFonts w:eastAsia="Times New Roman"/>
                <w:b/>
                <w:bCs/>
                <w:caps/>
              </w:rPr>
            </w:pPr>
            <w:bookmarkStart w:id="137" w:name="_Toc472686228"/>
            <w:bookmarkStart w:id="138" w:name="_Toc472686477"/>
            <w:bookmarkStart w:id="139" w:name="_Toc472686544"/>
            <w:bookmarkStart w:id="140" w:name="_Toc472687412"/>
            <w:r w:rsidRPr="00832639">
              <w:rPr>
                <w:rFonts w:eastAsia="Times New Roman"/>
                <w:b/>
                <w:bCs/>
                <w:caps/>
              </w:rPr>
              <w:t>Activities</w:t>
            </w:r>
            <w:bookmarkEnd w:id="137"/>
            <w:bookmarkEnd w:id="138"/>
            <w:bookmarkEnd w:id="139"/>
            <w:bookmarkEnd w:id="140"/>
          </w:p>
        </w:tc>
        <w:tc>
          <w:tcPr>
            <w:tcW w:w="1800" w:type="dxa"/>
            <w:tcBorders>
              <w:top w:val="single" w:sz="4" w:space="0" w:color="A6A6A6" w:themeColor="background1" w:themeShade="A6"/>
              <w:bottom w:val="single" w:sz="4" w:space="0" w:color="A6A6A6" w:themeColor="background1" w:themeShade="A6"/>
            </w:tcBorders>
            <w:shd w:val="clear" w:color="auto" w:fill="FDE9D9"/>
            <w:vAlign w:val="bottom"/>
          </w:tcPr>
          <w:p w14:paraId="4C35E255" w14:textId="77777777" w:rsidR="004F6231" w:rsidRPr="00832639" w:rsidRDefault="004F6231" w:rsidP="00007093">
            <w:pPr>
              <w:jc w:val="center"/>
              <w:rPr>
                <w:rFonts w:eastAsia="Times New Roman"/>
                <w:b/>
                <w:bCs/>
                <w:caps/>
              </w:rPr>
            </w:pPr>
            <w:bookmarkStart w:id="141" w:name="_Toc472686229"/>
            <w:bookmarkStart w:id="142" w:name="_Toc472686478"/>
            <w:bookmarkStart w:id="143" w:name="_Toc472686545"/>
            <w:bookmarkStart w:id="144" w:name="_Toc472687413"/>
            <w:r w:rsidRPr="00832639">
              <w:rPr>
                <w:rFonts w:eastAsia="Times New Roman"/>
                <w:b/>
                <w:bCs/>
                <w:caps/>
              </w:rPr>
              <w:t>Mandatory Responsibility</w:t>
            </w:r>
            <w:bookmarkEnd w:id="141"/>
            <w:bookmarkEnd w:id="142"/>
            <w:bookmarkEnd w:id="143"/>
            <w:bookmarkEnd w:id="144"/>
          </w:p>
        </w:tc>
        <w:tc>
          <w:tcPr>
            <w:tcW w:w="1890" w:type="dxa"/>
            <w:tcBorders>
              <w:top w:val="single" w:sz="4" w:space="0" w:color="A6A6A6" w:themeColor="background1" w:themeShade="A6"/>
              <w:bottom w:val="single" w:sz="4" w:space="0" w:color="A6A6A6" w:themeColor="background1" w:themeShade="A6"/>
            </w:tcBorders>
            <w:shd w:val="clear" w:color="auto" w:fill="FDE9D9"/>
            <w:vAlign w:val="bottom"/>
          </w:tcPr>
          <w:p w14:paraId="4A38B058" w14:textId="77777777" w:rsidR="004F6231" w:rsidRPr="00832639" w:rsidRDefault="004F6231" w:rsidP="00007093">
            <w:pPr>
              <w:jc w:val="center"/>
              <w:rPr>
                <w:rFonts w:eastAsia="Times New Roman"/>
                <w:b/>
                <w:bCs/>
                <w:caps/>
              </w:rPr>
            </w:pPr>
            <w:bookmarkStart w:id="145" w:name="_Toc472686230"/>
            <w:bookmarkStart w:id="146" w:name="_Toc472686479"/>
            <w:bookmarkStart w:id="147" w:name="_Toc472686546"/>
            <w:bookmarkStart w:id="148" w:name="_Toc472687414"/>
            <w:r w:rsidRPr="00832639">
              <w:rPr>
                <w:rFonts w:eastAsia="Times New Roman"/>
                <w:b/>
                <w:bCs/>
                <w:caps/>
              </w:rPr>
              <w:t>Participatory Responsibility</w:t>
            </w:r>
            <w:bookmarkEnd w:id="145"/>
            <w:bookmarkEnd w:id="146"/>
            <w:bookmarkEnd w:id="147"/>
            <w:bookmarkEnd w:id="148"/>
          </w:p>
        </w:tc>
        <w:tc>
          <w:tcPr>
            <w:tcW w:w="1710" w:type="dxa"/>
            <w:tcBorders>
              <w:top w:val="single" w:sz="4" w:space="0" w:color="A6A6A6" w:themeColor="background1" w:themeShade="A6"/>
              <w:bottom w:val="single" w:sz="4" w:space="0" w:color="A6A6A6" w:themeColor="background1" w:themeShade="A6"/>
            </w:tcBorders>
            <w:shd w:val="clear" w:color="auto" w:fill="FDE9D9"/>
            <w:vAlign w:val="bottom"/>
          </w:tcPr>
          <w:p w14:paraId="7BD1F529" w14:textId="77777777" w:rsidR="004F6231" w:rsidRPr="00832639" w:rsidRDefault="004F6231" w:rsidP="00007093">
            <w:pPr>
              <w:jc w:val="center"/>
              <w:rPr>
                <w:rFonts w:eastAsia="Times New Roman"/>
                <w:b/>
                <w:bCs/>
                <w:caps/>
              </w:rPr>
            </w:pPr>
            <w:bookmarkStart w:id="149" w:name="_Toc472686231"/>
            <w:bookmarkStart w:id="150" w:name="_Toc472686480"/>
            <w:bookmarkStart w:id="151" w:name="_Toc472686547"/>
            <w:bookmarkStart w:id="152" w:name="_Toc472687415"/>
            <w:r w:rsidRPr="00832639">
              <w:rPr>
                <w:rFonts w:eastAsia="Times New Roman"/>
                <w:b/>
                <w:bCs/>
                <w:caps/>
              </w:rPr>
              <w:t>Time-frames</w:t>
            </w:r>
            <w:bookmarkEnd w:id="149"/>
            <w:bookmarkEnd w:id="150"/>
            <w:bookmarkEnd w:id="151"/>
            <w:bookmarkEnd w:id="152"/>
          </w:p>
        </w:tc>
        <w:tc>
          <w:tcPr>
            <w:tcW w:w="1689" w:type="dxa"/>
            <w:tcBorders>
              <w:top w:val="single" w:sz="4" w:space="0" w:color="A6A6A6" w:themeColor="background1" w:themeShade="A6"/>
              <w:bottom w:val="single" w:sz="4" w:space="0" w:color="A6A6A6" w:themeColor="background1" w:themeShade="A6"/>
            </w:tcBorders>
            <w:shd w:val="clear" w:color="auto" w:fill="FDE9D9"/>
            <w:vAlign w:val="bottom"/>
          </w:tcPr>
          <w:p w14:paraId="40B713E4" w14:textId="77777777" w:rsidR="004F6231" w:rsidRPr="00832639" w:rsidRDefault="004F6231" w:rsidP="00007093">
            <w:pPr>
              <w:jc w:val="center"/>
              <w:rPr>
                <w:rFonts w:eastAsia="Times New Roman"/>
                <w:b/>
                <w:bCs/>
                <w:caps/>
              </w:rPr>
            </w:pPr>
            <w:bookmarkStart w:id="153" w:name="_Toc472686232"/>
            <w:bookmarkStart w:id="154" w:name="_Toc472686481"/>
            <w:bookmarkStart w:id="155" w:name="_Toc472686548"/>
            <w:bookmarkStart w:id="156" w:name="_Toc472687416"/>
            <w:r w:rsidRPr="00832639">
              <w:rPr>
                <w:rFonts w:eastAsia="Times New Roman"/>
                <w:b/>
                <w:bCs/>
                <w:caps/>
              </w:rPr>
              <w:t>Indicators</w:t>
            </w:r>
            <w:bookmarkEnd w:id="153"/>
            <w:bookmarkEnd w:id="154"/>
            <w:bookmarkEnd w:id="155"/>
            <w:bookmarkEnd w:id="156"/>
          </w:p>
        </w:tc>
      </w:tr>
      <w:tr w:rsidR="004F6231" w:rsidRPr="00A17BB6" w14:paraId="52542992" w14:textId="77777777" w:rsidTr="00007093">
        <w:trPr>
          <w:trHeight w:val="20"/>
          <w:jc w:val="right"/>
        </w:trPr>
        <w:tc>
          <w:tcPr>
            <w:tcW w:w="3865" w:type="dxa"/>
            <w:tcBorders>
              <w:top w:val="single" w:sz="4" w:space="0" w:color="A6A6A6" w:themeColor="background1" w:themeShade="A6"/>
              <w:left w:val="single" w:sz="4" w:space="0" w:color="008085"/>
              <w:bottom w:val="single" w:sz="4" w:space="0" w:color="A6A6A6" w:themeColor="background1" w:themeShade="A6"/>
            </w:tcBorders>
            <w:vAlign w:val="center"/>
          </w:tcPr>
          <w:p w14:paraId="19926813" w14:textId="7A7C177F" w:rsidR="004F6231" w:rsidRPr="00832639" w:rsidRDefault="001539DC" w:rsidP="00007093">
            <w:pPr>
              <w:keepNext/>
              <w:keepLines/>
            </w:pPr>
            <w:r w:rsidRPr="00832639">
              <w:t>Enhance understanding among general public</w:t>
            </w:r>
          </w:p>
        </w:tc>
        <w:tc>
          <w:tcPr>
            <w:tcW w:w="1890" w:type="dxa"/>
            <w:tcBorders>
              <w:top w:val="single" w:sz="4" w:space="0" w:color="A6A6A6" w:themeColor="background1" w:themeShade="A6"/>
              <w:bottom w:val="single" w:sz="4" w:space="0" w:color="A6A6A6" w:themeColor="background1" w:themeShade="A6"/>
            </w:tcBorders>
            <w:vAlign w:val="center"/>
          </w:tcPr>
          <w:p w14:paraId="20AF60D2" w14:textId="77777777" w:rsidR="004F6231" w:rsidRPr="00A17BB6" w:rsidRDefault="004F6231" w:rsidP="00007093">
            <w:pPr>
              <w:rPr>
                <w:color w:val="FFFFFF" w:themeColor="background1"/>
              </w:rPr>
            </w:pPr>
            <w:r w:rsidRPr="00A17BB6">
              <w:rPr>
                <w:color w:val="FFFFFF" w:themeColor="background1"/>
              </w:rPr>
              <w:t xml:space="preserve"> -</w:t>
            </w:r>
          </w:p>
        </w:tc>
        <w:tc>
          <w:tcPr>
            <w:tcW w:w="1800" w:type="dxa"/>
            <w:tcBorders>
              <w:top w:val="single" w:sz="4" w:space="0" w:color="A6A6A6" w:themeColor="background1" w:themeShade="A6"/>
              <w:bottom w:val="single" w:sz="4" w:space="0" w:color="A6A6A6" w:themeColor="background1" w:themeShade="A6"/>
            </w:tcBorders>
            <w:vAlign w:val="center"/>
          </w:tcPr>
          <w:p w14:paraId="03220972" w14:textId="77777777" w:rsidR="004F6231" w:rsidRPr="00A17BB6" w:rsidRDefault="004F6231" w:rsidP="00007093">
            <w:pPr>
              <w:rPr>
                <w:color w:val="FFFFFF" w:themeColor="background1"/>
              </w:rPr>
            </w:pPr>
            <w:r w:rsidRPr="00A17BB6">
              <w:rPr>
                <w:color w:val="FFFFFF" w:themeColor="background1"/>
              </w:rPr>
              <w:t>-</w:t>
            </w:r>
          </w:p>
        </w:tc>
        <w:tc>
          <w:tcPr>
            <w:tcW w:w="1890" w:type="dxa"/>
            <w:tcBorders>
              <w:top w:val="single" w:sz="4" w:space="0" w:color="A6A6A6" w:themeColor="background1" w:themeShade="A6"/>
              <w:bottom w:val="single" w:sz="4" w:space="0" w:color="A6A6A6" w:themeColor="background1" w:themeShade="A6"/>
            </w:tcBorders>
            <w:vAlign w:val="center"/>
          </w:tcPr>
          <w:p w14:paraId="4BD113E2" w14:textId="77777777" w:rsidR="004F6231" w:rsidRPr="00A17BB6" w:rsidRDefault="004F6231" w:rsidP="00007093">
            <w:pPr>
              <w:rPr>
                <w:color w:val="FFFFFF" w:themeColor="background1"/>
              </w:rPr>
            </w:pPr>
            <w:r w:rsidRPr="00A17BB6">
              <w:rPr>
                <w:color w:val="FFFFFF" w:themeColor="background1"/>
              </w:rPr>
              <w:t>-</w:t>
            </w:r>
          </w:p>
        </w:tc>
        <w:tc>
          <w:tcPr>
            <w:tcW w:w="1710" w:type="dxa"/>
            <w:tcBorders>
              <w:top w:val="single" w:sz="4" w:space="0" w:color="A6A6A6" w:themeColor="background1" w:themeShade="A6"/>
              <w:bottom w:val="single" w:sz="4" w:space="0" w:color="A6A6A6" w:themeColor="background1" w:themeShade="A6"/>
            </w:tcBorders>
            <w:vAlign w:val="center"/>
          </w:tcPr>
          <w:p w14:paraId="2EF4AB28" w14:textId="77777777" w:rsidR="004F6231" w:rsidRPr="00A17BB6" w:rsidRDefault="004F6231" w:rsidP="00007093">
            <w:pPr>
              <w:rPr>
                <w:color w:val="FFFFFF" w:themeColor="background1"/>
              </w:rPr>
            </w:pPr>
            <w:r w:rsidRPr="00A17BB6">
              <w:rPr>
                <w:color w:val="FFFFFF" w:themeColor="background1"/>
              </w:rPr>
              <w:t>-</w:t>
            </w:r>
          </w:p>
        </w:tc>
        <w:tc>
          <w:tcPr>
            <w:tcW w:w="1689" w:type="dxa"/>
            <w:tcBorders>
              <w:top w:val="single" w:sz="4" w:space="0" w:color="A6A6A6" w:themeColor="background1" w:themeShade="A6"/>
              <w:bottom w:val="single" w:sz="4" w:space="0" w:color="A6A6A6" w:themeColor="background1" w:themeShade="A6"/>
            </w:tcBorders>
            <w:vAlign w:val="center"/>
          </w:tcPr>
          <w:p w14:paraId="7B56F724" w14:textId="77777777" w:rsidR="004F6231" w:rsidRPr="00A17BB6" w:rsidRDefault="004F6231" w:rsidP="00007093">
            <w:pPr>
              <w:rPr>
                <w:color w:val="FFFFFF" w:themeColor="background1"/>
              </w:rPr>
            </w:pPr>
            <w:r w:rsidRPr="00A17BB6">
              <w:rPr>
                <w:color w:val="FFFFFF" w:themeColor="background1"/>
              </w:rPr>
              <w:t>-</w:t>
            </w:r>
          </w:p>
        </w:tc>
      </w:tr>
      <w:tr w:rsidR="008023A9" w:rsidRPr="00A17BB6" w14:paraId="49B5B32B" w14:textId="77777777" w:rsidTr="00007093">
        <w:trPr>
          <w:trHeight w:val="20"/>
          <w:jc w:val="right"/>
        </w:trPr>
        <w:tc>
          <w:tcPr>
            <w:tcW w:w="3865" w:type="dxa"/>
            <w:tcBorders>
              <w:top w:val="single" w:sz="4" w:space="0" w:color="A6A6A6" w:themeColor="background1" w:themeShade="A6"/>
              <w:left w:val="single" w:sz="4" w:space="0" w:color="008085"/>
              <w:bottom w:val="single" w:sz="4" w:space="0" w:color="A6A6A6" w:themeColor="background1" w:themeShade="A6"/>
            </w:tcBorders>
            <w:vAlign w:val="center"/>
          </w:tcPr>
          <w:p w14:paraId="2C2913D8" w14:textId="477D7323" w:rsidR="008023A9" w:rsidRPr="00832639" w:rsidRDefault="008023A9" w:rsidP="008023A9">
            <w:pPr>
              <w:keepNext/>
              <w:keepLines/>
            </w:pPr>
            <w:r w:rsidRPr="00832639">
              <w:t xml:space="preserve">Inform decision makers </w:t>
            </w:r>
            <w:r>
              <w:t>about air quality conditions</w:t>
            </w:r>
            <w:r w:rsidR="009105C1">
              <w:t>, sources,</w:t>
            </w:r>
            <w:r>
              <w:t xml:space="preserve"> and actions that can be taken to reduce emissions and protect public health</w:t>
            </w:r>
          </w:p>
        </w:tc>
        <w:tc>
          <w:tcPr>
            <w:tcW w:w="1890" w:type="dxa"/>
            <w:tcBorders>
              <w:top w:val="single" w:sz="4" w:space="0" w:color="A6A6A6" w:themeColor="background1" w:themeShade="A6"/>
              <w:bottom w:val="single" w:sz="4" w:space="0" w:color="A6A6A6" w:themeColor="background1" w:themeShade="A6"/>
            </w:tcBorders>
            <w:vAlign w:val="center"/>
          </w:tcPr>
          <w:p w14:paraId="3EEB04DC" w14:textId="77777777" w:rsidR="008023A9" w:rsidRPr="00A17BB6" w:rsidRDefault="008023A9" w:rsidP="008023A9">
            <w:pPr>
              <w:rPr>
                <w:color w:val="FFFFFF" w:themeColor="background1"/>
              </w:rPr>
            </w:pPr>
            <w:r w:rsidRPr="00A17BB6">
              <w:rPr>
                <w:color w:val="FFFFFF" w:themeColor="background1"/>
              </w:rPr>
              <w:t xml:space="preserve"> -</w:t>
            </w:r>
          </w:p>
        </w:tc>
        <w:tc>
          <w:tcPr>
            <w:tcW w:w="1800" w:type="dxa"/>
            <w:tcBorders>
              <w:top w:val="single" w:sz="4" w:space="0" w:color="A6A6A6" w:themeColor="background1" w:themeShade="A6"/>
              <w:bottom w:val="single" w:sz="4" w:space="0" w:color="A6A6A6" w:themeColor="background1" w:themeShade="A6"/>
            </w:tcBorders>
            <w:vAlign w:val="center"/>
          </w:tcPr>
          <w:p w14:paraId="59263906" w14:textId="77777777" w:rsidR="008023A9" w:rsidRPr="00A17BB6" w:rsidRDefault="008023A9" w:rsidP="008023A9">
            <w:pPr>
              <w:rPr>
                <w:color w:val="FFFFFF" w:themeColor="background1"/>
              </w:rPr>
            </w:pPr>
            <w:r w:rsidRPr="00A17BB6">
              <w:rPr>
                <w:color w:val="FFFFFF" w:themeColor="background1"/>
              </w:rPr>
              <w:t>-</w:t>
            </w:r>
          </w:p>
        </w:tc>
        <w:tc>
          <w:tcPr>
            <w:tcW w:w="1890" w:type="dxa"/>
            <w:tcBorders>
              <w:top w:val="single" w:sz="4" w:space="0" w:color="A6A6A6" w:themeColor="background1" w:themeShade="A6"/>
              <w:bottom w:val="single" w:sz="4" w:space="0" w:color="A6A6A6" w:themeColor="background1" w:themeShade="A6"/>
            </w:tcBorders>
            <w:vAlign w:val="center"/>
          </w:tcPr>
          <w:p w14:paraId="2A667180" w14:textId="77777777" w:rsidR="008023A9" w:rsidRPr="00A17BB6" w:rsidRDefault="008023A9" w:rsidP="008023A9">
            <w:pPr>
              <w:rPr>
                <w:color w:val="FFFFFF" w:themeColor="background1"/>
              </w:rPr>
            </w:pPr>
            <w:r w:rsidRPr="00A17BB6">
              <w:rPr>
                <w:color w:val="FFFFFF" w:themeColor="background1"/>
              </w:rPr>
              <w:t>-</w:t>
            </w:r>
          </w:p>
        </w:tc>
        <w:tc>
          <w:tcPr>
            <w:tcW w:w="1710" w:type="dxa"/>
            <w:tcBorders>
              <w:top w:val="single" w:sz="4" w:space="0" w:color="A6A6A6" w:themeColor="background1" w:themeShade="A6"/>
              <w:bottom w:val="single" w:sz="4" w:space="0" w:color="A6A6A6" w:themeColor="background1" w:themeShade="A6"/>
            </w:tcBorders>
            <w:vAlign w:val="center"/>
          </w:tcPr>
          <w:p w14:paraId="371CF891" w14:textId="77777777" w:rsidR="008023A9" w:rsidRPr="00A17BB6" w:rsidRDefault="008023A9" w:rsidP="008023A9">
            <w:pPr>
              <w:rPr>
                <w:color w:val="FFFFFF" w:themeColor="background1"/>
              </w:rPr>
            </w:pPr>
            <w:r w:rsidRPr="00A17BB6">
              <w:rPr>
                <w:color w:val="FFFFFF" w:themeColor="background1"/>
              </w:rPr>
              <w:t>-</w:t>
            </w:r>
          </w:p>
        </w:tc>
        <w:tc>
          <w:tcPr>
            <w:tcW w:w="1689" w:type="dxa"/>
            <w:tcBorders>
              <w:top w:val="single" w:sz="4" w:space="0" w:color="A6A6A6" w:themeColor="background1" w:themeShade="A6"/>
              <w:bottom w:val="single" w:sz="4" w:space="0" w:color="A6A6A6" w:themeColor="background1" w:themeShade="A6"/>
            </w:tcBorders>
            <w:vAlign w:val="center"/>
          </w:tcPr>
          <w:p w14:paraId="6D78ADF0" w14:textId="77777777" w:rsidR="008023A9" w:rsidRPr="00A17BB6" w:rsidRDefault="008023A9" w:rsidP="008023A9">
            <w:pPr>
              <w:rPr>
                <w:color w:val="FFFFFF" w:themeColor="background1"/>
              </w:rPr>
            </w:pPr>
            <w:r w:rsidRPr="00A17BB6">
              <w:rPr>
                <w:color w:val="FFFFFF" w:themeColor="background1"/>
              </w:rPr>
              <w:t>-</w:t>
            </w:r>
          </w:p>
        </w:tc>
      </w:tr>
      <w:tr w:rsidR="008023A9" w:rsidRPr="00A17BB6" w14:paraId="3848FDC1" w14:textId="77777777" w:rsidTr="00007093">
        <w:trPr>
          <w:trHeight w:val="20"/>
          <w:jc w:val="right"/>
        </w:trPr>
        <w:tc>
          <w:tcPr>
            <w:tcW w:w="3865" w:type="dxa"/>
            <w:tcBorders>
              <w:top w:val="single" w:sz="4" w:space="0" w:color="A6A6A6" w:themeColor="background1" w:themeShade="A6"/>
              <w:left w:val="single" w:sz="4" w:space="0" w:color="008085"/>
              <w:bottom w:val="single" w:sz="4" w:space="0" w:color="A6A6A6" w:themeColor="background1" w:themeShade="A6"/>
            </w:tcBorders>
            <w:vAlign w:val="center"/>
          </w:tcPr>
          <w:p w14:paraId="25DA8028" w14:textId="63D968B6" w:rsidR="008023A9" w:rsidRPr="00832639" w:rsidRDefault="008023A9" w:rsidP="008023A9">
            <w:pPr>
              <w:keepNext/>
              <w:keepLines/>
            </w:pPr>
            <w:r w:rsidRPr="00832639">
              <w:t xml:space="preserve">Assist stakeholders and the regulated community to understand and comply with regulations </w:t>
            </w:r>
          </w:p>
        </w:tc>
        <w:tc>
          <w:tcPr>
            <w:tcW w:w="1890" w:type="dxa"/>
            <w:tcBorders>
              <w:top w:val="single" w:sz="4" w:space="0" w:color="A6A6A6" w:themeColor="background1" w:themeShade="A6"/>
              <w:bottom w:val="single" w:sz="4" w:space="0" w:color="A6A6A6" w:themeColor="background1" w:themeShade="A6"/>
            </w:tcBorders>
            <w:vAlign w:val="center"/>
          </w:tcPr>
          <w:p w14:paraId="4A734E2E" w14:textId="77777777" w:rsidR="008023A9" w:rsidRPr="00A17BB6" w:rsidRDefault="008023A9" w:rsidP="008023A9">
            <w:pPr>
              <w:rPr>
                <w:color w:val="FFFFFF" w:themeColor="background1"/>
              </w:rPr>
            </w:pPr>
          </w:p>
        </w:tc>
        <w:tc>
          <w:tcPr>
            <w:tcW w:w="1800" w:type="dxa"/>
            <w:tcBorders>
              <w:top w:val="single" w:sz="4" w:space="0" w:color="A6A6A6" w:themeColor="background1" w:themeShade="A6"/>
              <w:bottom w:val="single" w:sz="4" w:space="0" w:color="A6A6A6" w:themeColor="background1" w:themeShade="A6"/>
            </w:tcBorders>
            <w:vAlign w:val="center"/>
          </w:tcPr>
          <w:p w14:paraId="448B17C6" w14:textId="77777777" w:rsidR="008023A9" w:rsidRPr="00A17BB6" w:rsidRDefault="008023A9" w:rsidP="008023A9">
            <w:pPr>
              <w:rPr>
                <w:color w:val="FFFFFF" w:themeColor="background1"/>
              </w:rPr>
            </w:pPr>
          </w:p>
        </w:tc>
        <w:tc>
          <w:tcPr>
            <w:tcW w:w="1890" w:type="dxa"/>
            <w:tcBorders>
              <w:top w:val="single" w:sz="4" w:space="0" w:color="A6A6A6" w:themeColor="background1" w:themeShade="A6"/>
              <w:bottom w:val="single" w:sz="4" w:space="0" w:color="A6A6A6" w:themeColor="background1" w:themeShade="A6"/>
            </w:tcBorders>
            <w:vAlign w:val="center"/>
          </w:tcPr>
          <w:p w14:paraId="271BD156" w14:textId="77777777" w:rsidR="008023A9" w:rsidRPr="00A17BB6" w:rsidRDefault="008023A9" w:rsidP="008023A9">
            <w:pPr>
              <w:rPr>
                <w:color w:val="FFFFFF" w:themeColor="background1"/>
              </w:rPr>
            </w:pPr>
          </w:p>
        </w:tc>
        <w:tc>
          <w:tcPr>
            <w:tcW w:w="1710" w:type="dxa"/>
            <w:tcBorders>
              <w:top w:val="single" w:sz="4" w:space="0" w:color="A6A6A6" w:themeColor="background1" w:themeShade="A6"/>
              <w:bottom w:val="single" w:sz="4" w:space="0" w:color="A6A6A6" w:themeColor="background1" w:themeShade="A6"/>
            </w:tcBorders>
            <w:vAlign w:val="center"/>
          </w:tcPr>
          <w:p w14:paraId="713A91E0" w14:textId="77777777" w:rsidR="008023A9" w:rsidRPr="00A17BB6" w:rsidRDefault="008023A9" w:rsidP="008023A9">
            <w:pPr>
              <w:rPr>
                <w:color w:val="FFFFFF" w:themeColor="background1"/>
              </w:rPr>
            </w:pPr>
          </w:p>
        </w:tc>
        <w:tc>
          <w:tcPr>
            <w:tcW w:w="1689" w:type="dxa"/>
            <w:tcBorders>
              <w:top w:val="single" w:sz="4" w:space="0" w:color="A6A6A6" w:themeColor="background1" w:themeShade="A6"/>
              <w:bottom w:val="single" w:sz="4" w:space="0" w:color="A6A6A6" w:themeColor="background1" w:themeShade="A6"/>
            </w:tcBorders>
            <w:vAlign w:val="center"/>
          </w:tcPr>
          <w:p w14:paraId="6EFB4312" w14:textId="77777777" w:rsidR="008023A9" w:rsidRPr="00A17BB6" w:rsidRDefault="008023A9" w:rsidP="008023A9">
            <w:pPr>
              <w:rPr>
                <w:color w:val="FFFFFF" w:themeColor="background1"/>
              </w:rPr>
            </w:pPr>
          </w:p>
        </w:tc>
      </w:tr>
    </w:tbl>
    <w:p w14:paraId="5AA75083" w14:textId="77777777" w:rsidR="004F6231" w:rsidRPr="00D30249" w:rsidRDefault="004F6231" w:rsidP="004F6231">
      <w:pPr>
        <w:spacing w:after="0" w:line="259" w:lineRule="auto"/>
        <w:rPr>
          <w:rFonts w:eastAsia="Calibri" w:cs="Times New Roman"/>
          <w:sz w:val="2"/>
          <w:szCs w:val="2"/>
        </w:rPr>
      </w:pPr>
    </w:p>
    <w:p w14:paraId="41EB73D4" w14:textId="77777777" w:rsidR="004F6231" w:rsidRDefault="004F6231" w:rsidP="004F6231">
      <w:pPr>
        <w:spacing w:after="120"/>
        <w:rPr>
          <w:rFonts w:eastAsia="Times New Roman" w:cs="Times New Roman"/>
        </w:rPr>
      </w:pPr>
    </w:p>
    <w:p w14:paraId="241BEFD4" w14:textId="1012D904" w:rsidR="00C40503" w:rsidRDefault="00C40503" w:rsidP="00A46C31">
      <w:pPr>
        <w:pStyle w:val="BodyText12pt"/>
      </w:pPr>
    </w:p>
    <w:p w14:paraId="0DE44595" w14:textId="66281112" w:rsidR="00C40503" w:rsidRDefault="00C40503" w:rsidP="00895630">
      <w:pPr>
        <w:pStyle w:val="ExhibitTitle"/>
      </w:pPr>
    </w:p>
    <w:p w14:paraId="2A23C824" w14:textId="72605A70" w:rsidR="00C40503" w:rsidRDefault="00C40503" w:rsidP="00895630">
      <w:pPr>
        <w:pStyle w:val="ExhibitTitle"/>
      </w:pPr>
    </w:p>
    <w:p w14:paraId="757A6994" w14:textId="77777777" w:rsidR="00C40503" w:rsidRPr="00895630" w:rsidRDefault="00C40503" w:rsidP="00895630">
      <w:pPr>
        <w:pStyle w:val="ExhibitTitle"/>
      </w:pPr>
    </w:p>
    <w:p w14:paraId="0466F66D" w14:textId="77777777" w:rsidR="00832639" w:rsidRPr="00832639" w:rsidRDefault="00832639" w:rsidP="00832639">
      <w:pPr>
        <w:spacing w:after="120"/>
        <w:rPr>
          <w:rFonts w:eastAsia="Times New Roman" w:cs="Times New Roman"/>
        </w:rPr>
      </w:pPr>
    </w:p>
    <w:p w14:paraId="7D0856BC" w14:textId="77777777" w:rsidR="00832639" w:rsidRPr="00832639" w:rsidRDefault="00832639" w:rsidP="00832639">
      <w:pPr>
        <w:spacing w:after="120"/>
        <w:rPr>
          <w:rFonts w:eastAsia="Times New Roman" w:cs="Times New Roman"/>
        </w:rPr>
        <w:sectPr w:rsidR="00832639" w:rsidRPr="00832639" w:rsidSect="00007093">
          <w:headerReference w:type="default" r:id="rId17"/>
          <w:footerReference w:type="default" r:id="rId18"/>
          <w:pgSz w:w="15840" w:h="12240" w:orient="landscape"/>
          <w:pgMar w:top="1440" w:right="1440" w:bottom="1440" w:left="1440" w:header="720" w:footer="720" w:gutter="0"/>
          <w:cols w:space="720"/>
          <w:docGrid w:linePitch="360"/>
        </w:sectPr>
      </w:pPr>
    </w:p>
    <w:p w14:paraId="12F3ECB3" w14:textId="3320233A" w:rsidR="00A52172" w:rsidRDefault="000215C2" w:rsidP="00E31FD7">
      <w:pPr>
        <w:pStyle w:val="Heading1"/>
      </w:pPr>
      <w:bookmarkStart w:id="157" w:name="_Toc114836291"/>
      <w:r>
        <w:lastRenderedPageBreak/>
        <w:t>Monitoring</w:t>
      </w:r>
      <w:r w:rsidR="00D9136B">
        <w:t xml:space="preserve"> </w:t>
      </w:r>
      <w:r w:rsidR="00A52172">
        <w:t xml:space="preserve">Network </w:t>
      </w:r>
      <w:r w:rsidR="00D9136B">
        <w:t>Operations</w:t>
      </w:r>
      <w:bookmarkEnd w:id="157"/>
    </w:p>
    <w:p w14:paraId="01D583EA" w14:textId="317197FD" w:rsidR="00437B8A" w:rsidRPr="00437B8A" w:rsidRDefault="00254B37" w:rsidP="005E0B10">
      <w:pPr>
        <w:pStyle w:val="BodyText12pt"/>
        <w:rPr>
          <w:i/>
          <w:iCs/>
        </w:rPr>
      </w:pPr>
      <w:r>
        <w:rPr>
          <w:i/>
          <w:iCs/>
        </w:rPr>
        <w:t xml:space="preserve">Describe how the </w:t>
      </w:r>
      <w:r w:rsidR="008023A9">
        <w:rPr>
          <w:i/>
          <w:iCs/>
        </w:rPr>
        <w:t>monitoring</w:t>
      </w:r>
      <w:r>
        <w:rPr>
          <w:i/>
          <w:iCs/>
        </w:rPr>
        <w:t xml:space="preserve"> network will be operated to meet objectives. Include i</w:t>
      </w:r>
      <w:r w:rsidR="00437B8A">
        <w:rPr>
          <w:i/>
          <w:iCs/>
        </w:rPr>
        <w:t>nstallation,</w:t>
      </w:r>
      <w:r w:rsidR="00437B8A" w:rsidRPr="00437B8A">
        <w:rPr>
          <w:i/>
          <w:iCs/>
        </w:rPr>
        <w:t xml:space="preserve"> operations</w:t>
      </w:r>
      <w:r>
        <w:rPr>
          <w:i/>
          <w:iCs/>
        </w:rPr>
        <w:t xml:space="preserve"> and maintenance activity schedule</w:t>
      </w:r>
      <w:r w:rsidR="00437B8A" w:rsidRPr="00437B8A">
        <w:rPr>
          <w:i/>
          <w:iCs/>
        </w:rPr>
        <w:t>, technician</w:t>
      </w:r>
      <w:r>
        <w:rPr>
          <w:i/>
          <w:iCs/>
        </w:rPr>
        <w:t xml:space="preserve"> </w:t>
      </w:r>
      <w:r w:rsidRPr="00437B8A">
        <w:rPr>
          <w:i/>
          <w:iCs/>
        </w:rPr>
        <w:t>training</w:t>
      </w:r>
      <w:r>
        <w:rPr>
          <w:i/>
          <w:iCs/>
        </w:rPr>
        <w:t xml:space="preserve"> and oversight, quality assurance oversight</w:t>
      </w:r>
      <w:r w:rsidR="000F2CB8">
        <w:rPr>
          <w:i/>
          <w:iCs/>
        </w:rPr>
        <w:t xml:space="preserve"> and goals</w:t>
      </w:r>
      <w:r>
        <w:rPr>
          <w:i/>
          <w:iCs/>
        </w:rPr>
        <w:t>. Roles</w:t>
      </w:r>
      <w:r w:rsidR="000F2CB8">
        <w:rPr>
          <w:i/>
          <w:iCs/>
        </w:rPr>
        <w:t xml:space="preserve">, </w:t>
      </w:r>
      <w:r>
        <w:rPr>
          <w:i/>
          <w:iCs/>
        </w:rPr>
        <w:t>responsibilities</w:t>
      </w:r>
      <w:r w:rsidR="00161628">
        <w:rPr>
          <w:i/>
          <w:iCs/>
        </w:rPr>
        <w:t>,</w:t>
      </w:r>
      <w:r>
        <w:rPr>
          <w:i/>
          <w:iCs/>
        </w:rPr>
        <w:t xml:space="preserve"> </w:t>
      </w:r>
      <w:r w:rsidR="000F2CB8">
        <w:rPr>
          <w:i/>
          <w:iCs/>
        </w:rPr>
        <w:t xml:space="preserve">and flow of data </w:t>
      </w:r>
      <w:r>
        <w:rPr>
          <w:i/>
          <w:iCs/>
        </w:rPr>
        <w:t>should be clearly outlined</w:t>
      </w:r>
      <w:r w:rsidR="005E0B10" w:rsidRPr="005E0B10">
        <w:rPr>
          <w:i/>
          <w:iCs/>
        </w:rPr>
        <w:t>.</w:t>
      </w:r>
    </w:p>
    <w:p w14:paraId="72F4352B" w14:textId="5F9CF78E" w:rsidR="00437B8A" w:rsidRDefault="00437B8A" w:rsidP="00437B8A">
      <w:pPr>
        <w:pStyle w:val="Heading2"/>
      </w:pPr>
      <w:bookmarkStart w:id="158" w:name="_Toc114836292"/>
      <w:r>
        <w:t>Site preparation and installation</w:t>
      </w:r>
      <w:bookmarkEnd w:id="158"/>
    </w:p>
    <w:p w14:paraId="6FEF6067" w14:textId="7E58163B" w:rsidR="00A76447" w:rsidRPr="005E0B10" w:rsidRDefault="00A76447" w:rsidP="00A76447">
      <w:pPr>
        <w:pStyle w:val="BodyText12pt"/>
        <w:rPr>
          <w:i/>
          <w:iCs/>
        </w:rPr>
      </w:pPr>
      <w:bookmarkStart w:id="159" w:name="_Toc114836293"/>
      <w:r>
        <w:rPr>
          <w:i/>
          <w:iCs/>
        </w:rPr>
        <w:t>Describe how sites will be prepared and installation performed. Discuss any ongoing site maintenance that is needed.</w:t>
      </w:r>
    </w:p>
    <w:p w14:paraId="786D2249" w14:textId="59677A7F" w:rsidR="00437B8A" w:rsidRDefault="005E0B10" w:rsidP="00627587">
      <w:pPr>
        <w:pStyle w:val="Heading2"/>
      </w:pPr>
      <w:r>
        <w:t>Quality</w:t>
      </w:r>
      <w:r w:rsidR="00627587">
        <w:t xml:space="preserve"> Assurance P</w:t>
      </w:r>
      <w:r>
        <w:t>lanning</w:t>
      </w:r>
      <w:bookmarkEnd w:id="159"/>
    </w:p>
    <w:p w14:paraId="309A5D57" w14:textId="45891FF9" w:rsidR="005E0B10" w:rsidRPr="005E0B10" w:rsidRDefault="00A76447" w:rsidP="26D6D020">
      <w:pPr>
        <w:pStyle w:val="BodyText12pt"/>
        <w:rPr>
          <w:i/>
          <w:iCs/>
        </w:rPr>
      </w:pPr>
      <w:r w:rsidRPr="26D6D020">
        <w:rPr>
          <w:i/>
          <w:iCs/>
        </w:rPr>
        <w:t>D</w:t>
      </w:r>
      <w:r w:rsidR="005E0B10" w:rsidRPr="26D6D020">
        <w:rPr>
          <w:i/>
          <w:iCs/>
        </w:rPr>
        <w:t xml:space="preserve">evelop </w:t>
      </w:r>
      <w:r w:rsidR="00274E87" w:rsidRPr="26D6D020">
        <w:rPr>
          <w:i/>
          <w:iCs/>
        </w:rPr>
        <w:t xml:space="preserve">a </w:t>
      </w:r>
      <w:r w:rsidR="005E0B10" w:rsidRPr="26D6D020">
        <w:rPr>
          <w:i/>
          <w:iCs/>
        </w:rPr>
        <w:t>quality assurance project plan (QAPP) and standard operating procedures (SOPs).</w:t>
      </w:r>
      <w:r w:rsidR="008023A9" w:rsidRPr="26D6D020">
        <w:rPr>
          <w:i/>
          <w:iCs/>
        </w:rPr>
        <w:t xml:space="preserve"> A quality manager provides oversight to ensure the QAPP and SOPs are followed and updated as needed.</w:t>
      </w:r>
      <w:r w:rsidR="0F3C1ED6" w:rsidRPr="26D6D020">
        <w:rPr>
          <w:i/>
          <w:iCs/>
        </w:rPr>
        <w:t xml:space="preserve"> Resource: https://www.epa.gov/amtic/ambient-air-monitoring-quality-assurance#documents</w:t>
      </w:r>
    </w:p>
    <w:p w14:paraId="2B81B25B" w14:textId="6F471B54" w:rsidR="005E0B10" w:rsidRDefault="005E0B10" w:rsidP="005E0B10">
      <w:pPr>
        <w:pStyle w:val="Heading2"/>
      </w:pPr>
      <w:bookmarkStart w:id="160" w:name="_Toc114836296"/>
      <w:r>
        <w:t>Daily Operations</w:t>
      </w:r>
      <w:bookmarkEnd w:id="160"/>
    </w:p>
    <w:p w14:paraId="5ADEF787" w14:textId="00152DF8" w:rsidR="005E0B10" w:rsidRPr="005E0B10" w:rsidRDefault="005E0B10" w:rsidP="00F74B45">
      <w:pPr>
        <w:pStyle w:val="BodyText12pt"/>
        <w:rPr>
          <w:i/>
          <w:iCs/>
        </w:rPr>
      </w:pPr>
      <w:r w:rsidRPr="005E0B10">
        <w:rPr>
          <w:i/>
          <w:iCs/>
        </w:rPr>
        <w:t>D</w:t>
      </w:r>
      <w:r w:rsidR="00A76447">
        <w:rPr>
          <w:i/>
          <w:iCs/>
        </w:rPr>
        <w:t>aily d</w:t>
      </w:r>
      <w:r w:rsidRPr="005E0B10">
        <w:rPr>
          <w:i/>
          <w:iCs/>
        </w:rPr>
        <w:t>ata review ensures that instruments are op</w:t>
      </w:r>
      <w:r w:rsidRPr="005E0B10">
        <w:rPr>
          <w:i/>
          <w:iCs/>
        </w:rPr>
        <w:softHyphen/>
        <w:t xml:space="preserve">erating properly. </w:t>
      </w:r>
      <w:r w:rsidR="00A76447">
        <w:rPr>
          <w:i/>
          <w:iCs/>
        </w:rPr>
        <w:t xml:space="preserve">Describe the people responsible for daily review, who will address issues, and who will follow up </w:t>
      </w:r>
      <w:r w:rsidR="00A3664A">
        <w:rPr>
          <w:i/>
          <w:iCs/>
        </w:rPr>
        <w:t>to ensure issues were addressed</w:t>
      </w:r>
      <w:r w:rsidRPr="005E0B10">
        <w:rPr>
          <w:i/>
          <w:iCs/>
        </w:rPr>
        <w:t>.</w:t>
      </w:r>
      <w:r w:rsidR="00A3664A">
        <w:rPr>
          <w:i/>
          <w:iCs/>
        </w:rPr>
        <w:t xml:space="preserve"> Describe site logs and how they will be used, reviewed, and accessed for the data validation and analysis processes.</w:t>
      </w:r>
      <w:r w:rsidRPr="005E0B10">
        <w:rPr>
          <w:i/>
          <w:iCs/>
        </w:rPr>
        <w:t xml:space="preserve"> </w:t>
      </w:r>
      <w:r w:rsidR="00627587" w:rsidRPr="002D6BA8">
        <w:rPr>
          <w:i/>
          <w:iCs/>
        </w:rPr>
        <w:t xml:space="preserve">Discuss how data will be summarized </w:t>
      </w:r>
      <w:r w:rsidR="002D6BA8" w:rsidRPr="002D6BA8">
        <w:rPr>
          <w:i/>
          <w:iCs/>
        </w:rPr>
        <w:t>(</w:t>
      </w:r>
      <w:r w:rsidR="00E51E39">
        <w:rPr>
          <w:i/>
          <w:iCs/>
        </w:rPr>
        <w:t>e.g.</w:t>
      </w:r>
      <w:r w:rsidR="002D6BA8" w:rsidRPr="002D6BA8">
        <w:rPr>
          <w:i/>
          <w:iCs/>
        </w:rPr>
        <w:t>, monthly reports</w:t>
      </w:r>
      <w:r w:rsidR="002D6BA8">
        <w:rPr>
          <w:i/>
          <w:iCs/>
        </w:rPr>
        <w:t>, which may include site visit summaries, instrument performance, data completeness and metrics [maximum, minimum, mean, standard deviation, outliers], highlights of high concentrations detection, etc.</w:t>
      </w:r>
      <w:r w:rsidR="002D6BA8" w:rsidRPr="002D6BA8">
        <w:rPr>
          <w:i/>
          <w:iCs/>
        </w:rPr>
        <w:t>).</w:t>
      </w:r>
      <w:r w:rsidR="009866C2">
        <w:rPr>
          <w:i/>
          <w:iCs/>
        </w:rPr>
        <w:t xml:space="preserve"> Discuss the process for</w:t>
      </w:r>
      <w:r w:rsidR="00627587">
        <w:rPr>
          <w:i/>
          <w:iCs/>
        </w:rPr>
        <w:t xml:space="preserve"> </w:t>
      </w:r>
      <w:r w:rsidR="009866C2" w:rsidRPr="009866C2">
        <w:rPr>
          <w:i/>
          <w:iCs/>
        </w:rPr>
        <w:t xml:space="preserve">reviewing any automated flags generated by the instrument/sensor and </w:t>
      </w:r>
      <w:r w:rsidR="009866C2">
        <w:rPr>
          <w:i/>
          <w:iCs/>
        </w:rPr>
        <w:t xml:space="preserve">how to document with any </w:t>
      </w:r>
      <w:r w:rsidR="009866C2" w:rsidRPr="009866C2">
        <w:rPr>
          <w:i/>
          <w:iCs/>
        </w:rPr>
        <w:t xml:space="preserve">necessary </w:t>
      </w:r>
      <w:r w:rsidR="009866C2">
        <w:rPr>
          <w:i/>
          <w:iCs/>
        </w:rPr>
        <w:t xml:space="preserve">additional information about the cause of the flag </w:t>
      </w:r>
      <w:r w:rsidR="00F07313">
        <w:rPr>
          <w:i/>
          <w:iCs/>
        </w:rPr>
        <w:t>(</w:t>
      </w:r>
      <w:r w:rsidR="009866C2">
        <w:rPr>
          <w:i/>
          <w:iCs/>
        </w:rPr>
        <w:t xml:space="preserve">for example, equipment malfunction, </w:t>
      </w:r>
      <w:r w:rsidR="00F07313">
        <w:rPr>
          <w:i/>
          <w:iCs/>
        </w:rPr>
        <w:t>power outage, extreme events such as wildfire or fireworks, etc.).</w:t>
      </w:r>
    </w:p>
    <w:p w14:paraId="5FE52B5C" w14:textId="5D518688" w:rsidR="00A52172" w:rsidRPr="00627587" w:rsidRDefault="00A52172" w:rsidP="00A52172">
      <w:pPr>
        <w:pStyle w:val="Heading1"/>
      </w:pPr>
      <w:bookmarkStart w:id="161" w:name="_Toc114836297"/>
      <w:r w:rsidRPr="00627587">
        <w:t xml:space="preserve">Data </w:t>
      </w:r>
      <w:r w:rsidR="00D9136B" w:rsidRPr="00627587">
        <w:t>Management and Quality Assurance</w:t>
      </w:r>
      <w:bookmarkEnd w:id="161"/>
    </w:p>
    <w:p w14:paraId="558523DC" w14:textId="77777777" w:rsidR="00D9136B" w:rsidRDefault="00A52172" w:rsidP="00D9136B">
      <w:pPr>
        <w:pStyle w:val="Heading2"/>
      </w:pPr>
      <w:bookmarkStart w:id="162" w:name="_Toc114836298"/>
      <w:r>
        <w:t xml:space="preserve">Data </w:t>
      </w:r>
      <w:r w:rsidR="00D9136B">
        <w:t>management overview</w:t>
      </w:r>
      <w:bookmarkEnd w:id="162"/>
    </w:p>
    <w:p w14:paraId="09385404" w14:textId="732C432B" w:rsidR="00857B91" w:rsidRPr="005E0B10" w:rsidRDefault="00857B91" w:rsidP="00857B91">
      <w:pPr>
        <w:pStyle w:val="BodyText12pt"/>
        <w:rPr>
          <w:i/>
          <w:iCs/>
        </w:rPr>
      </w:pPr>
      <w:bookmarkStart w:id="163" w:name="_Toc114836299"/>
      <w:r>
        <w:rPr>
          <w:i/>
          <w:iCs/>
        </w:rPr>
        <w:t>Describe the data management system including the flow of data.</w:t>
      </w:r>
    </w:p>
    <w:p w14:paraId="71D86202" w14:textId="0EAE6C30" w:rsidR="00D9136B" w:rsidRDefault="00D9136B" w:rsidP="00D9136B">
      <w:pPr>
        <w:pStyle w:val="Heading2"/>
      </w:pPr>
      <w:r>
        <w:t xml:space="preserve">Data quality </w:t>
      </w:r>
      <w:r w:rsidR="00F07313">
        <w:t xml:space="preserve">assurance </w:t>
      </w:r>
      <w:r w:rsidR="00857B91">
        <w:t xml:space="preserve">and </w:t>
      </w:r>
      <w:bookmarkEnd w:id="163"/>
      <w:r w:rsidR="00F07313">
        <w:t>control</w:t>
      </w:r>
    </w:p>
    <w:p w14:paraId="182712B2" w14:textId="0E15E5A6" w:rsidR="00857B91" w:rsidRPr="005E0B10" w:rsidRDefault="00857B91" w:rsidP="00857B91">
      <w:pPr>
        <w:pStyle w:val="BodyText12pt"/>
        <w:rPr>
          <w:i/>
          <w:iCs/>
        </w:rPr>
      </w:pPr>
      <w:bookmarkStart w:id="164" w:name="_Toc114836300"/>
      <w:r>
        <w:rPr>
          <w:i/>
          <w:iCs/>
        </w:rPr>
        <w:lastRenderedPageBreak/>
        <w:t xml:space="preserve">Describe the data QC and QA steps that will be taken (e.g., will an </w:t>
      </w:r>
      <w:r w:rsidR="00C175C6">
        <w:rPr>
          <w:i/>
          <w:iCs/>
        </w:rPr>
        <w:t>automated</w:t>
      </w:r>
      <w:r>
        <w:rPr>
          <w:i/>
          <w:iCs/>
        </w:rPr>
        <w:t xml:space="preserve"> data screening or alerting system be used?)</w:t>
      </w:r>
      <w:r w:rsidR="000F2CB8">
        <w:rPr>
          <w:i/>
          <w:iCs/>
        </w:rPr>
        <w:t>, flow of data, and any redundancies to ensure minimal data loss</w:t>
      </w:r>
      <w:r>
        <w:rPr>
          <w:i/>
          <w:iCs/>
        </w:rPr>
        <w:t>.</w:t>
      </w:r>
      <w:r w:rsidR="00C175C6">
        <w:rPr>
          <w:i/>
          <w:iCs/>
        </w:rPr>
        <w:t xml:space="preserve"> Describe data checks and data quality objectives.</w:t>
      </w:r>
    </w:p>
    <w:p w14:paraId="19DF6259" w14:textId="482694C7" w:rsidR="00E31FD7" w:rsidRDefault="000215C2" w:rsidP="00D9136B">
      <w:pPr>
        <w:pStyle w:val="Heading2"/>
      </w:pPr>
      <w:r>
        <w:t>Data</w:t>
      </w:r>
      <w:r w:rsidR="00CA1D0D">
        <w:t xml:space="preserve"> presentation, display, and</w:t>
      </w:r>
      <w:r w:rsidR="00D9136B">
        <w:t xml:space="preserve"> </w:t>
      </w:r>
      <w:r w:rsidR="00A52172">
        <w:t>visualization</w:t>
      </w:r>
      <w:bookmarkEnd w:id="164"/>
    </w:p>
    <w:p w14:paraId="6C3C404A" w14:textId="234CE2E1" w:rsidR="00C175C6" w:rsidRPr="005E0B10" w:rsidRDefault="00C175C6" w:rsidP="00C175C6">
      <w:pPr>
        <w:pStyle w:val="BodyText12pt"/>
        <w:rPr>
          <w:i/>
          <w:iCs/>
        </w:rPr>
      </w:pPr>
      <w:bookmarkStart w:id="165" w:name="_Toc114836301"/>
      <w:r>
        <w:rPr>
          <w:i/>
          <w:iCs/>
        </w:rPr>
        <w:t>Describe how data will be visualized for internal, operational review</w:t>
      </w:r>
      <w:r w:rsidR="00CA1D0D">
        <w:rPr>
          <w:i/>
          <w:iCs/>
        </w:rPr>
        <w:t>,</w:t>
      </w:r>
      <w:r>
        <w:rPr>
          <w:i/>
          <w:iCs/>
        </w:rPr>
        <w:t xml:space="preserve"> and to share with the </w:t>
      </w:r>
      <w:r w:rsidRPr="00CA1D0D">
        <w:rPr>
          <w:i/>
          <w:iCs/>
        </w:rPr>
        <w:t>public.</w:t>
      </w:r>
      <w:r w:rsidR="00627587" w:rsidRPr="00CA1D0D">
        <w:rPr>
          <w:i/>
          <w:iCs/>
        </w:rPr>
        <w:t xml:space="preserve"> This may include graphs</w:t>
      </w:r>
      <w:r w:rsidR="008C3AE1">
        <w:rPr>
          <w:i/>
          <w:iCs/>
        </w:rPr>
        <w:t>, reports,</w:t>
      </w:r>
      <w:r w:rsidR="00627587" w:rsidRPr="00CA1D0D">
        <w:rPr>
          <w:i/>
          <w:iCs/>
        </w:rPr>
        <w:t xml:space="preserve"> </w:t>
      </w:r>
      <w:r w:rsidR="008C3AE1">
        <w:rPr>
          <w:i/>
          <w:iCs/>
        </w:rPr>
        <w:t>public</w:t>
      </w:r>
      <w:r w:rsidR="00627587" w:rsidRPr="00CA1D0D">
        <w:rPr>
          <w:i/>
          <w:iCs/>
        </w:rPr>
        <w:t xml:space="preserve"> website</w:t>
      </w:r>
      <w:r w:rsidR="008C3AE1">
        <w:rPr>
          <w:i/>
          <w:iCs/>
        </w:rPr>
        <w:t>, online data display tools</w:t>
      </w:r>
      <w:r w:rsidR="00CA1D0D" w:rsidRPr="00CA1D0D">
        <w:rPr>
          <w:i/>
          <w:iCs/>
        </w:rPr>
        <w:t>.</w:t>
      </w:r>
    </w:p>
    <w:p w14:paraId="744CFEB9" w14:textId="72480448" w:rsidR="00D9136B" w:rsidRDefault="000215C2" w:rsidP="00D9136B">
      <w:pPr>
        <w:pStyle w:val="Heading2"/>
      </w:pPr>
      <w:r>
        <w:t>Data</w:t>
      </w:r>
      <w:r w:rsidR="00D9136B">
        <w:t xml:space="preserve"> </w:t>
      </w:r>
      <w:r w:rsidR="00EB216B">
        <w:t>m</w:t>
      </w:r>
      <w:r w:rsidR="00D9136B">
        <w:t>essaging</w:t>
      </w:r>
      <w:r>
        <w:t xml:space="preserve"> and communication to the public</w:t>
      </w:r>
      <w:bookmarkEnd w:id="165"/>
    </w:p>
    <w:p w14:paraId="323A25BD" w14:textId="00675859" w:rsidR="00C175C6" w:rsidRPr="005E0B10" w:rsidRDefault="00C175C6" w:rsidP="00C175C6">
      <w:pPr>
        <w:pStyle w:val="BodyText12pt"/>
        <w:rPr>
          <w:i/>
          <w:iCs/>
        </w:rPr>
      </w:pPr>
      <w:r w:rsidRPr="008C3AE1">
        <w:rPr>
          <w:i/>
          <w:iCs/>
        </w:rPr>
        <w:t>Describe the levels of concern for pollutants</w:t>
      </w:r>
      <w:r w:rsidR="008C3AE1" w:rsidRPr="008C3AE1">
        <w:rPr>
          <w:i/>
          <w:iCs/>
        </w:rPr>
        <w:t xml:space="preserve"> (e.g., air quality index, air quality advisories)</w:t>
      </w:r>
      <w:r w:rsidR="00871613">
        <w:rPr>
          <w:i/>
          <w:iCs/>
        </w:rPr>
        <w:t>,</w:t>
      </w:r>
      <w:r w:rsidRPr="008C3AE1">
        <w:rPr>
          <w:i/>
          <w:iCs/>
        </w:rPr>
        <w:t xml:space="preserve"> actions the public can take, and health messaging.</w:t>
      </w:r>
      <w:r w:rsidR="008C3AE1" w:rsidRPr="008C3AE1">
        <w:rPr>
          <w:i/>
          <w:iCs/>
        </w:rPr>
        <w:t xml:space="preserve"> </w:t>
      </w:r>
      <w:r w:rsidR="008C3AE1">
        <w:rPr>
          <w:i/>
          <w:iCs/>
        </w:rPr>
        <w:t>Discuss</w:t>
      </w:r>
      <w:r w:rsidR="008C3AE1" w:rsidRPr="008C3AE1">
        <w:rPr>
          <w:i/>
          <w:iCs/>
        </w:rPr>
        <w:t xml:space="preserve"> plans to reach out to media and the public (e.g., website, mobile application, social media campaigns, </w:t>
      </w:r>
      <w:r w:rsidR="008C3AE1">
        <w:rPr>
          <w:i/>
          <w:iCs/>
        </w:rPr>
        <w:t xml:space="preserve">flyers, and </w:t>
      </w:r>
      <w:r w:rsidR="008C3AE1" w:rsidRPr="008C3AE1">
        <w:rPr>
          <w:i/>
          <w:iCs/>
        </w:rPr>
        <w:t>toolkits).</w:t>
      </w:r>
    </w:p>
    <w:p w14:paraId="30B257A4" w14:textId="53B842ED" w:rsidR="00A52172" w:rsidRPr="00832639" w:rsidRDefault="00A52172" w:rsidP="00A52172">
      <w:pPr>
        <w:pStyle w:val="Heading1"/>
      </w:pPr>
      <w:bookmarkStart w:id="166" w:name="_Toc114836302"/>
      <w:r>
        <w:t>Conclusions</w:t>
      </w:r>
      <w:bookmarkEnd w:id="166"/>
    </w:p>
    <w:p w14:paraId="0F68717A" w14:textId="4346D3E2" w:rsidR="00E03DFC" w:rsidRDefault="00E31FD7" w:rsidP="00C175C6">
      <w:pPr>
        <w:pStyle w:val="BodyText12pt"/>
        <w:rPr>
          <w:i/>
          <w:iCs/>
        </w:rPr>
      </w:pPr>
      <w:r>
        <w:rPr>
          <w:i/>
          <w:iCs/>
        </w:rPr>
        <w:t xml:space="preserve">Include final conclusions and next steps for the </w:t>
      </w:r>
      <w:r w:rsidR="00027E0F">
        <w:rPr>
          <w:i/>
          <w:iCs/>
        </w:rPr>
        <w:t>Air Quality Monitoring Plan</w:t>
      </w:r>
      <w:r w:rsidR="00627587">
        <w:rPr>
          <w:i/>
          <w:iCs/>
        </w:rPr>
        <w:t>, for example, implementation of additional monitoring (sites, pollutants, types of instruments)</w:t>
      </w:r>
      <w:r>
        <w:rPr>
          <w:i/>
          <w:iCs/>
        </w:rPr>
        <w:t>.</w:t>
      </w:r>
      <w:r w:rsidR="00627587">
        <w:rPr>
          <w:i/>
          <w:iCs/>
        </w:rPr>
        <w:t xml:space="preserve"> Describe </w:t>
      </w:r>
      <w:r w:rsidR="00CA1D0D">
        <w:rPr>
          <w:i/>
          <w:iCs/>
        </w:rPr>
        <w:t xml:space="preserve">current and upcoming </w:t>
      </w:r>
      <w:r w:rsidR="00627587">
        <w:rPr>
          <w:i/>
          <w:iCs/>
        </w:rPr>
        <w:t>air monitoring challenges that are unique to the region and potential solutions</w:t>
      </w:r>
      <w:r w:rsidR="008C3AE1">
        <w:rPr>
          <w:i/>
          <w:iCs/>
        </w:rPr>
        <w:t xml:space="preserve"> associated with local needs and requirements</w:t>
      </w:r>
      <w:r w:rsidR="00627587">
        <w:rPr>
          <w:i/>
          <w:iCs/>
        </w:rPr>
        <w:t xml:space="preserve">. </w:t>
      </w:r>
    </w:p>
    <w:p w14:paraId="451C24A5" w14:textId="30522800" w:rsidR="00A52172" w:rsidRDefault="00A52172" w:rsidP="00A52172">
      <w:pPr>
        <w:pStyle w:val="Heading1-NoNumbers"/>
      </w:pPr>
      <w:bookmarkStart w:id="167" w:name="_Toc114836303"/>
      <w:r>
        <w:t>Citations</w:t>
      </w:r>
      <w:bookmarkEnd w:id="167"/>
    </w:p>
    <w:sectPr w:rsidR="00A52172" w:rsidSect="00B75993">
      <w:headerReference w:type="default" r:id="rId19"/>
      <w:footerReference w:type="default" r:id="rId20"/>
      <w:headerReference w:type="first" r:id="rId21"/>
      <w:footerReference w:type="first" r:id="rId22"/>
      <w:pgSz w:w="12240" w:h="15840" w:code="1"/>
      <w:pgMar w:top="207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1C406" w14:textId="77777777" w:rsidR="00007093" w:rsidRDefault="00007093" w:rsidP="00E96485">
      <w:r>
        <w:separator/>
      </w:r>
    </w:p>
    <w:p w14:paraId="38D9C005" w14:textId="77777777" w:rsidR="00007093" w:rsidRDefault="00007093"/>
  </w:endnote>
  <w:endnote w:type="continuationSeparator" w:id="0">
    <w:p w14:paraId="17F4D125" w14:textId="77777777" w:rsidR="00007093" w:rsidRDefault="00007093" w:rsidP="00E96485">
      <w:r>
        <w:continuationSeparator/>
      </w:r>
    </w:p>
    <w:p w14:paraId="26084731" w14:textId="77777777" w:rsidR="00007093" w:rsidRDefault="00007093"/>
  </w:endnote>
  <w:endnote w:type="continuationNotice" w:id="1">
    <w:p w14:paraId="621F1796" w14:textId="77777777" w:rsidR="00007093" w:rsidRDefault="000070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altName w:val="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STFangsong">
    <w:charset w:val="86"/>
    <w:family w:val="auto"/>
    <w:pitch w:val="variable"/>
    <w:sig w:usb0="00000287" w:usb1="080F0000" w:usb2="00000010" w:usb3="00000000" w:csb0="0004009F" w:csb1="00000000"/>
  </w:font>
  <w:font w:name="Courier">
    <w:panose1 w:val="02070409020205020404"/>
    <w:charset w:val="00"/>
    <w:family w:val="modern"/>
    <w:pitch w:val="fixed"/>
    <w:sig w:usb0="00000003" w:usb1="00000000" w:usb2="00000000" w:usb3="00000000" w:csb0="00000001"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mn-ea">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949784"/>
      <w:docPartObj>
        <w:docPartGallery w:val="Page Numbers (Bottom of Page)"/>
        <w:docPartUnique/>
      </w:docPartObj>
    </w:sdtPr>
    <w:sdtEndPr>
      <w:rPr>
        <w:noProof/>
      </w:rPr>
    </w:sdtEndPr>
    <w:sdtContent>
      <w:p w14:paraId="05E7A9DB" w14:textId="38B8BD6C" w:rsidR="001B3B77" w:rsidRDefault="001B3B77">
        <w:pPr>
          <w:pStyle w:val="Footer"/>
          <w:jc w:val="center"/>
        </w:pPr>
        <w:r w:rsidRPr="00C70EBD">
          <w:rPr>
            <w:noProof/>
            <w:color w:val="808080" w:themeColor="background1" w:themeShade="80"/>
          </w:rPr>
          <mc:AlternateContent>
            <mc:Choice Requires="wps">
              <w:drawing>
                <wp:anchor distT="0" distB="0" distL="114300" distR="114300" simplePos="0" relativeHeight="251658246" behindDoc="0" locked="0" layoutInCell="1" allowOverlap="1" wp14:anchorId="005980AB" wp14:editId="798EF172">
                  <wp:simplePos x="0" y="0"/>
                  <wp:positionH relativeFrom="margin">
                    <wp:align>left</wp:align>
                  </wp:positionH>
                  <wp:positionV relativeFrom="paragraph">
                    <wp:posOffset>-123465</wp:posOffset>
                  </wp:positionV>
                  <wp:extent cx="5972175" cy="9525"/>
                  <wp:effectExtent l="0" t="0" r="28575" b="28575"/>
                  <wp:wrapNone/>
                  <wp:docPr id="11" name="Straight Connector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dec="http://schemas.microsoft.com/office/drawing/2017/decorative" xmlns:a="http://schemas.openxmlformats.org/drawingml/2006/main" xmlns:oel="http://schemas.microsoft.com/office/2019/extlst">
              <w:pict w14:anchorId="45BE0AB4">
                <v:line id="Straight Connector 11" style="position:absolute;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alt="&quot;&quot;" o:spid="_x0000_s1026" strokecolor="#008085" strokeweight="1pt" from="0,-9.7pt" to="470.25pt,-8.95pt" w14:anchorId="70208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">
                  <w10:wrap anchorx="margin"/>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824467"/>
      <w:docPartObj>
        <w:docPartGallery w:val="Page Numbers (Bottom of Page)"/>
        <w:docPartUnique/>
      </w:docPartObj>
    </w:sdtPr>
    <w:sdtEndPr>
      <w:rPr>
        <w:noProof/>
      </w:rPr>
    </w:sdtEndPr>
    <w:sdtContent>
      <w:p w14:paraId="583290B2" w14:textId="1E3AC813" w:rsidR="00A22E01" w:rsidRDefault="00A22E01">
        <w:pPr>
          <w:pStyle w:val="Footer"/>
          <w:jc w:val="center"/>
        </w:pPr>
        <w:r w:rsidRPr="00C70EBD">
          <w:rPr>
            <w:noProof/>
            <w:color w:val="808080" w:themeColor="background1" w:themeShade="80"/>
          </w:rPr>
          <mc:AlternateContent>
            <mc:Choice Requires="wps">
              <w:drawing>
                <wp:anchor distT="0" distB="0" distL="114300" distR="114300" simplePos="0" relativeHeight="251658250" behindDoc="0" locked="0" layoutInCell="1" allowOverlap="1" wp14:anchorId="26E5D887" wp14:editId="30700627">
                  <wp:simplePos x="0" y="0"/>
                  <wp:positionH relativeFrom="margin">
                    <wp:align>left</wp:align>
                  </wp:positionH>
                  <wp:positionV relativeFrom="paragraph">
                    <wp:posOffset>-123465</wp:posOffset>
                  </wp:positionV>
                  <wp:extent cx="5972175" cy="9525"/>
                  <wp:effectExtent l="0" t="0" r="28575" b="28575"/>
                  <wp:wrapNone/>
                  <wp:docPr id="3" name="Straight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dec="http://schemas.microsoft.com/office/drawing/2017/decorative" xmlns:a="http://schemas.openxmlformats.org/drawingml/2006/main" xmlns:oel="http://schemas.microsoft.com/office/2019/extlst">
              <w:pict w14:anchorId="0762DB26">
                <v:line id="Straight Connector 3" style="position:absolute;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alt="&quot;&quot;" o:spid="_x0000_s1026" strokecolor="#008085" strokeweight="1pt" from="0,-9.7pt" to="470.25pt,-8.95pt" w14:anchorId="4E6FC6F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">
                  <w10:wrap anchorx="margin"/>
                </v:line>
              </w:pict>
            </mc:Fallback>
          </mc:AlternateContent>
        </w:r>
        <w:r>
          <w:fldChar w:fldCharType="begin"/>
        </w:r>
        <w:r>
          <w:instrText xml:space="preserve"> PAGE   \* MERGEFORMAT </w:instrText>
        </w:r>
        <w:r>
          <w:fldChar w:fldCharType="separate"/>
        </w:r>
        <w:r w:rsidR="008D0189">
          <w:rPr>
            <w:noProof/>
          </w:rPr>
          <w:t>i</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9597383"/>
      <w:docPartObj>
        <w:docPartGallery w:val="Page Numbers (Bottom of Page)"/>
        <w:docPartUnique/>
      </w:docPartObj>
    </w:sdtPr>
    <w:sdtEndPr>
      <w:rPr>
        <w:noProof/>
      </w:rPr>
    </w:sdtEndPr>
    <w:sdtContent>
      <w:p w14:paraId="0787B830" w14:textId="1143B378" w:rsidR="006D08C7" w:rsidRDefault="006D08C7">
        <w:pPr>
          <w:pStyle w:val="Footer"/>
          <w:jc w:val="center"/>
        </w:pPr>
        <w:r w:rsidRPr="00C70EBD">
          <w:rPr>
            <w:noProof/>
            <w:color w:val="808080" w:themeColor="background1" w:themeShade="80"/>
          </w:rPr>
          <mc:AlternateContent>
            <mc:Choice Requires="wps">
              <w:drawing>
                <wp:anchor distT="0" distB="0" distL="114300" distR="114300" simplePos="0" relativeHeight="251658253" behindDoc="0" locked="0" layoutInCell="1" allowOverlap="1" wp14:anchorId="7CB1CCA5" wp14:editId="6B171BE2">
                  <wp:simplePos x="0" y="0"/>
                  <wp:positionH relativeFrom="margin">
                    <wp:align>left</wp:align>
                  </wp:positionH>
                  <wp:positionV relativeFrom="paragraph">
                    <wp:posOffset>-123465</wp:posOffset>
                  </wp:positionV>
                  <wp:extent cx="5972175" cy="9525"/>
                  <wp:effectExtent l="0" t="0" r="28575" b="28575"/>
                  <wp:wrapNone/>
                  <wp:docPr id="24" name="Straight Connector 2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dec="http://schemas.microsoft.com/office/drawing/2017/decorative" xmlns:a="http://schemas.openxmlformats.org/drawingml/2006/main" xmlns:oel="http://schemas.microsoft.com/office/2019/extlst">
              <w:pict w14:anchorId="65BB73C3">
                <v:line id="Straight Connector 24" style="position:absolute;z-index:2517063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alt="&quot;&quot;" o:spid="_x0000_s1026" strokecolor="#008085" strokeweight="1pt" from="0,-9.7pt" to="470.25pt,-8.95pt" w14:anchorId="29A344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">
                  <w10:wrap anchorx="margin"/>
                </v:line>
              </w:pict>
            </mc:Fallback>
          </mc:AlternateContent>
        </w:r>
        <w:r>
          <w:fldChar w:fldCharType="begin"/>
        </w:r>
        <w:r>
          <w:instrText xml:space="preserve"> PAGE   \* MERGEFORMAT </w:instrText>
        </w:r>
        <w:r>
          <w:fldChar w:fldCharType="separate"/>
        </w:r>
        <w:r>
          <w:rPr>
            <w:noProof/>
          </w:rPr>
          <w:t>i</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F448D" w14:textId="7D5B8926" w:rsidR="00832639" w:rsidRDefault="00B75993" w:rsidP="00007093">
    <w:pPr>
      <w:pStyle w:val="Footer"/>
    </w:pPr>
    <w:r w:rsidRPr="00A22E01">
      <w:rPr>
        <w:noProof/>
        <w:color w:val="808080"/>
      </w:rPr>
      <mc:AlternateContent>
        <mc:Choice Requires="wps">
          <w:drawing>
            <wp:anchor distT="0" distB="0" distL="114300" distR="114300" simplePos="0" relativeHeight="251658252" behindDoc="0" locked="0" layoutInCell="1" allowOverlap="1" wp14:anchorId="3BA96D91" wp14:editId="3629BD7C">
              <wp:simplePos x="0" y="0"/>
              <wp:positionH relativeFrom="margin">
                <wp:posOffset>923925</wp:posOffset>
              </wp:positionH>
              <wp:positionV relativeFrom="paragraph">
                <wp:posOffset>8890</wp:posOffset>
              </wp:positionV>
              <wp:extent cx="5972175" cy="9525"/>
              <wp:effectExtent l="0" t="0" r="28575" b="28575"/>
              <wp:wrapNone/>
              <wp:docPr id="20" name="Straight Connector 2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dec="http://schemas.microsoft.com/office/drawing/2017/decorative" xmlns:a="http://schemas.openxmlformats.org/drawingml/2006/main" xmlns:oel="http://schemas.microsoft.com/office/2019/extlst">
          <w:pict w14:anchorId="700CDFC2">
            <v:line id="Straight Connector 20" style="position:absolute;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alt="&quot;&quot;" o:spid="_x0000_s1026" strokecolor="#008085" strokeweight="1pt" from="72.75pt,.7pt" to="543pt,1.45pt" w14:anchorId="4B5394E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">
              <w10:wrap anchorx="margin"/>
            </v:line>
          </w:pict>
        </mc:Fallback>
      </mc:AlternateContent>
    </w:r>
  </w:p>
  <w:p w14:paraId="0075CFE2" w14:textId="77777777" w:rsidR="00832639" w:rsidRDefault="00832639" w:rsidP="00B75993">
    <w:pPr>
      <w:jc w:val="center"/>
      <w:rPr>
        <w:noProof/>
      </w:rPr>
    </w:pPr>
    <w:r w:rsidRPr="005E4B85">
      <w:rPr>
        <w:noProof/>
      </w:rPr>
      <w:fldChar w:fldCharType="begin"/>
    </w:r>
    <w:r w:rsidRPr="005E4B85">
      <w:rPr>
        <w:noProof/>
      </w:rPr>
      <w:instrText xml:space="preserve"> PAGE   \* MERGEFORMAT </w:instrText>
    </w:r>
    <w:r w:rsidRPr="005E4B85">
      <w:rPr>
        <w:noProof/>
      </w:rPr>
      <w:fldChar w:fldCharType="separate"/>
    </w:r>
    <w:r>
      <w:rPr>
        <w:noProof/>
      </w:rPr>
      <w:t>11</w:t>
    </w:r>
    <w:r w:rsidRPr="005E4B85">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8447289"/>
      <w:docPartObj>
        <w:docPartGallery w:val="Page Numbers (Bottom of Page)"/>
        <w:docPartUnique/>
      </w:docPartObj>
    </w:sdtPr>
    <w:sdtEndPr>
      <w:rPr>
        <w:noProof/>
      </w:rPr>
    </w:sdtEndPr>
    <w:sdtContent>
      <w:p w14:paraId="1538C02C" w14:textId="70B58C4A" w:rsidR="00A22E01" w:rsidRDefault="00A22E01">
        <w:pPr>
          <w:pStyle w:val="Footer"/>
          <w:jc w:val="center"/>
        </w:pPr>
        <w:r w:rsidRPr="00A22E01">
          <w:rPr>
            <w:noProof/>
            <w:color w:val="808080"/>
          </w:rPr>
          <mc:AlternateContent>
            <mc:Choice Requires="wps">
              <w:drawing>
                <wp:anchor distT="0" distB="0" distL="114300" distR="114300" simplePos="0" relativeHeight="251658251" behindDoc="0" locked="0" layoutInCell="1" allowOverlap="1" wp14:anchorId="3D311A5F" wp14:editId="78C681F2">
                  <wp:simplePos x="0" y="0"/>
                  <wp:positionH relativeFrom="margin">
                    <wp:align>left</wp:align>
                  </wp:positionH>
                  <wp:positionV relativeFrom="paragraph">
                    <wp:posOffset>-123465</wp:posOffset>
                  </wp:positionV>
                  <wp:extent cx="5972175" cy="9525"/>
                  <wp:effectExtent l="0" t="0" r="28575" b="28575"/>
                  <wp:wrapNone/>
                  <wp:docPr id="5" name="Straight Connector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dec="http://schemas.microsoft.com/office/drawing/2017/decorative" xmlns:a="http://schemas.openxmlformats.org/drawingml/2006/main" xmlns:oel="http://schemas.microsoft.com/office/2019/extlst">
              <w:pict w14:anchorId="625B99BA">
                <v:line id="Straight Connector 5" style="position:absolute;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alt="&quot;&quot;" o:spid="_x0000_s1026" strokecolor="#008085" strokeweight="1pt" from="0,-9.7pt" to="470.25pt,-8.95pt" w14:anchorId="403245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2XB3wEAABE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">
                  <w10:wrap anchorx="margin"/>
                </v:line>
              </w:pict>
            </mc:Fallback>
          </mc:AlternateContent>
        </w:r>
        <w:r>
          <w:fldChar w:fldCharType="begin"/>
        </w:r>
        <w:r>
          <w:instrText xml:space="preserve"> PAGE   \* MERGEFORMAT </w:instrText>
        </w:r>
        <w:r>
          <w:fldChar w:fldCharType="separate"/>
        </w:r>
        <w:r w:rsidR="008D0189">
          <w:rPr>
            <w:noProof/>
          </w:rPr>
          <w:t>2</w:t>
        </w:r>
        <w:r>
          <w:rPr>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AA22A" w14:textId="3B6A120E" w:rsidR="00E03DFC" w:rsidRDefault="00E03DFC">
    <w:pPr>
      <w:pStyle w:val="Footer"/>
      <w:jc w:val="center"/>
    </w:pPr>
    <w:r w:rsidRPr="00A22E01">
      <w:rPr>
        <w:noProof/>
        <w:color w:val="808080"/>
      </w:rPr>
      <mc:AlternateContent>
        <mc:Choice Requires="wps">
          <w:drawing>
            <wp:anchor distT="0" distB="0" distL="114300" distR="114300" simplePos="0" relativeHeight="251658247" behindDoc="0" locked="0" layoutInCell="1" allowOverlap="1" wp14:anchorId="377C065E" wp14:editId="6440A5FF">
              <wp:simplePos x="0" y="0"/>
              <wp:positionH relativeFrom="margin">
                <wp:align>right</wp:align>
              </wp:positionH>
              <wp:positionV relativeFrom="paragraph">
                <wp:posOffset>-130071</wp:posOffset>
              </wp:positionV>
              <wp:extent cx="5972175" cy="9525"/>
              <wp:effectExtent l="0" t="0" r="28575" b="28575"/>
              <wp:wrapNone/>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dec="http://schemas.microsoft.com/office/drawing/2017/decorative" xmlns:a="http://schemas.openxmlformats.org/drawingml/2006/main" xmlns:oel="http://schemas.microsoft.com/office/2019/extlst">
          <w:pict w14:anchorId="6E957790">
            <v:line id="Straight Connector 21" style="position:absolute;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alt="&quot;&quot;" o:spid="_x0000_s1026" strokecolor="#008085" strokeweight="1pt" from="419.05pt,-10.25pt" to="889.3pt,-9.5pt" w14:anchorId="72B1D0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x4AEAABM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">
              <w10:wrap anchorx="margin"/>
            </v:line>
          </w:pict>
        </mc:Fallback>
      </mc:AlternateContent>
    </w: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6C162" w14:textId="77777777" w:rsidR="00007093" w:rsidRDefault="00007093" w:rsidP="00E96485">
      <w:r>
        <w:separator/>
      </w:r>
    </w:p>
  </w:footnote>
  <w:footnote w:type="continuationSeparator" w:id="0">
    <w:p w14:paraId="44523B36" w14:textId="77777777" w:rsidR="00007093" w:rsidRDefault="00007093" w:rsidP="00E96485">
      <w:r>
        <w:continuationSeparator/>
      </w:r>
    </w:p>
    <w:p w14:paraId="21B65E36" w14:textId="77777777" w:rsidR="00007093" w:rsidRDefault="00007093"/>
  </w:footnote>
  <w:footnote w:type="continuationNotice" w:id="1">
    <w:p w14:paraId="47474104" w14:textId="77777777" w:rsidR="00007093" w:rsidRDefault="000070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79342" w14:textId="30934A62" w:rsidR="00A22E01" w:rsidRPr="00E96485" w:rsidRDefault="00A22E01" w:rsidP="00A22E01">
    <w:pPr>
      <w:pStyle w:val="Header"/>
      <w:ind w:left="1260"/>
      <w:rPr>
        <w:rFonts w:asciiTheme="minorHAnsi" w:hAnsiTheme="minorHAnsi"/>
        <w:b/>
        <w:bCs/>
        <w:color w:val="008085"/>
        <w:sz w:val="24"/>
        <w:szCs w:val="24"/>
      </w:rPr>
    </w:pPr>
    <w:r w:rsidRPr="00E96485">
      <w:rPr>
        <w:rFonts w:asciiTheme="minorHAnsi" w:hAnsiTheme="minorHAnsi"/>
        <w:b/>
        <w:bCs/>
        <w:noProof/>
        <w:color w:val="008085"/>
        <w:sz w:val="24"/>
        <w:szCs w:val="24"/>
      </w:rPr>
      <w:drawing>
        <wp:anchor distT="0" distB="0" distL="114300" distR="114300" simplePos="0" relativeHeight="251658240" behindDoc="0" locked="0" layoutInCell="1" allowOverlap="1" wp14:anchorId="2A5DB745" wp14:editId="0AF9E614">
          <wp:simplePos x="0" y="0"/>
          <wp:positionH relativeFrom="margin">
            <wp:posOffset>-120650</wp:posOffset>
          </wp:positionH>
          <wp:positionV relativeFrom="paragraph">
            <wp:posOffset>-143312</wp:posOffset>
          </wp:positionV>
          <wp:extent cx="813558" cy="724773"/>
          <wp:effectExtent l="0" t="0" r="5715"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Pr="00E96485">
      <w:rPr>
        <w:rFonts w:asciiTheme="minorHAnsi" w:hAnsiTheme="minorHAnsi"/>
        <w:b/>
        <w:bCs/>
        <w:color w:val="008085"/>
        <w:sz w:val="24"/>
        <w:szCs w:val="24"/>
      </w:rPr>
      <w:t>MEGACITIES PARTNERSHIP</w:t>
    </w:r>
  </w:p>
  <w:p w14:paraId="47B94A21" w14:textId="187079BC" w:rsidR="00A22E01" w:rsidRDefault="00A22E01" w:rsidP="00A22E01">
    <w:pPr>
      <w:pStyle w:val="Header"/>
      <w:ind w:left="1260"/>
    </w:pPr>
    <w:r w:rsidRPr="00C70EBD">
      <w:rPr>
        <w:noProof/>
      </w:rPr>
      <mc:AlternateContent>
        <mc:Choice Requires="wps">
          <w:drawing>
            <wp:anchor distT="0" distB="0" distL="114300" distR="114300" simplePos="0" relativeHeight="251658241" behindDoc="0" locked="0" layoutInCell="1" allowOverlap="1" wp14:anchorId="5E8BAA8D" wp14:editId="7BD1888A">
              <wp:simplePos x="0" y="0"/>
              <wp:positionH relativeFrom="column">
                <wp:posOffset>733425</wp:posOffset>
              </wp:positionH>
              <wp:positionV relativeFrom="paragraph">
                <wp:posOffset>276225</wp:posOffset>
              </wp:positionV>
              <wp:extent cx="5238750" cy="0"/>
              <wp:effectExtent l="0" t="0" r="0" b="0"/>
              <wp:wrapNone/>
              <wp:docPr id="1"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a14="http://schemas.microsoft.com/office/drawing/2010/main" xmlns:pic="http://schemas.openxmlformats.org/drawingml/2006/picture" xmlns:adec="http://schemas.microsoft.com/office/drawing/2017/decorative" xmlns:a="http://schemas.openxmlformats.org/drawingml/2006/main" xmlns:oel="http://schemas.microsoft.com/office/2019/extlst">
          <w:pict w14:anchorId="68428F19">
            <v:line id="Straight Connector 1" style="position:absolute;z-index:251652096;visibility:visible;mso-wrap-style:square;mso-wrap-distance-left:9pt;mso-wrap-distance-top:0;mso-wrap-distance-right:9pt;mso-wrap-distance-bottom:0;mso-position-horizontal:absolute;mso-position-horizontal-relative:text;mso-position-vertical:absolute;mso-position-vertical-relative:text" alt="&quot;&quot;" o:spid="_x0000_s1026" strokecolor="#008085" strokeweight="1pt" from="57.75pt,21.75pt" to="470.25pt,21.75pt" w14:anchorId="2FACE5E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"/>
          </w:pict>
        </mc:Fallback>
      </mc:AlternateContent>
    </w:r>
    <w:r w:rsidR="00832639">
      <w:t xml:space="preserve">Air Quality </w:t>
    </w:r>
    <w:r w:rsidR="00B56E03">
      <w:t>Monitoring</w:t>
    </w:r>
    <w:r w:rsidR="00832639">
      <w:t xml:space="preserve"> Plan D</w:t>
    </w:r>
    <w:r w:rsidR="007D1C75">
      <w:t>raft</w:t>
    </w:r>
    <w:r w:rsidR="007D1C75">
      <w:tab/>
    </w:r>
    <w:r w:rsidRPr="00C70EBD">
      <w:tab/>
    </w:r>
    <w:r w:rsidR="00A765F8">
      <w:t>October</w:t>
    </w:r>
    <w:r w:rsidR="00B56E03">
      <w:t xml:space="preserve"> 2022</w:t>
    </w:r>
  </w:p>
  <w:p w14:paraId="3A95A6C4" w14:textId="77777777" w:rsidR="00336166" w:rsidRPr="00C70EBD" w:rsidRDefault="00336166" w:rsidP="00336166">
    <w:pPr>
      <w:pStyle w:val="Header"/>
    </w:pPr>
  </w:p>
  <w:p w14:paraId="6C8599B8" w14:textId="77777777" w:rsidR="00A22E01" w:rsidRDefault="00A22E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7DB24" w14:textId="77777777" w:rsidR="00A05FDC" w:rsidRDefault="006E0850" w:rsidP="00007093">
    <w:pPr>
      <w:pStyle w:val="Header"/>
    </w:pPr>
    <w:r>
      <w:rPr>
        <w:noProof/>
      </w:rPr>
      <w:pict w14:anchorId="3E1C16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7550" o:spid="_x0000_s1028" type="#_x0000_t136" style="position:absolute;margin-left:0;margin-top:0;width:412.4pt;height:247.4pt;rotation:315;z-index:-25165822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492A7" w14:textId="77777777" w:rsidR="00A05FDC" w:rsidRDefault="006E0850" w:rsidP="00007093">
    <w:pPr>
      <w:pStyle w:val="Header"/>
    </w:pPr>
    <w:r>
      <w:rPr>
        <w:noProof/>
      </w:rPr>
      <w:pict w14:anchorId="569F4C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7549" o:spid="_x0000_s1027" type="#_x0000_t136" style="position:absolute;margin-left:0;margin-top:0;width:412.4pt;height:247.4pt;rotation:315;z-index:-25165822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25164" w14:textId="284E7051" w:rsidR="00832639" w:rsidRPr="00E96485" w:rsidRDefault="00832639" w:rsidP="00A22E01">
    <w:pPr>
      <w:pStyle w:val="Header"/>
      <w:ind w:left="1260"/>
      <w:rPr>
        <w:rFonts w:asciiTheme="minorHAnsi" w:hAnsiTheme="minorHAnsi"/>
        <w:b/>
        <w:bCs/>
        <w:color w:val="008085"/>
        <w:sz w:val="24"/>
        <w:szCs w:val="24"/>
      </w:rPr>
    </w:pPr>
    <w:r w:rsidRPr="00E96485">
      <w:rPr>
        <w:rFonts w:asciiTheme="minorHAnsi" w:hAnsiTheme="minorHAnsi"/>
        <w:b/>
        <w:bCs/>
        <w:noProof/>
        <w:color w:val="008085"/>
        <w:sz w:val="24"/>
        <w:szCs w:val="24"/>
      </w:rPr>
      <w:drawing>
        <wp:anchor distT="0" distB="0" distL="114300" distR="114300" simplePos="0" relativeHeight="251658242" behindDoc="0" locked="0" layoutInCell="1" allowOverlap="1" wp14:anchorId="7665CC2F" wp14:editId="20FC72B0">
          <wp:simplePos x="0" y="0"/>
          <wp:positionH relativeFrom="margin">
            <wp:posOffset>-120650</wp:posOffset>
          </wp:positionH>
          <wp:positionV relativeFrom="paragraph">
            <wp:posOffset>-143312</wp:posOffset>
          </wp:positionV>
          <wp:extent cx="813558" cy="724773"/>
          <wp:effectExtent l="0" t="0" r="5715" b="0"/>
          <wp:wrapNone/>
          <wp:docPr id="18" name="Picture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Pr="00E96485">
      <w:rPr>
        <w:rFonts w:asciiTheme="minorHAnsi" w:hAnsiTheme="minorHAnsi"/>
        <w:b/>
        <w:bCs/>
        <w:color w:val="008085"/>
        <w:sz w:val="24"/>
        <w:szCs w:val="24"/>
      </w:rPr>
      <w:t>MEGACITIES PARTNERSHIP</w:t>
    </w:r>
  </w:p>
  <w:p w14:paraId="34793049" w14:textId="00A22DD3" w:rsidR="00832639" w:rsidRPr="00C70EBD" w:rsidRDefault="00832639" w:rsidP="00B75993">
    <w:pPr>
      <w:pStyle w:val="Header"/>
      <w:spacing w:after="360"/>
      <w:ind w:left="1267"/>
    </w:pPr>
    <w:r w:rsidRPr="00C70EBD">
      <w:rPr>
        <w:noProof/>
      </w:rPr>
      <mc:AlternateContent>
        <mc:Choice Requires="wps">
          <w:drawing>
            <wp:anchor distT="0" distB="0" distL="114300" distR="114300" simplePos="0" relativeHeight="251658243" behindDoc="0" locked="0" layoutInCell="1" allowOverlap="1" wp14:anchorId="3DE670D1" wp14:editId="7095995F">
              <wp:simplePos x="0" y="0"/>
              <wp:positionH relativeFrom="column">
                <wp:posOffset>733425</wp:posOffset>
              </wp:positionH>
              <wp:positionV relativeFrom="paragraph">
                <wp:posOffset>276225</wp:posOffset>
              </wp:positionV>
              <wp:extent cx="7315200" cy="0"/>
              <wp:effectExtent l="0" t="0" r="0" b="0"/>
              <wp:wrapNone/>
              <wp:docPr id="12" name="Straight Connector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31520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14="http://schemas.microsoft.com/office/drawing/2010/main" xmlns:pic="http://schemas.openxmlformats.org/drawingml/2006/picture" xmlns:adec="http://schemas.microsoft.com/office/drawing/2017/decorative" xmlns:a="http://schemas.openxmlformats.org/drawingml/2006/main" xmlns:oel="http://schemas.microsoft.com/office/2019/extlst">
          <w:pict w14:anchorId="49A6574F">
            <v:line id="Straight Connector 12"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alt="&quot;&quot;" o:spid="_x0000_s1026" strokecolor="#008085" strokeweight="1pt" from="57.75pt,21.75pt" to="633.75pt,21.75pt" w14:anchorId="5210D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"/>
          </w:pict>
        </mc:Fallback>
      </mc:AlternateContent>
    </w:r>
    <w:r>
      <w:t xml:space="preserve">Air Quality </w:t>
    </w:r>
    <w:r w:rsidR="00F64102">
      <w:t>Monitoring</w:t>
    </w:r>
    <w:r>
      <w:t xml:space="preserve"> Plan </w:t>
    </w:r>
    <w:r w:rsidR="003F28DF">
      <w:t>Draft</w:t>
    </w:r>
    <w:r w:rsidRPr="00C70EBD">
      <w:tab/>
    </w:r>
    <w:r w:rsidR="00B75993">
      <w:tab/>
    </w:r>
    <w:r w:rsidR="00B75993">
      <w:tab/>
      <w:t xml:space="preserve">       </w:t>
    </w:r>
    <w:r w:rsidR="00F64102">
      <w:t>October</w:t>
    </w:r>
    <w:r>
      <w:t xml:space="preserve"> </w:t>
    </w:r>
    <w:r w:rsidRPr="00C70EBD">
      <w:t>20</w:t>
    </w:r>
    <w:r w:rsidR="00D86835">
      <w:t>2</w:t>
    </w:r>
    <w:r w:rsidR="00F64102">
      <w:t>2</w:t>
    </w:r>
  </w:p>
  <w:p w14:paraId="283E3AE3" w14:textId="77777777" w:rsidR="00832639" w:rsidRDefault="0083263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E14A1" w14:textId="42915F5F" w:rsidR="00832639" w:rsidRPr="00E96485" w:rsidRDefault="00832639" w:rsidP="00A22E01">
    <w:pPr>
      <w:pStyle w:val="Header"/>
      <w:ind w:left="1260"/>
      <w:rPr>
        <w:rFonts w:asciiTheme="minorHAnsi" w:hAnsiTheme="minorHAnsi"/>
        <w:b/>
        <w:bCs/>
        <w:color w:val="008085"/>
        <w:sz w:val="24"/>
        <w:szCs w:val="24"/>
      </w:rPr>
    </w:pPr>
    <w:r w:rsidRPr="00E96485">
      <w:rPr>
        <w:rFonts w:asciiTheme="minorHAnsi" w:hAnsiTheme="minorHAnsi"/>
        <w:b/>
        <w:bCs/>
        <w:noProof/>
        <w:color w:val="008085"/>
        <w:sz w:val="24"/>
        <w:szCs w:val="24"/>
      </w:rPr>
      <w:drawing>
        <wp:anchor distT="0" distB="0" distL="114300" distR="114300" simplePos="0" relativeHeight="251658244" behindDoc="0" locked="0" layoutInCell="1" allowOverlap="1" wp14:anchorId="33C916F0" wp14:editId="4939FCB1">
          <wp:simplePos x="0" y="0"/>
          <wp:positionH relativeFrom="margin">
            <wp:posOffset>-120650</wp:posOffset>
          </wp:positionH>
          <wp:positionV relativeFrom="paragraph">
            <wp:posOffset>-143312</wp:posOffset>
          </wp:positionV>
          <wp:extent cx="813558" cy="724773"/>
          <wp:effectExtent l="0" t="0" r="5715"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Pr="00E96485">
      <w:rPr>
        <w:rFonts w:asciiTheme="minorHAnsi" w:hAnsiTheme="minorHAnsi"/>
        <w:b/>
        <w:bCs/>
        <w:color w:val="008085"/>
        <w:sz w:val="24"/>
        <w:szCs w:val="24"/>
      </w:rPr>
      <w:t>MEGACITIES PARTNERSHIP</w:t>
    </w:r>
  </w:p>
  <w:p w14:paraId="538A3E40" w14:textId="761571DE" w:rsidR="00832639" w:rsidRPr="00C70EBD" w:rsidRDefault="00832639" w:rsidP="006D08C7">
    <w:pPr>
      <w:pStyle w:val="Header"/>
      <w:spacing w:after="360"/>
      <w:ind w:left="1267"/>
    </w:pPr>
    <w:r w:rsidRPr="00C70EBD">
      <w:rPr>
        <w:noProof/>
      </w:rPr>
      <mc:AlternateContent>
        <mc:Choice Requires="wps">
          <w:drawing>
            <wp:anchor distT="0" distB="0" distL="114300" distR="114300" simplePos="0" relativeHeight="251658245" behindDoc="0" locked="0" layoutInCell="1" allowOverlap="1" wp14:anchorId="412425E8" wp14:editId="7A570E24">
              <wp:simplePos x="0" y="0"/>
              <wp:positionH relativeFrom="column">
                <wp:posOffset>733425</wp:posOffset>
              </wp:positionH>
              <wp:positionV relativeFrom="paragraph">
                <wp:posOffset>276225</wp:posOffset>
              </wp:positionV>
              <wp:extent cx="5238750" cy="0"/>
              <wp:effectExtent l="0" t="0" r="0" b="0"/>
              <wp:wrapNone/>
              <wp:docPr id="16" name="Straight Connector 1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a14="http://schemas.microsoft.com/office/drawing/2010/main" xmlns:pic="http://schemas.openxmlformats.org/drawingml/2006/picture" xmlns:adec="http://schemas.microsoft.com/office/drawing/2017/decorative" xmlns:a="http://schemas.openxmlformats.org/drawingml/2006/main" xmlns:oel="http://schemas.microsoft.com/office/2019/extlst">
          <w:pict w14:anchorId="3A706C3B">
            <v:line id="Straight Connector 1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alt="&quot;&quot;" o:spid="_x0000_s1026" strokecolor="#008085" strokeweight="1pt" from="57.75pt,21.75pt" to="470.25pt,21.75pt" w14:anchorId="5EB109E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"/>
          </w:pict>
        </mc:Fallback>
      </mc:AlternateContent>
    </w:r>
    <w:r>
      <w:t xml:space="preserve">Air Quality </w:t>
    </w:r>
    <w:r w:rsidR="00F64102">
      <w:t>Monitoring</w:t>
    </w:r>
    <w:r>
      <w:t xml:space="preserve"> Plan </w:t>
    </w:r>
    <w:r w:rsidR="003F28DF">
      <w:t>Draft</w:t>
    </w:r>
    <w:r w:rsidR="003F28DF">
      <w:tab/>
    </w:r>
    <w:r w:rsidRPr="00C70EBD">
      <w:tab/>
    </w:r>
    <w:r w:rsidR="00F64102">
      <w:t>October</w:t>
    </w:r>
    <w:r>
      <w:t xml:space="preserve"> </w:t>
    </w:r>
    <w:r w:rsidRPr="00C70EBD">
      <w:t>20</w:t>
    </w:r>
    <w:r w:rsidR="00D86835">
      <w:t>2</w:t>
    </w:r>
    <w:r w:rsidR="00F64102">
      <w:t>2</w:t>
    </w:r>
  </w:p>
  <w:p w14:paraId="79830E50" w14:textId="77777777" w:rsidR="00832639" w:rsidRDefault="0083263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C182A" w14:textId="5041C4D1" w:rsidR="001F4064" w:rsidRPr="00A22E01" w:rsidRDefault="001F4064" w:rsidP="000168A5">
    <w:pPr>
      <w:pStyle w:val="Header"/>
      <w:ind w:left="1260"/>
      <w:rPr>
        <w:b/>
        <w:bCs/>
        <w:color w:val="008085"/>
        <w:sz w:val="24"/>
        <w:szCs w:val="24"/>
      </w:rPr>
    </w:pPr>
    <w:r w:rsidRPr="00A22E01">
      <w:rPr>
        <w:b/>
        <w:bCs/>
        <w:noProof/>
        <w:color w:val="008085"/>
        <w:sz w:val="24"/>
        <w:szCs w:val="24"/>
      </w:rPr>
      <w:drawing>
        <wp:anchor distT="0" distB="0" distL="114300" distR="114300" simplePos="0" relativeHeight="251658248" behindDoc="0" locked="0" layoutInCell="1" allowOverlap="1" wp14:anchorId="0600A723" wp14:editId="72741F51">
          <wp:simplePos x="0" y="0"/>
          <wp:positionH relativeFrom="margin">
            <wp:posOffset>-123824</wp:posOffset>
          </wp:positionH>
          <wp:positionV relativeFrom="paragraph">
            <wp:posOffset>-190500</wp:posOffset>
          </wp:positionV>
          <wp:extent cx="813558" cy="819150"/>
          <wp:effectExtent l="0" t="0" r="5715" b="0"/>
          <wp:wrapNone/>
          <wp:docPr id="23" name="Pictur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gacities Logo_Final-01.jpg"/>
                  <pic:cNvPicPr/>
                </pic:nvPicPr>
                <pic:blipFill>
                  <a:blip r:embed="rId1">
                    <a:extLst>
                      <a:ext uri="{28A0092B-C50C-407E-A947-70E740481C1C}">
                        <a14:useLocalDpi xmlns:a14="http://schemas.microsoft.com/office/drawing/2010/main" val="0"/>
                      </a:ext>
                    </a:extLst>
                  </a:blip>
                  <a:stretch>
                    <a:fillRect/>
                  </a:stretch>
                </pic:blipFill>
                <pic:spPr>
                  <a:xfrm>
                    <a:off x="0" y="0"/>
                    <a:ext cx="813558" cy="819150"/>
                  </a:xfrm>
                  <a:prstGeom prst="rect">
                    <a:avLst/>
                  </a:prstGeom>
                </pic:spPr>
              </pic:pic>
            </a:graphicData>
          </a:graphic>
          <wp14:sizeRelH relativeFrom="page">
            <wp14:pctWidth>0</wp14:pctWidth>
          </wp14:sizeRelH>
          <wp14:sizeRelV relativeFrom="page">
            <wp14:pctHeight>0</wp14:pctHeight>
          </wp14:sizeRelV>
        </wp:anchor>
      </w:drawing>
    </w:r>
    <w:r w:rsidRPr="00A22E01">
      <w:rPr>
        <w:b/>
        <w:bCs/>
        <w:color w:val="008085"/>
        <w:sz w:val="24"/>
        <w:szCs w:val="24"/>
      </w:rPr>
      <w:t>MEGACITIES PARTNERSHIP</w:t>
    </w:r>
  </w:p>
  <w:p w14:paraId="4E67FA78" w14:textId="3169CAEA" w:rsidR="001F4064" w:rsidRDefault="001F4064" w:rsidP="009151C5">
    <w:pPr>
      <w:pStyle w:val="Header"/>
      <w:ind w:left="1260"/>
    </w:pPr>
    <w:r w:rsidRPr="00C70EBD">
      <w:rPr>
        <w:noProof/>
      </w:rPr>
      <mc:AlternateContent>
        <mc:Choice Requires="wps">
          <w:drawing>
            <wp:anchor distT="0" distB="0" distL="114300" distR="114300" simplePos="0" relativeHeight="251658249" behindDoc="0" locked="0" layoutInCell="1" allowOverlap="1" wp14:anchorId="65AC4E76" wp14:editId="6BE250BF">
              <wp:simplePos x="0" y="0"/>
              <wp:positionH relativeFrom="column">
                <wp:posOffset>733425</wp:posOffset>
              </wp:positionH>
              <wp:positionV relativeFrom="paragraph">
                <wp:posOffset>276225</wp:posOffset>
              </wp:positionV>
              <wp:extent cx="5238750" cy="0"/>
              <wp:effectExtent l="0" t="0" r="0" b="0"/>
              <wp:wrapNone/>
              <wp:docPr id="22" name="Straight Connector 2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a14="http://schemas.microsoft.com/office/drawing/2010/main" xmlns:pic="http://schemas.openxmlformats.org/drawingml/2006/picture" xmlns:adec="http://schemas.microsoft.com/office/drawing/2017/decorative" xmlns:a="http://schemas.openxmlformats.org/drawingml/2006/main" xmlns:oel="http://schemas.microsoft.com/office/2019/extlst">
          <w:pict w14:anchorId="1712E03C">
            <v:line id="Straight Connector 22" style="position:absolute;z-index:251676672;visibility:visible;mso-wrap-style:square;mso-wrap-distance-left:9pt;mso-wrap-distance-top:0;mso-wrap-distance-right:9pt;mso-wrap-distance-bottom:0;mso-position-horizontal:absolute;mso-position-horizontal-relative:text;mso-position-vertical:absolute;mso-position-vertical-relative:text" alt="&quot;&quot;" o:spid="_x0000_s1026" strokecolor="#008085" strokeweight="1pt" from="57.75pt,21.75pt" to="470.25pt,21.75pt" w14:anchorId="60104DD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"/>
          </w:pict>
        </mc:Fallback>
      </mc:AlternateContent>
    </w:r>
    <w:r w:rsidRPr="00C70EBD">
      <w:t xml:space="preserve">INCEPTION REPORT // Project Workplan </w:t>
    </w:r>
    <w:r w:rsidRPr="00C70EBD">
      <w:tab/>
    </w:r>
    <w:r>
      <w:fldChar w:fldCharType="begin"/>
    </w:r>
    <w:r>
      <w:instrText xml:space="preserve">date \@ "MMMM" "YYYY"  </w:instrText>
    </w:r>
    <w:r>
      <w:fldChar w:fldCharType="separate"/>
    </w:r>
    <w:ins w:id="168" w:author="Marshall, Layne" w:date="2023-04-24T16:20:00Z">
      <w:r w:rsidR="006E0850">
        <w:rPr>
          <w:noProof/>
        </w:rPr>
        <w:t>April</w:t>
      </w:r>
    </w:ins>
    <w:ins w:id="169" w:author="McCauley, Kayla" w:date="2023-03-08T12:12:00Z">
      <w:del w:id="170" w:author="Marshall, Layne" w:date="2023-04-24T16:20:00Z">
        <w:r w:rsidR="00FA38AC" w:rsidDel="006E0850">
          <w:rPr>
            <w:noProof/>
          </w:rPr>
          <w:delText>March</w:delText>
        </w:r>
      </w:del>
    </w:ins>
    <w:ins w:id="171" w:author="Rob Pinder" w:date="2023-02-21T16:29:00Z">
      <w:del w:id="172" w:author="Marshall, Layne" w:date="2023-04-24T16:20:00Z">
        <w:r w:rsidR="009866C2" w:rsidDel="006E0850">
          <w:rPr>
            <w:noProof/>
          </w:rPr>
          <w:delText>February</w:delText>
        </w:r>
      </w:del>
    </w:ins>
    <w:del w:id="173" w:author="Marshall, Layne" w:date="2023-04-24T16:20:00Z">
      <w:r w:rsidR="00027E0F" w:rsidDel="006E0850">
        <w:rPr>
          <w:noProof/>
        </w:rPr>
        <w:delText>October</w:delText>
      </w:r>
    </w:del>
    <w:r>
      <w:fldChar w:fldCharType="end"/>
    </w:r>
    <w:r>
      <w:t xml:space="preserve"> </w:t>
    </w:r>
    <w:r w:rsidRPr="00C70EBD">
      <w:t>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717A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10A2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F161C1"/>
    <w:multiLevelType w:val="hybridMultilevel"/>
    <w:tmpl w:val="C914B3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09711C"/>
    <w:multiLevelType w:val="hybridMultilevel"/>
    <w:tmpl w:val="40E62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7A68CE"/>
    <w:multiLevelType w:val="hybridMultilevel"/>
    <w:tmpl w:val="6CAA4498"/>
    <w:lvl w:ilvl="0" w:tplc="A7641380">
      <w:start w:val="1"/>
      <w:numFmt w:val="bullet"/>
      <w:lvlText w:val=""/>
      <w:lvlJc w:val="left"/>
      <w:pPr>
        <w:ind w:left="2160" w:hanging="360"/>
      </w:pPr>
      <w:rPr>
        <w:rFonts w:ascii="Symbol" w:hAnsi="Symbol" w:hint="default"/>
        <w:sz w:val="16"/>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0CE426E6"/>
    <w:multiLevelType w:val="multilevel"/>
    <w:tmpl w:val="3290217A"/>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495569"/>
    <w:multiLevelType w:val="hybridMultilevel"/>
    <w:tmpl w:val="13D42B6A"/>
    <w:lvl w:ilvl="0" w:tplc="0409000F">
      <w:start w:val="1"/>
      <w:numFmt w:val="decimal"/>
      <w:lvlText w:val="%1."/>
      <w:lvlJc w:val="left"/>
      <w:pPr>
        <w:ind w:left="720" w:hanging="360"/>
      </w:pPr>
    </w:lvl>
    <w:lvl w:ilvl="1" w:tplc="A6CA12FE">
      <w:start w:val="1"/>
      <w:numFmt w:val="decimal"/>
      <w:lvlText w:val="%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C97DC2"/>
    <w:multiLevelType w:val="hybridMultilevel"/>
    <w:tmpl w:val="C0227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07410F"/>
    <w:multiLevelType w:val="hybridMultilevel"/>
    <w:tmpl w:val="6C4AC8F8"/>
    <w:lvl w:ilvl="0" w:tplc="DF40529A">
      <w:numFmt w:val="bullet"/>
      <w:lvlText w:val="-"/>
      <w:lvlJc w:val="left"/>
      <w:pPr>
        <w:ind w:left="410" w:hanging="360"/>
      </w:pPr>
      <w:rPr>
        <w:rFonts w:ascii="Calibri" w:eastAsia="Times New Roman"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9" w15:restartNumberingAfterBreak="0">
    <w:nsid w:val="14A774F8"/>
    <w:multiLevelType w:val="multilevel"/>
    <w:tmpl w:val="5CCC61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AD4603E"/>
    <w:multiLevelType w:val="hybridMultilevel"/>
    <w:tmpl w:val="FD58BEE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DBA2DF4"/>
    <w:multiLevelType w:val="hybridMultilevel"/>
    <w:tmpl w:val="0750DF7C"/>
    <w:lvl w:ilvl="0" w:tplc="28DA9C7A">
      <w:start w:val="1"/>
      <w:numFmt w:val="bullet"/>
      <w:pStyle w:val="bullita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DD6CD5"/>
    <w:multiLevelType w:val="hybridMultilevel"/>
    <w:tmpl w:val="DFEC06F0"/>
    <w:lvl w:ilvl="0" w:tplc="DF40529A">
      <w:numFmt w:val="bullet"/>
      <w:lvlText w:val="-"/>
      <w:lvlJc w:val="left"/>
      <w:pPr>
        <w:ind w:left="41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2D66F3"/>
    <w:multiLevelType w:val="hybridMultilevel"/>
    <w:tmpl w:val="81B2E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974E1F"/>
    <w:multiLevelType w:val="hybridMultilevel"/>
    <w:tmpl w:val="2E18DD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730832"/>
    <w:multiLevelType w:val="hybridMultilevel"/>
    <w:tmpl w:val="F1DE516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1967B8C"/>
    <w:multiLevelType w:val="hybridMultilevel"/>
    <w:tmpl w:val="0F8E2A4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5581C4F"/>
    <w:multiLevelType w:val="hybridMultilevel"/>
    <w:tmpl w:val="61A8C6F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56B7FC4"/>
    <w:multiLevelType w:val="hybridMultilevel"/>
    <w:tmpl w:val="E0B2A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ED0195"/>
    <w:multiLevelType w:val="hybridMultilevel"/>
    <w:tmpl w:val="DF06A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AA1AC8"/>
    <w:multiLevelType w:val="hybridMultilevel"/>
    <w:tmpl w:val="4EE61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4F3F65"/>
    <w:multiLevelType w:val="hybridMultilevel"/>
    <w:tmpl w:val="7096B6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2C0A16"/>
    <w:multiLevelType w:val="hybridMultilevel"/>
    <w:tmpl w:val="0A188BB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D72F75"/>
    <w:multiLevelType w:val="hybridMultilevel"/>
    <w:tmpl w:val="9F2A7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CA17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EA49DB"/>
    <w:multiLevelType w:val="hybridMultilevel"/>
    <w:tmpl w:val="321493EC"/>
    <w:lvl w:ilvl="0" w:tplc="A7641380">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221B59"/>
    <w:multiLevelType w:val="hybridMultilevel"/>
    <w:tmpl w:val="FCCE087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7926C19"/>
    <w:multiLevelType w:val="hybridMultilevel"/>
    <w:tmpl w:val="F4168982"/>
    <w:lvl w:ilvl="0" w:tplc="E8BE56EE">
      <w:start w:val="1"/>
      <w:numFmt w:val="bullet"/>
      <w:pStyle w:val="IEcBulletTex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D20532"/>
    <w:multiLevelType w:val="multilevel"/>
    <w:tmpl w:val="142C370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6FD64E8"/>
    <w:multiLevelType w:val="hybridMultilevel"/>
    <w:tmpl w:val="DC5E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2C6FA6"/>
    <w:multiLevelType w:val="hybridMultilevel"/>
    <w:tmpl w:val="43F8F156"/>
    <w:lvl w:ilvl="0" w:tplc="F7040C46">
      <w:start w:val="1"/>
      <w:numFmt w:val="bullet"/>
      <w:pStyle w:val="BodyText12p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131B38"/>
    <w:multiLevelType w:val="hybridMultilevel"/>
    <w:tmpl w:val="C3C88666"/>
    <w:lvl w:ilvl="0" w:tplc="6FAEDFE8">
      <w:start w:val="1"/>
      <w:numFmt w:val="bullet"/>
      <w:lvlText w:val=""/>
      <w:lvlJc w:val="left"/>
      <w:pPr>
        <w:ind w:left="1080" w:hanging="360"/>
      </w:pPr>
      <w:rPr>
        <w:rFonts w:ascii="Symbol" w:hAnsi="Symbol" w:hint="default"/>
        <w:sz w:val="22"/>
      </w:rPr>
    </w:lvl>
    <w:lvl w:ilvl="1" w:tplc="8B189B5C">
      <w:start w:val="1"/>
      <w:numFmt w:val="bullet"/>
      <w:lvlText w:val="o"/>
      <w:lvlJc w:val="left"/>
      <w:pPr>
        <w:ind w:left="1800" w:hanging="360"/>
      </w:pPr>
      <w:rPr>
        <w:rFonts w:ascii="Courier New" w:hAnsi="Courier New" w:cs="Courier New" w:hint="default"/>
        <w:sz w:val="22"/>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D123976"/>
    <w:multiLevelType w:val="hybridMultilevel"/>
    <w:tmpl w:val="44388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455A76"/>
    <w:multiLevelType w:val="hybridMultilevel"/>
    <w:tmpl w:val="5F12C0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E761287"/>
    <w:multiLevelType w:val="multilevel"/>
    <w:tmpl w:val="1FC634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18F7617"/>
    <w:multiLevelType w:val="hybridMultilevel"/>
    <w:tmpl w:val="F95CE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B41112"/>
    <w:multiLevelType w:val="hybridMultilevel"/>
    <w:tmpl w:val="4FEEEFE8"/>
    <w:lvl w:ilvl="0" w:tplc="3F0628D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4F69EA"/>
    <w:multiLevelType w:val="multilevel"/>
    <w:tmpl w:val="0ABC3C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02A401C"/>
    <w:multiLevelType w:val="hybridMultilevel"/>
    <w:tmpl w:val="87B836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B66834"/>
    <w:multiLevelType w:val="hybridMultilevel"/>
    <w:tmpl w:val="9B162A36"/>
    <w:lvl w:ilvl="0" w:tplc="ADFE7F84">
      <w:start w:val="1"/>
      <w:numFmt w:val="decimal"/>
      <w:pStyle w:val="BodyText12pt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AE6FC4"/>
    <w:multiLevelType w:val="hybridMultilevel"/>
    <w:tmpl w:val="268C3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D4E74F6"/>
    <w:multiLevelType w:val="hybridMultilevel"/>
    <w:tmpl w:val="56101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0"/>
  </w:num>
  <w:num w:numId="3">
    <w:abstractNumId w:val="35"/>
  </w:num>
  <w:num w:numId="4">
    <w:abstractNumId w:val="29"/>
  </w:num>
  <w:num w:numId="5">
    <w:abstractNumId w:val="41"/>
  </w:num>
  <w:num w:numId="6">
    <w:abstractNumId w:val="39"/>
  </w:num>
  <w:num w:numId="7">
    <w:abstractNumId w:val="36"/>
  </w:num>
  <w:num w:numId="8">
    <w:abstractNumId w:val="30"/>
  </w:num>
  <w:num w:numId="9">
    <w:abstractNumId w:val="23"/>
  </w:num>
  <w:num w:numId="10">
    <w:abstractNumId w:val="7"/>
  </w:num>
  <w:num w:numId="11">
    <w:abstractNumId w:val="37"/>
  </w:num>
  <w:num w:numId="12">
    <w:abstractNumId w:val="6"/>
  </w:num>
  <w:num w:numId="13">
    <w:abstractNumId w:val="22"/>
  </w:num>
  <w:num w:numId="14">
    <w:abstractNumId w:val="40"/>
  </w:num>
  <w:num w:numId="15">
    <w:abstractNumId w:val="10"/>
  </w:num>
  <w:num w:numId="16">
    <w:abstractNumId w:val="16"/>
  </w:num>
  <w:num w:numId="17">
    <w:abstractNumId w:val="17"/>
  </w:num>
  <w:num w:numId="18">
    <w:abstractNumId w:val="26"/>
  </w:num>
  <w:num w:numId="19">
    <w:abstractNumId w:val="15"/>
  </w:num>
  <w:num w:numId="20">
    <w:abstractNumId w:val="38"/>
  </w:num>
  <w:num w:numId="21">
    <w:abstractNumId w:val="2"/>
  </w:num>
  <w:num w:numId="22">
    <w:abstractNumId w:val="1"/>
  </w:num>
  <w:num w:numId="23">
    <w:abstractNumId w:val="9"/>
  </w:num>
  <w:num w:numId="24">
    <w:abstractNumId w:val="28"/>
  </w:num>
  <w:num w:numId="25">
    <w:abstractNumId w:val="11"/>
  </w:num>
  <w:num w:numId="26">
    <w:abstractNumId w:val="32"/>
  </w:num>
  <w:num w:numId="27">
    <w:abstractNumId w:val="3"/>
  </w:num>
  <w:num w:numId="28">
    <w:abstractNumId w:val="18"/>
  </w:num>
  <w:num w:numId="29">
    <w:abstractNumId w:val="14"/>
  </w:num>
  <w:num w:numId="30">
    <w:abstractNumId w:val="34"/>
  </w:num>
  <w:num w:numId="31">
    <w:abstractNumId w:val="0"/>
  </w:num>
  <w:num w:numId="32">
    <w:abstractNumId w:val="24"/>
  </w:num>
  <w:num w:numId="33">
    <w:abstractNumId w:val="5"/>
  </w:num>
  <w:num w:numId="34">
    <w:abstractNumId w:val="21"/>
  </w:num>
  <w:num w:numId="35">
    <w:abstractNumId w:val="31"/>
  </w:num>
  <w:num w:numId="36">
    <w:abstractNumId w:val="33"/>
  </w:num>
  <w:num w:numId="37">
    <w:abstractNumId w:val="13"/>
  </w:num>
  <w:num w:numId="38">
    <w:abstractNumId w:val="4"/>
  </w:num>
  <w:num w:numId="39">
    <w:abstractNumId w:val="25"/>
  </w:num>
  <w:num w:numId="40">
    <w:abstractNumId w:val="27"/>
  </w:num>
  <w:num w:numId="41">
    <w:abstractNumId w:val="5"/>
  </w:num>
  <w:num w:numId="42">
    <w:abstractNumId w:val="8"/>
  </w:num>
  <w:num w:numId="43">
    <w:abstractNumId w:val="12"/>
  </w:num>
  <w:num w:numId="44">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shall, Layne">
    <w15:presenceInfo w15:providerId="AD" w15:userId="S::Marshall.Layne@epa.gov::e27fd533-331b-4785-b10d-ffd0b6832709"/>
  </w15:person>
  <w15:person w15:author="McCauley, Kayla">
    <w15:presenceInfo w15:providerId="AD" w15:userId="S::McCauley.Kayla@epa.gov::234de5e9-eb27-4f99-8fd8-82b7a6dc1dc8"/>
  </w15:person>
  <w15:person w15:author="Rob Pinder">
    <w15:presenceInfo w15:providerId="None" w15:userId="Rob Pind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trackRevisions/>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9A5"/>
    <w:rsid w:val="00007093"/>
    <w:rsid w:val="000141BA"/>
    <w:rsid w:val="000168A5"/>
    <w:rsid w:val="000215C2"/>
    <w:rsid w:val="00022D0F"/>
    <w:rsid w:val="00022E94"/>
    <w:rsid w:val="0002563D"/>
    <w:rsid w:val="00027E0F"/>
    <w:rsid w:val="00040691"/>
    <w:rsid w:val="0005077A"/>
    <w:rsid w:val="00060581"/>
    <w:rsid w:val="00072F25"/>
    <w:rsid w:val="00086F4A"/>
    <w:rsid w:val="00095F51"/>
    <w:rsid w:val="000A374B"/>
    <w:rsid w:val="000A4158"/>
    <w:rsid w:val="000A6AA0"/>
    <w:rsid w:val="000B3FDF"/>
    <w:rsid w:val="000C1DDE"/>
    <w:rsid w:val="000C4752"/>
    <w:rsid w:val="000D0E2D"/>
    <w:rsid w:val="000D17BB"/>
    <w:rsid w:val="000D3491"/>
    <w:rsid w:val="000F2CB8"/>
    <w:rsid w:val="00102059"/>
    <w:rsid w:val="00110C38"/>
    <w:rsid w:val="0011499F"/>
    <w:rsid w:val="00130F67"/>
    <w:rsid w:val="00145CC5"/>
    <w:rsid w:val="001539DC"/>
    <w:rsid w:val="00160181"/>
    <w:rsid w:val="00161628"/>
    <w:rsid w:val="001740AA"/>
    <w:rsid w:val="00185924"/>
    <w:rsid w:val="0019552D"/>
    <w:rsid w:val="001978F3"/>
    <w:rsid w:val="001A354E"/>
    <w:rsid w:val="001B3B77"/>
    <w:rsid w:val="001B4B1D"/>
    <w:rsid w:val="001D5858"/>
    <w:rsid w:val="001D7D50"/>
    <w:rsid w:val="001F4064"/>
    <w:rsid w:val="001F5D10"/>
    <w:rsid w:val="00214969"/>
    <w:rsid w:val="0022443E"/>
    <w:rsid w:val="002472F0"/>
    <w:rsid w:val="00254B37"/>
    <w:rsid w:val="0026146D"/>
    <w:rsid w:val="00264C1C"/>
    <w:rsid w:val="00274E87"/>
    <w:rsid w:val="00285268"/>
    <w:rsid w:val="002A4B33"/>
    <w:rsid w:val="002A6CCF"/>
    <w:rsid w:val="002B7CED"/>
    <w:rsid w:val="002D28FD"/>
    <w:rsid w:val="002D6027"/>
    <w:rsid w:val="002D6BA8"/>
    <w:rsid w:val="002D7C28"/>
    <w:rsid w:val="002F710D"/>
    <w:rsid w:val="00301268"/>
    <w:rsid w:val="0031098C"/>
    <w:rsid w:val="003344D8"/>
    <w:rsid w:val="00336166"/>
    <w:rsid w:val="00346C16"/>
    <w:rsid w:val="00350535"/>
    <w:rsid w:val="003634EC"/>
    <w:rsid w:val="0038760D"/>
    <w:rsid w:val="003A07E8"/>
    <w:rsid w:val="003A2624"/>
    <w:rsid w:val="003A5B52"/>
    <w:rsid w:val="003A6491"/>
    <w:rsid w:val="003B5C00"/>
    <w:rsid w:val="003B7EEF"/>
    <w:rsid w:val="003D6150"/>
    <w:rsid w:val="003E54DD"/>
    <w:rsid w:val="003F28DF"/>
    <w:rsid w:val="0040443F"/>
    <w:rsid w:val="00404D55"/>
    <w:rsid w:val="004073EF"/>
    <w:rsid w:val="00422D71"/>
    <w:rsid w:val="004349BE"/>
    <w:rsid w:val="00437B8A"/>
    <w:rsid w:val="00443035"/>
    <w:rsid w:val="00452EB1"/>
    <w:rsid w:val="004570D0"/>
    <w:rsid w:val="00471F1C"/>
    <w:rsid w:val="00472525"/>
    <w:rsid w:val="00475962"/>
    <w:rsid w:val="0047772B"/>
    <w:rsid w:val="00486AB0"/>
    <w:rsid w:val="004E6031"/>
    <w:rsid w:val="004F6231"/>
    <w:rsid w:val="004F6AB6"/>
    <w:rsid w:val="00502458"/>
    <w:rsid w:val="0050571B"/>
    <w:rsid w:val="0051543C"/>
    <w:rsid w:val="005306C3"/>
    <w:rsid w:val="005413DF"/>
    <w:rsid w:val="00556419"/>
    <w:rsid w:val="00562EDB"/>
    <w:rsid w:val="0056754B"/>
    <w:rsid w:val="005709A5"/>
    <w:rsid w:val="00574E2D"/>
    <w:rsid w:val="00584AF0"/>
    <w:rsid w:val="0059420C"/>
    <w:rsid w:val="005A07E9"/>
    <w:rsid w:val="005A7515"/>
    <w:rsid w:val="005C2255"/>
    <w:rsid w:val="005E0390"/>
    <w:rsid w:val="005E0B10"/>
    <w:rsid w:val="005E1BA2"/>
    <w:rsid w:val="005F718A"/>
    <w:rsid w:val="0060080E"/>
    <w:rsid w:val="00602839"/>
    <w:rsid w:val="00626109"/>
    <w:rsid w:val="00627587"/>
    <w:rsid w:val="00627CD4"/>
    <w:rsid w:val="00650930"/>
    <w:rsid w:val="006512E6"/>
    <w:rsid w:val="00683997"/>
    <w:rsid w:val="00687B75"/>
    <w:rsid w:val="00694837"/>
    <w:rsid w:val="006C00E6"/>
    <w:rsid w:val="006D08C7"/>
    <w:rsid w:val="006D4F1C"/>
    <w:rsid w:val="006E0850"/>
    <w:rsid w:val="006E3B91"/>
    <w:rsid w:val="006F094E"/>
    <w:rsid w:val="00724301"/>
    <w:rsid w:val="0072593F"/>
    <w:rsid w:val="007326F1"/>
    <w:rsid w:val="00752D02"/>
    <w:rsid w:val="00755C23"/>
    <w:rsid w:val="00756F9C"/>
    <w:rsid w:val="00760038"/>
    <w:rsid w:val="007709B9"/>
    <w:rsid w:val="007804AD"/>
    <w:rsid w:val="00781299"/>
    <w:rsid w:val="0078143F"/>
    <w:rsid w:val="0078679E"/>
    <w:rsid w:val="007B02ED"/>
    <w:rsid w:val="007B5853"/>
    <w:rsid w:val="007B6B2E"/>
    <w:rsid w:val="007C3102"/>
    <w:rsid w:val="007C64DF"/>
    <w:rsid w:val="007D1C75"/>
    <w:rsid w:val="007D4DC5"/>
    <w:rsid w:val="008023A9"/>
    <w:rsid w:val="0082559A"/>
    <w:rsid w:val="00830EA7"/>
    <w:rsid w:val="008310E2"/>
    <w:rsid w:val="00832639"/>
    <w:rsid w:val="008413F4"/>
    <w:rsid w:val="008462FF"/>
    <w:rsid w:val="00857B91"/>
    <w:rsid w:val="00865556"/>
    <w:rsid w:val="00871613"/>
    <w:rsid w:val="0089243C"/>
    <w:rsid w:val="00895630"/>
    <w:rsid w:val="008A3277"/>
    <w:rsid w:val="008B597E"/>
    <w:rsid w:val="008B71BF"/>
    <w:rsid w:val="008C32C8"/>
    <w:rsid w:val="008C3AE1"/>
    <w:rsid w:val="008D0189"/>
    <w:rsid w:val="008D5546"/>
    <w:rsid w:val="008E1257"/>
    <w:rsid w:val="008F0E59"/>
    <w:rsid w:val="008F7092"/>
    <w:rsid w:val="00900C59"/>
    <w:rsid w:val="00905EFD"/>
    <w:rsid w:val="009105C1"/>
    <w:rsid w:val="009151C5"/>
    <w:rsid w:val="0092382C"/>
    <w:rsid w:val="00986054"/>
    <w:rsid w:val="009866C2"/>
    <w:rsid w:val="009A2018"/>
    <w:rsid w:val="009A341F"/>
    <w:rsid w:val="009A47F3"/>
    <w:rsid w:val="009C722C"/>
    <w:rsid w:val="009C7262"/>
    <w:rsid w:val="009D4CBA"/>
    <w:rsid w:val="009E0EF1"/>
    <w:rsid w:val="009E10E7"/>
    <w:rsid w:val="00A0336B"/>
    <w:rsid w:val="00A05C25"/>
    <w:rsid w:val="00A05FDC"/>
    <w:rsid w:val="00A17BB6"/>
    <w:rsid w:val="00A22E01"/>
    <w:rsid w:val="00A31510"/>
    <w:rsid w:val="00A32165"/>
    <w:rsid w:val="00A3664A"/>
    <w:rsid w:val="00A45C14"/>
    <w:rsid w:val="00A46C31"/>
    <w:rsid w:val="00A5215B"/>
    <w:rsid w:val="00A52172"/>
    <w:rsid w:val="00A52E26"/>
    <w:rsid w:val="00A76447"/>
    <w:rsid w:val="00A765F8"/>
    <w:rsid w:val="00AA10C6"/>
    <w:rsid w:val="00AB1102"/>
    <w:rsid w:val="00AB2073"/>
    <w:rsid w:val="00AB5391"/>
    <w:rsid w:val="00AC270E"/>
    <w:rsid w:val="00AC7F7C"/>
    <w:rsid w:val="00AE6D52"/>
    <w:rsid w:val="00B227C0"/>
    <w:rsid w:val="00B36C26"/>
    <w:rsid w:val="00B56320"/>
    <w:rsid w:val="00B56E03"/>
    <w:rsid w:val="00B61EC8"/>
    <w:rsid w:val="00B63392"/>
    <w:rsid w:val="00B75993"/>
    <w:rsid w:val="00B8337C"/>
    <w:rsid w:val="00BA0363"/>
    <w:rsid w:val="00BA164B"/>
    <w:rsid w:val="00BA423A"/>
    <w:rsid w:val="00BB51C2"/>
    <w:rsid w:val="00BB5E9C"/>
    <w:rsid w:val="00BC3E5F"/>
    <w:rsid w:val="00BE6661"/>
    <w:rsid w:val="00BF255A"/>
    <w:rsid w:val="00C175C6"/>
    <w:rsid w:val="00C36E14"/>
    <w:rsid w:val="00C40503"/>
    <w:rsid w:val="00C70E6B"/>
    <w:rsid w:val="00C70EBD"/>
    <w:rsid w:val="00C728FE"/>
    <w:rsid w:val="00C73BC7"/>
    <w:rsid w:val="00C84B50"/>
    <w:rsid w:val="00CA1D0D"/>
    <w:rsid w:val="00CA225A"/>
    <w:rsid w:val="00CA2D7B"/>
    <w:rsid w:val="00CB22D0"/>
    <w:rsid w:val="00CF6619"/>
    <w:rsid w:val="00D0751F"/>
    <w:rsid w:val="00D166F7"/>
    <w:rsid w:val="00D2066F"/>
    <w:rsid w:val="00D21BF3"/>
    <w:rsid w:val="00D3255B"/>
    <w:rsid w:val="00D5105F"/>
    <w:rsid w:val="00D543A4"/>
    <w:rsid w:val="00D60E00"/>
    <w:rsid w:val="00D8425E"/>
    <w:rsid w:val="00D86835"/>
    <w:rsid w:val="00D9136B"/>
    <w:rsid w:val="00DA1CC2"/>
    <w:rsid w:val="00DA43F8"/>
    <w:rsid w:val="00DB3DD6"/>
    <w:rsid w:val="00DD6886"/>
    <w:rsid w:val="00DE39CE"/>
    <w:rsid w:val="00DE45B8"/>
    <w:rsid w:val="00DE7FAB"/>
    <w:rsid w:val="00DF4F2E"/>
    <w:rsid w:val="00E0081D"/>
    <w:rsid w:val="00E03DFC"/>
    <w:rsid w:val="00E20A7D"/>
    <w:rsid w:val="00E31FD7"/>
    <w:rsid w:val="00E36FCB"/>
    <w:rsid w:val="00E43EB0"/>
    <w:rsid w:val="00E509F4"/>
    <w:rsid w:val="00E51E39"/>
    <w:rsid w:val="00E676DB"/>
    <w:rsid w:val="00E71570"/>
    <w:rsid w:val="00E832C7"/>
    <w:rsid w:val="00E96485"/>
    <w:rsid w:val="00EA1B67"/>
    <w:rsid w:val="00EA6EF2"/>
    <w:rsid w:val="00EB0161"/>
    <w:rsid w:val="00EB1E35"/>
    <w:rsid w:val="00EB216B"/>
    <w:rsid w:val="00EB4104"/>
    <w:rsid w:val="00EC1BD6"/>
    <w:rsid w:val="00EC2D6C"/>
    <w:rsid w:val="00EC6FD0"/>
    <w:rsid w:val="00ED7113"/>
    <w:rsid w:val="00EE491F"/>
    <w:rsid w:val="00EF7660"/>
    <w:rsid w:val="00F07313"/>
    <w:rsid w:val="00F12E80"/>
    <w:rsid w:val="00F33E9D"/>
    <w:rsid w:val="00F44F89"/>
    <w:rsid w:val="00F64102"/>
    <w:rsid w:val="00F74B45"/>
    <w:rsid w:val="00F87A35"/>
    <w:rsid w:val="00F932BE"/>
    <w:rsid w:val="00F96D7D"/>
    <w:rsid w:val="00FA38AC"/>
    <w:rsid w:val="00FA3F5D"/>
    <w:rsid w:val="00FB369C"/>
    <w:rsid w:val="00FB465D"/>
    <w:rsid w:val="00FD7C0D"/>
    <w:rsid w:val="00FE51F0"/>
    <w:rsid w:val="05B92379"/>
    <w:rsid w:val="0E3688C7"/>
    <w:rsid w:val="0F3C1ED6"/>
    <w:rsid w:val="147BE9E5"/>
    <w:rsid w:val="19C08F42"/>
    <w:rsid w:val="21B9091B"/>
    <w:rsid w:val="26D6D020"/>
    <w:rsid w:val="31348B5E"/>
    <w:rsid w:val="3EB142C9"/>
    <w:rsid w:val="408FD5F3"/>
    <w:rsid w:val="46FF1777"/>
    <w:rsid w:val="4AFEEC13"/>
    <w:rsid w:val="4D0CAC59"/>
    <w:rsid w:val="4FD0FD93"/>
    <w:rsid w:val="5E4A54D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A01B60"/>
  <w15:chartTrackingRefBased/>
  <w15:docId w15:val="{852C4CBA-ABD4-4754-8058-70BC74D2F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485"/>
    <w:rPr>
      <w:rFonts w:ascii="Calibri" w:hAnsi="Calibri" w:cs="Calibri"/>
    </w:rPr>
  </w:style>
  <w:style w:type="paragraph" w:styleId="Heading1">
    <w:name w:val="heading 1"/>
    <w:basedOn w:val="Normal"/>
    <w:next w:val="Normal"/>
    <w:link w:val="Heading1Char"/>
    <w:uiPriority w:val="9"/>
    <w:qFormat/>
    <w:rsid w:val="003A07E8"/>
    <w:pPr>
      <w:numPr>
        <w:numId w:val="33"/>
      </w:numPr>
      <w:spacing w:before="240" w:after="0"/>
      <w:outlineLvl w:val="0"/>
    </w:pPr>
    <w:rPr>
      <w:rFonts w:asciiTheme="majorHAnsi" w:eastAsia="Calibri" w:hAnsiTheme="majorHAnsi" w:cstheme="majorBidi"/>
      <w:color w:val="008085"/>
      <w:sz w:val="36"/>
      <w:szCs w:val="36"/>
    </w:rPr>
  </w:style>
  <w:style w:type="paragraph" w:styleId="Heading2">
    <w:name w:val="heading 2"/>
    <w:basedOn w:val="Heading1"/>
    <w:next w:val="Normal"/>
    <w:link w:val="Heading2Char"/>
    <w:uiPriority w:val="9"/>
    <w:unhideWhenUsed/>
    <w:qFormat/>
    <w:rsid w:val="003A07E8"/>
    <w:pPr>
      <w:numPr>
        <w:ilvl w:val="1"/>
      </w:numPr>
      <w:outlineLvl w:val="1"/>
    </w:pPr>
    <w:rPr>
      <w:color w:val="65757D" w:themeColor="background2" w:themeShade="80"/>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42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23A"/>
    <w:rPr>
      <w:rFonts w:ascii="Segoe UI" w:hAnsi="Segoe UI" w:cs="Segoe UI"/>
      <w:sz w:val="18"/>
      <w:szCs w:val="18"/>
    </w:rPr>
  </w:style>
  <w:style w:type="paragraph" w:styleId="ListParagraph">
    <w:name w:val="List Paragraph"/>
    <w:basedOn w:val="Normal"/>
    <w:uiPriority w:val="34"/>
    <w:qFormat/>
    <w:rsid w:val="00BA423A"/>
    <w:pPr>
      <w:ind w:left="720"/>
      <w:contextualSpacing/>
    </w:pPr>
  </w:style>
  <w:style w:type="character" w:styleId="CommentReference">
    <w:name w:val="annotation reference"/>
    <w:basedOn w:val="DefaultParagraphFont"/>
    <w:uiPriority w:val="99"/>
    <w:semiHidden/>
    <w:unhideWhenUsed/>
    <w:rsid w:val="00BA423A"/>
    <w:rPr>
      <w:sz w:val="16"/>
      <w:szCs w:val="16"/>
    </w:rPr>
  </w:style>
  <w:style w:type="paragraph" w:styleId="CommentText">
    <w:name w:val="annotation text"/>
    <w:basedOn w:val="Normal"/>
    <w:link w:val="CommentTextChar"/>
    <w:uiPriority w:val="99"/>
    <w:unhideWhenUsed/>
    <w:rsid w:val="00BA423A"/>
    <w:pPr>
      <w:spacing w:line="240" w:lineRule="auto"/>
    </w:pPr>
    <w:rPr>
      <w:sz w:val="20"/>
      <w:szCs w:val="20"/>
    </w:rPr>
  </w:style>
  <w:style w:type="character" w:customStyle="1" w:styleId="CommentTextChar">
    <w:name w:val="Comment Text Char"/>
    <w:basedOn w:val="DefaultParagraphFont"/>
    <w:link w:val="CommentText"/>
    <w:uiPriority w:val="99"/>
    <w:rsid w:val="00BA423A"/>
    <w:rPr>
      <w:sz w:val="20"/>
      <w:szCs w:val="20"/>
    </w:rPr>
  </w:style>
  <w:style w:type="paragraph" w:styleId="CommentSubject">
    <w:name w:val="annotation subject"/>
    <w:basedOn w:val="CommentText"/>
    <w:next w:val="CommentText"/>
    <w:link w:val="CommentSubjectChar"/>
    <w:uiPriority w:val="99"/>
    <w:semiHidden/>
    <w:unhideWhenUsed/>
    <w:rsid w:val="00BA423A"/>
    <w:rPr>
      <w:b/>
      <w:bCs/>
    </w:rPr>
  </w:style>
  <w:style w:type="character" w:customStyle="1" w:styleId="CommentSubjectChar">
    <w:name w:val="Comment Subject Char"/>
    <w:basedOn w:val="CommentTextChar"/>
    <w:link w:val="CommentSubject"/>
    <w:uiPriority w:val="99"/>
    <w:semiHidden/>
    <w:rsid w:val="00BA423A"/>
    <w:rPr>
      <w:b/>
      <w:bCs/>
      <w:sz w:val="20"/>
      <w:szCs w:val="20"/>
    </w:rPr>
  </w:style>
  <w:style w:type="paragraph" w:customStyle="1" w:styleId="ExhibitTitle">
    <w:name w:val="Exhibit Title"/>
    <w:basedOn w:val="Normal"/>
    <w:rsid w:val="00B227C0"/>
    <w:pPr>
      <w:spacing w:before="200"/>
    </w:pPr>
    <w:rPr>
      <w:b/>
      <w:caps/>
      <w:noProof/>
      <w:color w:val="134163" w:themeColor="accent2" w:themeShade="80"/>
      <w:spacing w:val="20"/>
      <w:kern w:val="8"/>
      <w:sz w:val="17"/>
    </w:rPr>
  </w:style>
  <w:style w:type="paragraph" w:customStyle="1" w:styleId="IEcNormalText">
    <w:name w:val="IEc Normal Text"/>
    <w:basedOn w:val="Normal"/>
    <w:link w:val="IEcNormalTextChar"/>
    <w:uiPriority w:val="99"/>
    <w:rsid w:val="00A22E01"/>
    <w:rPr>
      <w:rFonts w:eastAsia="Times"/>
      <w:sz w:val="24"/>
      <w:szCs w:val="24"/>
    </w:rPr>
  </w:style>
  <w:style w:type="character" w:customStyle="1" w:styleId="IEcNormalTextChar">
    <w:name w:val="IEc Normal Text Char"/>
    <w:link w:val="IEcNormalText"/>
    <w:uiPriority w:val="99"/>
    <w:rsid w:val="00A22E01"/>
    <w:rPr>
      <w:rFonts w:ascii="Calibri" w:eastAsia="Times" w:hAnsi="Calibri" w:cs="Calibri"/>
      <w:sz w:val="24"/>
      <w:szCs w:val="24"/>
    </w:rPr>
  </w:style>
  <w:style w:type="paragraph" w:styleId="NoSpacing">
    <w:name w:val="No Spacing"/>
    <w:link w:val="NoSpacingChar"/>
    <w:uiPriority w:val="1"/>
    <w:qFormat/>
    <w:rsid w:val="000C4752"/>
    <w:pPr>
      <w:spacing w:after="0" w:line="240" w:lineRule="auto"/>
    </w:pPr>
    <w:rPr>
      <w:rFonts w:eastAsiaTheme="minorEastAsia"/>
    </w:rPr>
  </w:style>
  <w:style w:type="character" w:customStyle="1" w:styleId="NoSpacingChar">
    <w:name w:val="No Spacing Char"/>
    <w:basedOn w:val="DefaultParagraphFont"/>
    <w:link w:val="NoSpacing"/>
    <w:uiPriority w:val="1"/>
    <w:rsid w:val="000C4752"/>
    <w:rPr>
      <w:rFonts w:eastAsiaTheme="minorEastAsia"/>
    </w:rPr>
  </w:style>
  <w:style w:type="paragraph" w:styleId="Header">
    <w:name w:val="header"/>
    <w:basedOn w:val="Normal"/>
    <w:link w:val="HeaderChar"/>
    <w:uiPriority w:val="99"/>
    <w:unhideWhenUsed/>
    <w:rsid w:val="00C73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3BC7"/>
  </w:style>
  <w:style w:type="paragraph" w:styleId="Footer">
    <w:name w:val="footer"/>
    <w:basedOn w:val="Normal"/>
    <w:link w:val="FooterChar"/>
    <w:uiPriority w:val="99"/>
    <w:unhideWhenUsed/>
    <w:rsid w:val="00C73B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3BC7"/>
  </w:style>
  <w:style w:type="paragraph" w:styleId="Title">
    <w:name w:val="Title"/>
    <w:basedOn w:val="Normal"/>
    <w:next w:val="Normal"/>
    <w:link w:val="TitleChar"/>
    <w:uiPriority w:val="10"/>
    <w:qFormat/>
    <w:rsid w:val="00C84B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4B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A07E8"/>
    <w:rPr>
      <w:rFonts w:asciiTheme="majorHAnsi" w:eastAsia="Calibri" w:hAnsiTheme="majorHAnsi" w:cstheme="majorBidi"/>
      <w:color w:val="008085"/>
      <w:sz w:val="36"/>
      <w:szCs w:val="36"/>
    </w:rPr>
  </w:style>
  <w:style w:type="character" w:customStyle="1" w:styleId="Heading2Char">
    <w:name w:val="Heading 2 Char"/>
    <w:basedOn w:val="DefaultParagraphFont"/>
    <w:link w:val="Heading2"/>
    <w:uiPriority w:val="9"/>
    <w:rsid w:val="003A07E8"/>
    <w:rPr>
      <w:rFonts w:asciiTheme="majorHAnsi" w:eastAsia="Calibri" w:hAnsiTheme="majorHAnsi" w:cstheme="majorBidi"/>
      <w:color w:val="65757D" w:themeColor="background2" w:themeShade="80"/>
      <w:sz w:val="30"/>
      <w:szCs w:val="36"/>
    </w:rPr>
  </w:style>
  <w:style w:type="paragraph" w:customStyle="1" w:styleId="ChartText">
    <w:name w:val="Chart Text"/>
    <w:basedOn w:val="Normal"/>
    <w:qFormat/>
    <w:rsid w:val="00145CC5"/>
    <w:pPr>
      <w:spacing w:line="240" w:lineRule="auto"/>
    </w:pPr>
    <w:rPr>
      <w:sz w:val="20"/>
      <w:szCs w:val="20"/>
    </w:rPr>
  </w:style>
  <w:style w:type="paragraph" w:customStyle="1" w:styleId="ChartHeader">
    <w:name w:val="Chart Header"/>
    <w:basedOn w:val="Normal"/>
    <w:qFormat/>
    <w:rsid w:val="003A2624"/>
    <w:pPr>
      <w:keepNext/>
      <w:spacing w:before="120" w:after="120" w:line="240" w:lineRule="auto"/>
      <w:jc w:val="center"/>
    </w:pPr>
    <w:rPr>
      <w:rFonts w:asciiTheme="minorHAnsi" w:eastAsia="Times" w:hAnsiTheme="minorHAnsi" w:cs="Times New Roman"/>
      <w:b/>
      <w:caps/>
      <w:color w:val="FFFFFF" w:themeColor="background1"/>
      <w:sz w:val="20"/>
      <w:szCs w:val="20"/>
    </w:rPr>
  </w:style>
  <w:style w:type="paragraph" w:customStyle="1" w:styleId="BodyText12pt">
    <w:name w:val="Body Text 12 pt"/>
    <w:basedOn w:val="Normal"/>
    <w:qFormat/>
    <w:rsid w:val="003A2624"/>
    <w:rPr>
      <w:sz w:val="24"/>
      <w:szCs w:val="24"/>
    </w:rPr>
  </w:style>
  <w:style w:type="paragraph" w:customStyle="1" w:styleId="BodyText12ptnumberedlist">
    <w:name w:val="Body Text 12 pt numbered list"/>
    <w:basedOn w:val="BodyText12pt"/>
    <w:qFormat/>
    <w:rsid w:val="003A2624"/>
    <w:pPr>
      <w:numPr>
        <w:numId w:val="6"/>
      </w:numPr>
      <w:contextualSpacing/>
    </w:pPr>
  </w:style>
  <w:style w:type="paragraph" w:customStyle="1" w:styleId="Heading1-NoNumbers">
    <w:name w:val="Heading 1 - No Numbers"/>
    <w:basedOn w:val="Heading1"/>
    <w:qFormat/>
    <w:rsid w:val="00A22E01"/>
  </w:style>
  <w:style w:type="paragraph" w:customStyle="1" w:styleId="BodyText12ptbulletlist">
    <w:name w:val="Body Text 12 pt bullet list"/>
    <w:basedOn w:val="BodyText12pt"/>
    <w:qFormat/>
    <w:rsid w:val="009E0EF1"/>
    <w:pPr>
      <w:numPr>
        <w:numId w:val="8"/>
      </w:numPr>
    </w:pPr>
  </w:style>
  <w:style w:type="paragraph" w:customStyle="1" w:styleId="GRT">
    <w:name w:val="GRT"/>
    <w:basedOn w:val="Normal"/>
    <w:link w:val="GRTChar"/>
    <w:qFormat/>
    <w:rsid w:val="001F4064"/>
    <w:pPr>
      <w:jc w:val="center"/>
    </w:pPr>
    <w:rPr>
      <w:rFonts w:asciiTheme="minorHAnsi" w:hAnsiTheme="minorHAnsi"/>
      <w:color w:val="008085"/>
      <w:sz w:val="68"/>
      <w:szCs w:val="72"/>
    </w:rPr>
  </w:style>
  <w:style w:type="paragraph" w:customStyle="1" w:styleId="BLT">
    <w:name w:val="BLT"/>
    <w:basedOn w:val="Normal"/>
    <w:link w:val="BLTChar"/>
    <w:qFormat/>
    <w:rsid w:val="001F4064"/>
    <w:pPr>
      <w:jc w:val="center"/>
    </w:pPr>
    <w:rPr>
      <w:sz w:val="60"/>
    </w:rPr>
  </w:style>
  <w:style w:type="character" w:customStyle="1" w:styleId="GRTChar">
    <w:name w:val="GRT Char"/>
    <w:basedOn w:val="DefaultParagraphFont"/>
    <w:link w:val="GRT"/>
    <w:rsid w:val="001F4064"/>
    <w:rPr>
      <w:rFonts w:cs="Calibri"/>
      <w:color w:val="008085"/>
      <w:sz w:val="68"/>
      <w:szCs w:val="72"/>
    </w:rPr>
  </w:style>
  <w:style w:type="paragraph" w:styleId="TOC1">
    <w:name w:val="toc 1"/>
    <w:basedOn w:val="Normal"/>
    <w:next w:val="Normal"/>
    <w:autoRedefine/>
    <w:uiPriority w:val="39"/>
    <w:unhideWhenUsed/>
    <w:rsid w:val="00B75993"/>
    <w:pPr>
      <w:spacing w:after="120"/>
      <w:ind w:left="360" w:hanging="360"/>
    </w:pPr>
  </w:style>
  <w:style w:type="character" w:customStyle="1" w:styleId="BLTChar">
    <w:name w:val="BLT Char"/>
    <w:basedOn w:val="DefaultParagraphFont"/>
    <w:link w:val="BLT"/>
    <w:rsid w:val="001F4064"/>
    <w:rPr>
      <w:rFonts w:ascii="Calibri" w:hAnsi="Calibri" w:cs="Calibri"/>
      <w:sz w:val="60"/>
    </w:rPr>
  </w:style>
  <w:style w:type="character" w:styleId="Hyperlink">
    <w:name w:val="Hyperlink"/>
    <w:basedOn w:val="DefaultParagraphFont"/>
    <w:uiPriority w:val="99"/>
    <w:unhideWhenUsed/>
    <w:rsid w:val="001D5858"/>
    <w:rPr>
      <w:color w:val="6B9F25" w:themeColor="hyperlink"/>
      <w:u w:val="single"/>
    </w:rPr>
  </w:style>
  <w:style w:type="table" w:styleId="TableGrid">
    <w:name w:val="Table Grid"/>
    <w:basedOn w:val="TableNormal"/>
    <w:uiPriority w:val="59"/>
    <w:rsid w:val="00A22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22E01"/>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rsid w:val="00A22E01"/>
    <w:rPr>
      <w:rFonts w:ascii="Calibri" w:hAnsi="Calibri" w:cs="Times New Roman"/>
      <w:sz w:val="20"/>
      <w:szCs w:val="20"/>
    </w:rPr>
  </w:style>
  <w:style w:type="character" w:styleId="FootnoteReference">
    <w:name w:val="footnote reference"/>
    <w:basedOn w:val="DefaultParagraphFont"/>
    <w:uiPriority w:val="99"/>
    <w:semiHidden/>
    <w:unhideWhenUsed/>
    <w:rsid w:val="00A22E01"/>
    <w:rPr>
      <w:vertAlign w:val="superscript"/>
    </w:rPr>
  </w:style>
  <w:style w:type="paragraph" w:customStyle="1" w:styleId="IEcFootnoteText">
    <w:name w:val="IEc Footnote Text"/>
    <w:basedOn w:val="FootnoteText"/>
    <w:rsid w:val="00110C38"/>
    <w:pPr>
      <w:spacing w:after="200" w:line="276" w:lineRule="auto"/>
    </w:pPr>
  </w:style>
  <w:style w:type="paragraph" w:customStyle="1" w:styleId="Italpar">
    <w:name w:val="Italpar"/>
    <w:basedOn w:val="IEcNormalText"/>
    <w:link w:val="ItalparChar"/>
    <w:qFormat/>
    <w:rsid w:val="00A22E01"/>
    <w:rPr>
      <w:rFonts w:eastAsia="Calibri"/>
      <w:i/>
      <w:iCs/>
    </w:rPr>
  </w:style>
  <w:style w:type="paragraph" w:customStyle="1" w:styleId="source">
    <w:name w:val="source"/>
    <w:basedOn w:val="Normal"/>
    <w:link w:val="sourceChar"/>
    <w:qFormat/>
    <w:rsid w:val="00EC2D6C"/>
    <w:pPr>
      <w:spacing w:line="290" w:lineRule="exact"/>
      <w:ind w:firstLine="720"/>
    </w:pPr>
    <w:rPr>
      <w:rFonts w:eastAsia="Calibri" w:cs="Times New Roman"/>
      <w:i/>
      <w:iCs/>
      <w:sz w:val="18"/>
      <w:szCs w:val="18"/>
    </w:rPr>
  </w:style>
  <w:style w:type="character" w:customStyle="1" w:styleId="ItalparChar">
    <w:name w:val="Italpar Char"/>
    <w:basedOn w:val="IEcNormalTextChar"/>
    <w:link w:val="Italpar"/>
    <w:rsid w:val="00A22E01"/>
    <w:rPr>
      <w:rFonts w:ascii="Calibri" w:eastAsia="Calibri" w:hAnsi="Calibri" w:cs="Calibri"/>
      <w:i/>
      <w:iCs/>
      <w:sz w:val="24"/>
      <w:szCs w:val="24"/>
    </w:rPr>
  </w:style>
  <w:style w:type="character" w:customStyle="1" w:styleId="sourceChar">
    <w:name w:val="source Char"/>
    <w:basedOn w:val="DefaultParagraphFont"/>
    <w:link w:val="source"/>
    <w:rsid w:val="00EC2D6C"/>
    <w:rPr>
      <w:rFonts w:ascii="Calibri" w:eastAsia="Calibri" w:hAnsi="Calibri" w:cs="Times New Roman"/>
      <w:i/>
      <w:iCs/>
      <w:sz w:val="18"/>
      <w:szCs w:val="18"/>
    </w:rPr>
  </w:style>
  <w:style w:type="paragraph" w:customStyle="1" w:styleId="indent">
    <w:name w:val="indent"/>
    <w:basedOn w:val="IEcNormalText"/>
    <w:link w:val="indentChar"/>
    <w:qFormat/>
    <w:rsid w:val="00214969"/>
    <w:pPr>
      <w:ind w:left="720"/>
    </w:pPr>
  </w:style>
  <w:style w:type="paragraph" w:customStyle="1" w:styleId="bullital">
    <w:name w:val="bullital"/>
    <w:basedOn w:val="Normal"/>
    <w:link w:val="bullitalChar"/>
    <w:qFormat/>
    <w:rsid w:val="00B227C0"/>
    <w:pPr>
      <w:numPr>
        <w:numId w:val="25"/>
      </w:numPr>
    </w:pPr>
    <w:rPr>
      <w:rFonts w:ascii="Times New Roman" w:eastAsia="Times" w:hAnsi="Times New Roman" w:cs="Times New Roman"/>
      <w:i/>
      <w:iCs/>
      <w:szCs w:val="20"/>
    </w:rPr>
  </w:style>
  <w:style w:type="character" w:customStyle="1" w:styleId="indentChar">
    <w:name w:val="indent Char"/>
    <w:basedOn w:val="IEcNormalTextChar"/>
    <w:link w:val="indent"/>
    <w:rsid w:val="00214969"/>
    <w:rPr>
      <w:rFonts w:ascii="Calibri" w:eastAsia="Times" w:hAnsi="Calibri" w:cs="Calibri"/>
      <w:sz w:val="24"/>
      <w:szCs w:val="24"/>
    </w:rPr>
  </w:style>
  <w:style w:type="paragraph" w:customStyle="1" w:styleId="reference">
    <w:name w:val="reference"/>
    <w:basedOn w:val="Normal"/>
    <w:link w:val="referenceChar"/>
    <w:qFormat/>
    <w:rsid w:val="0050571B"/>
    <w:rPr>
      <w:rFonts w:asciiTheme="minorHAnsi" w:eastAsia="Calibri" w:hAnsiTheme="minorHAnsi" w:cs="Times New Roman"/>
      <w:color w:val="008085"/>
      <w:sz w:val="36"/>
      <w:szCs w:val="36"/>
    </w:rPr>
  </w:style>
  <w:style w:type="character" w:customStyle="1" w:styleId="bullitalChar">
    <w:name w:val="bullital Char"/>
    <w:basedOn w:val="DefaultParagraphFont"/>
    <w:link w:val="bullital"/>
    <w:rsid w:val="00B227C0"/>
    <w:rPr>
      <w:rFonts w:ascii="Times New Roman" w:eastAsia="Times" w:hAnsi="Times New Roman" w:cs="Times New Roman"/>
      <w:i/>
      <w:iCs/>
      <w:szCs w:val="20"/>
    </w:rPr>
  </w:style>
  <w:style w:type="paragraph" w:styleId="TOC2">
    <w:name w:val="toc 2"/>
    <w:basedOn w:val="Normal"/>
    <w:next w:val="Normal"/>
    <w:autoRedefine/>
    <w:uiPriority w:val="39"/>
    <w:unhideWhenUsed/>
    <w:rsid w:val="0050571B"/>
    <w:pPr>
      <w:spacing w:after="120"/>
      <w:ind w:left="360"/>
    </w:pPr>
  </w:style>
  <w:style w:type="character" w:customStyle="1" w:styleId="referenceChar">
    <w:name w:val="reference Char"/>
    <w:basedOn w:val="DefaultParagraphFont"/>
    <w:link w:val="reference"/>
    <w:rsid w:val="0050571B"/>
    <w:rPr>
      <w:rFonts w:eastAsia="Calibri" w:cs="Times New Roman"/>
      <w:color w:val="008085"/>
      <w:sz w:val="36"/>
      <w:szCs w:val="36"/>
    </w:rPr>
  </w:style>
  <w:style w:type="table" w:customStyle="1" w:styleId="TableGrid1">
    <w:name w:val="Table Grid1"/>
    <w:basedOn w:val="TableNormal"/>
    <w:next w:val="TableGrid"/>
    <w:rsid w:val="00832639"/>
    <w:pPr>
      <w:spacing w:after="0" w:line="240" w:lineRule="auto"/>
    </w:pPr>
    <w:rPr>
      <w:rFonts w:ascii="Courier" w:eastAsia="Times" w:hAnsi="Courier"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EcBulletText">
    <w:name w:val="IEc Bullet Text"/>
    <w:basedOn w:val="Normal"/>
    <w:rsid w:val="008C32C8"/>
    <w:pPr>
      <w:numPr>
        <w:numId w:val="40"/>
      </w:numPr>
      <w:ind w:left="1080"/>
    </w:pPr>
    <w:rPr>
      <w:sz w:val="24"/>
      <w:szCs w:val="24"/>
    </w:rPr>
  </w:style>
  <w:style w:type="paragraph" w:customStyle="1" w:styleId="exsumm">
    <w:name w:val="exsumm"/>
    <w:basedOn w:val="Heading1"/>
    <w:link w:val="exsummChar"/>
    <w:qFormat/>
    <w:rsid w:val="006D08C7"/>
    <w:pPr>
      <w:numPr>
        <w:numId w:val="0"/>
      </w:numPr>
    </w:pPr>
    <w:rPr>
      <w:rFonts w:asciiTheme="minorHAnsi" w:hAnsiTheme="minorHAnsi"/>
    </w:rPr>
  </w:style>
  <w:style w:type="character" w:customStyle="1" w:styleId="exsummChar">
    <w:name w:val="exsumm Char"/>
    <w:basedOn w:val="Heading1Char"/>
    <w:link w:val="exsumm"/>
    <w:rsid w:val="006D08C7"/>
    <w:rPr>
      <w:rFonts w:asciiTheme="majorHAnsi" w:eastAsia="Calibri" w:hAnsiTheme="majorHAnsi" w:cstheme="majorBidi"/>
      <w:color w:val="008085"/>
      <w:sz w:val="36"/>
      <w:szCs w:val="36"/>
    </w:rPr>
  </w:style>
  <w:style w:type="paragraph" w:styleId="Revision">
    <w:name w:val="Revision"/>
    <w:hidden/>
    <w:uiPriority w:val="99"/>
    <w:semiHidden/>
    <w:rsid w:val="002B7CED"/>
    <w:pPr>
      <w:spacing w:after="0" w:line="240" w:lineRule="auto"/>
    </w:pPr>
    <w:rPr>
      <w:rFonts w:ascii="Calibri" w:hAnsi="Calibri" w:cs="Calibri"/>
    </w:rPr>
  </w:style>
  <w:style w:type="paragraph" w:customStyle="1" w:styleId="Default">
    <w:name w:val="Default"/>
    <w:rsid w:val="005E0B10"/>
    <w:pPr>
      <w:autoSpaceDE w:val="0"/>
      <w:autoSpaceDN w:val="0"/>
      <w:adjustRightInd w:val="0"/>
      <w:spacing w:after="0" w:line="240" w:lineRule="auto"/>
    </w:pPr>
    <w:rPr>
      <w:rFonts w:ascii="Myriad Pro Light" w:hAnsi="Myriad Pro Light" w:cs="Myriad Pro Light"/>
      <w:color w:val="000000"/>
      <w:sz w:val="24"/>
      <w:szCs w:val="24"/>
    </w:rPr>
  </w:style>
  <w:style w:type="paragraph" w:customStyle="1" w:styleId="pf0">
    <w:name w:val="pf0"/>
    <w:basedOn w:val="Normal"/>
    <w:rsid w:val="0092382C"/>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cf01">
    <w:name w:val="cf01"/>
    <w:basedOn w:val="DefaultParagraphFont"/>
    <w:rsid w:val="0092382C"/>
    <w:rPr>
      <w:rFonts w:ascii="Segoe UI" w:hAnsi="Segoe UI" w:cs="Segoe UI" w:hint="default"/>
      <w:sz w:val="18"/>
      <w:szCs w:val="18"/>
    </w:rPr>
  </w:style>
  <w:style w:type="character" w:styleId="UnresolvedMention">
    <w:name w:val="Unresolved Mention"/>
    <w:basedOn w:val="DefaultParagraphFont"/>
    <w:uiPriority w:val="99"/>
    <w:unhideWhenUsed/>
    <w:rsid w:val="0002563D"/>
    <w:rPr>
      <w:color w:val="605E5C"/>
      <w:shd w:val="clear" w:color="auto" w:fill="E1DFDD"/>
    </w:rPr>
  </w:style>
  <w:style w:type="character" w:styleId="Mention">
    <w:name w:val="Mention"/>
    <w:basedOn w:val="DefaultParagraphFont"/>
    <w:uiPriority w:val="99"/>
    <w:unhideWhenUsed/>
    <w:rsid w:val="0002563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45921">
      <w:bodyDiv w:val="1"/>
      <w:marLeft w:val="0"/>
      <w:marRight w:val="0"/>
      <w:marTop w:val="0"/>
      <w:marBottom w:val="0"/>
      <w:divBdr>
        <w:top w:val="none" w:sz="0" w:space="0" w:color="auto"/>
        <w:left w:val="none" w:sz="0" w:space="0" w:color="auto"/>
        <w:bottom w:val="none" w:sz="0" w:space="0" w:color="auto"/>
        <w:right w:val="none" w:sz="0" w:space="0" w:color="auto"/>
      </w:divBdr>
    </w:div>
    <w:div w:id="1276866870">
      <w:bodyDiv w:val="1"/>
      <w:marLeft w:val="0"/>
      <w:marRight w:val="0"/>
      <w:marTop w:val="0"/>
      <w:marBottom w:val="0"/>
      <w:divBdr>
        <w:top w:val="none" w:sz="0" w:space="0" w:color="auto"/>
        <w:left w:val="none" w:sz="0" w:space="0" w:color="auto"/>
        <w:bottom w:val="none" w:sz="0" w:space="0" w:color="auto"/>
        <w:right w:val="none" w:sz="0" w:space="0" w:color="auto"/>
      </w:divBdr>
      <w:divsChild>
        <w:div w:id="11952708">
          <w:marLeft w:val="360"/>
          <w:marRight w:val="0"/>
          <w:marTop w:val="200"/>
          <w:marBottom w:val="0"/>
          <w:divBdr>
            <w:top w:val="none" w:sz="0" w:space="0" w:color="auto"/>
            <w:left w:val="none" w:sz="0" w:space="0" w:color="auto"/>
            <w:bottom w:val="none" w:sz="0" w:space="0" w:color="auto"/>
            <w:right w:val="none" w:sz="0" w:space="0" w:color="auto"/>
          </w:divBdr>
        </w:div>
        <w:div w:id="392626358">
          <w:marLeft w:val="360"/>
          <w:marRight w:val="0"/>
          <w:marTop w:val="200"/>
          <w:marBottom w:val="0"/>
          <w:divBdr>
            <w:top w:val="none" w:sz="0" w:space="0" w:color="auto"/>
            <w:left w:val="none" w:sz="0" w:space="0" w:color="auto"/>
            <w:bottom w:val="none" w:sz="0" w:space="0" w:color="auto"/>
            <w:right w:val="none" w:sz="0" w:space="0" w:color="auto"/>
          </w:divBdr>
        </w:div>
        <w:div w:id="1241600063">
          <w:marLeft w:val="360"/>
          <w:marRight w:val="0"/>
          <w:marTop w:val="200"/>
          <w:marBottom w:val="0"/>
          <w:divBdr>
            <w:top w:val="none" w:sz="0" w:space="0" w:color="auto"/>
            <w:left w:val="none" w:sz="0" w:space="0" w:color="auto"/>
            <w:bottom w:val="none" w:sz="0" w:space="0" w:color="auto"/>
            <w:right w:val="none" w:sz="0" w:space="0" w:color="auto"/>
          </w:divBdr>
        </w:div>
        <w:div w:id="1391806574">
          <w:marLeft w:val="360"/>
          <w:marRight w:val="0"/>
          <w:marTop w:val="200"/>
          <w:marBottom w:val="0"/>
          <w:divBdr>
            <w:top w:val="none" w:sz="0" w:space="0" w:color="auto"/>
            <w:left w:val="none" w:sz="0" w:space="0" w:color="auto"/>
            <w:bottom w:val="none" w:sz="0" w:space="0" w:color="auto"/>
            <w:right w:val="none" w:sz="0" w:space="0" w:color="auto"/>
          </w:divBdr>
        </w:div>
        <w:div w:id="1639988989">
          <w:marLeft w:val="360"/>
          <w:marRight w:val="0"/>
          <w:marTop w:val="200"/>
          <w:marBottom w:val="0"/>
          <w:divBdr>
            <w:top w:val="none" w:sz="0" w:space="0" w:color="auto"/>
            <w:left w:val="none" w:sz="0" w:space="0" w:color="auto"/>
            <w:bottom w:val="none" w:sz="0" w:space="0" w:color="auto"/>
            <w:right w:val="none" w:sz="0" w:space="0" w:color="auto"/>
          </w:divBdr>
        </w:div>
        <w:div w:id="1674409920">
          <w:marLeft w:val="360"/>
          <w:marRight w:val="0"/>
          <w:marTop w:val="200"/>
          <w:marBottom w:val="0"/>
          <w:divBdr>
            <w:top w:val="none" w:sz="0" w:space="0" w:color="auto"/>
            <w:left w:val="none" w:sz="0" w:space="0" w:color="auto"/>
            <w:bottom w:val="none" w:sz="0" w:space="0" w:color="auto"/>
            <w:right w:val="none" w:sz="0" w:space="0" w:color="auto"/>
          </w:divBdr>
        </w:div>
        <w:div w:id="1814056183">
          <w:marLeft w:val="360"/>
          <w:marRight w:val="0"/>
          <w:marTop w:val="200"/>
          <w:marBottom w:val="0"/>
          <w:divBdr>
            <w:top w:val="none" w:sz="0" w:space="0" w:color="auto"/>
            <w:left w:val="none" w:sz="0" w:space="0" w:color="auto"/>
            <w:bottom w:val="none" w:sz="0" w:space="0" w:color="auto"/>
            <w:right w:val="none" w:sz="0" w:space="0" w:color="auto"/>
          </w:divBdr>
        </w:div>
      </w:divsChild>
    </w:div>
    <w:div w:id="1301422302">
      <w:bodyDiv w:val="1"/>
      <w:marLeft w:val="0"/>
      <w:marRight w:val="0"/>
      <w:marTop w:val="0"/>
      <w:marBottom w:val="0"/>
      <w:divBdr>
        <w:top w:val="none" w:sz="0" w:space="0" w:color="auto"/>
        <w:left w:val="none" w:sz="0" w:space="0" w:color="auto"/>
        <w:bottom w:val="none" w:sz="0" w:space="0" w:color="auto"/>
        <w:right w:val="none" w:sz="0" w:space="0" w:color="auto"/>
      </w:divBdr>
    </w:div>
    <w:div w:id="1669020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image" Target="media/image2.jp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0.png"/><Relationship Id="rId14" Type="http://schemas.openxmlformats.org/officeDocument/2006/relationships/footer" Target="footer3.xml"/><Relationship Id="rId22"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2.jpg"/></Relationships>
</file>

<file path=word/_rels/header5.xml.rels><?xml version="1.0" encoding="UTF-8" standalone="yes"?>
<Relationships xmlns="http://schemas.openxmlformats.org/package/2006/relationships"><Relationship Id="rId1" Type="http://schemas.openxmlformats.org/officeDocument/2006/relationships/image" Target="media/image2.jp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Integral">
  <a:themeElements>
    <a:clrScheme name="Inte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D34FF-0664-4D80-8CE7-87B08E659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2829</Words>
  <Characters>16131</Characters>
  <Application>Microsoft Office Word</Application>
  <DocSecurity>4</DocSecurity>
  <Lines>134</Lines>
  <Paragraphs>37</Paragraphs>
  <ScaleCrop>false</ScaleCrop>
  <HeadingPairs>
    <vt:vector size="2" baseType="variant">
      <vt:variant>
        <vt:lpstr>Title</vt:lpstr>
      </vt:variant>
      <vt:variant>
        <vt:i4>1</vt:i4>
      </vt:variant>
    </vt:vector>
  </HeadingPairs>
  <TitlesOfParts>
    <vt:vector size="1" baseType="lpstr">
      <vt:lpstr>Megacities Partnership: Air Quality Management Plan Draft</vt:lpstr>
    </vt:vector>
  </TitlesOfParts>
  <Company/>
  <LinksUpToDate>false</LinksUpToDate>
  <CharactersWithSpaces>18923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Megacities Partnership: Air Quality Management Plan Draft</dc:title>
  <dc:subject>Megacities Partnership</dc:subject>
  <dc:creator>EPA</dc:creator>
  <cp:keywords>Megacities Partnership, air quality management plan</cp:keywords>
  <dc:description/>
  <cp:lastModifiedBy>Marshall, Layne</cp:lastModifiedBy>
  <cp:revision>2</cp:revision>
  <cp:lastPrinted>2019-09-11T14:24:00Z</cp:lastPrinted>
  <dcterms:created xsi:type="dcterms:W3CDTF">2023-04-25T16:35:00Z</dcterms:created>
  <dcterms:modified xsi:type="dcterms:W3CDTF">2023-04-25T16:35:00Z</dcterms:modified>
</cp:coreProperties>
</file>